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A0CED" w14:textId="45AEAF82" w:rsidR="00470B5B" w:rsidRPr="005603D9" w:rsidRDefault="00470B5B" w:rsidP="005603D9">
      <w:bookmarkStart w:id="0" w:name="_Hlk138229010"/>
      <w:bookmarkEnd w:id="0"/>
    </w:p>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0C227C50" w14:textId="77777777" w:rsidTr="00A747AE">
        <w:trPr>
          <w:trHeight w:val="217"/>
        </w:trPr>
        <w:tc>
          <w:tcPr>
            <w:tcW w:w="9639" w:type="dxa"/>
            <w:gridSpan w:val="4"/>
            <w:shd w:val="clear" w:color="auto" w:fill="F26522" w:themeFill="accent1"/>
          </w:tcPr>
          <w:p w14:paraId="6C0EBAD5" w14:textId="77777777" w:rsidR="009A206C" w:rsidRPr="005603D9" w:rsidRDefault="004B767D" w:rsidP="00A747AE">
            <w:pPr>
              <w:pStyle w:val="Documentname"/>
              <w:framePr w:hSpace="0" w:wrap="auto" w:vAnchor="margin" w:hAnchor="text" w:xAlign="left" w:yAlign="inline"/>
            </w:pPr>
            <w:r>
              <w:rPr>
                <w:rFonts w:cs="Arial"/>
                <w:szCs w:val="28"/>
              </w:rPr>
              <w:t>Workgroup Report</w:t>
            </w:r>
          </w:p>
        </w:tc>
      </w:tr>
      <w:tr w:rsidR="00470B5B" w:rsidRPr="005603D9" w14:paraId="1F275A1E" w14:textId="77777777" w:rsidTr="00A747AE">
        <w:trPr>
          <w:trHeight w:val="5669"/>
        </w:trPr>
        <w:tc>
          <w:tcPr>
            <w:tcW w:w="5103" w:type="dxa"/>
            <w:gridSpan w:val="2"/>
            <w:shd w:val="clear" w:color="auto" w:fill="auto"/>
          </w:tcPr>
          <w:p w14:paraId="2D664714" w14:textId="77777777" w:rsidR="00B471F2" w:rsidRDefault="00B471F2" w:rsidP="00B471F2">
            <w:pPr>
              <w:pStyle w:val="Title"/>
              <w:rPr>
                <w:rFonts w:cs="Arial"/>
                <w:b w:val="0"/>
                <w:sz w:val="28"/>
                <w:szCs w:val="28"/>
              </w:rPr>
            </w:pPr>
            <w:r w:rsidRPr="00B67053">
              <w:rPr>
                <w:rFonts w:cs="Arial"/>
                <w:bCs/>
                <w:sz w:val="28"/>
                <w:szCs w:val="28"/>
              </w:rPr>
              <w:t>CMP315</w:t>
            </w:r>
            <w:r>
              <w:rPr>
                <w:rFonts w:cs="Arial"/>
                <w:bCs/>
                <w:sz w:val="28"/>
                <w:szCs w:val="28"/>
              </w:rPr>
              <w:t>:</w:t>
            </w:r>
            <w:r w:rsidRPr="00B67053">
              <w:rPr>
                <w:rFonts w:cs="Arial"/>
                <w:b w:val="0"/>
                <w:sz w:val="28"/>
                <w:szCs w:val="28"/>
              </w:rPr>
              <w:t xml:space="preserve"> </w:t>
            </w:r>
            <w:r w:rsidRPr="00B67053">
              <w:rPr>
                <w:rFonts w:cstheme="majorHAnsi"/>
                <w:b w:val="0"/>
                <w:sz w:val="28"/>
                <w:szCs w:val="28"/>
              </w:rPr>
              <w:t xml:space="preserve"> TNUoS Review of the expansion constant and the elements of the transmission system charged for</w:t>
            </w:r>
            <w:r>
              <w:rPr>
                <w:rFonts w:cstheme="majorHAnsi"/>
                <w:b w:val="0"/>
                <w:sz w:val="28"/>
                <w:szCs w:val="28"/>
              </w:rPr>
              <w:t xml:space="preserve"> and</w:t>
            </w:r>
            <w:r w:rsidRPr="00B67053">
              <w:rPr>
                <w:rFonts w:cs="Arial"/>
                <w:b w:val="0"/>
                <w:sz w:val="28"/>
                <w:szCs w:val="28"/>
              </w:rPr>
              <w:t xml:space="preserve"> </w:t>
            </w:r>
          </w:p>
          <w:p w14:paraId="47C1A3E1" w14:textId="77777777" w:rsidR="00B471F2" w:rsidRDefault="00B471F2" w:rsidP="00B471F2">
            <w:pPr>
              <w:pStyle w:val="Title"/>
              <w:rPr>
                <w:rFonts w:cs="Arial"/>
                <w:b w:val="0"/>
                <w:sz w:val="28"/>
                <w:szCs w:val="28"/>
              </w:rPr>
            </w:pPr>
          </w:p>
          <w:p w14:paraId="6AB8D1DE" w14:textId="1783B04C" w:rsidR="00B471F2" w:rsidRPr="00B67053" w:rsidRDefault="00B471F2" w:rsidP="00B471F2">
            <w:pPr>
              <w:pStyle w:val="Title"/>
              <w:rPr>
                <w:rStyle w:val="TitleChar"/>
                <w:bCs/>
                <w:sz w:val="28"/>
                <w:szCs w:val="28"/>
              </w:rPr>
            </w:pPr>
            <w:r w:rsidRPr="00B67053">
              <w:rPr>
                <w:rFonts w:cs="Arial"/>
                <w:bCs/>
                <w:sz w:val="28"/>
                <w:szCs w:val="28"/>
              </w:rPr>
              <w:t>CMP375</w:t>
            </w:r>
            <w:r w:rsidRPr="00B67053">
              <w:rPr>
                <w:rFonts w:cs="Arial"/>
                <w:b w:val="0"/>
                <w:sz w:val="28"/>
                <w:szCs w:val="28"/>
              </w:rPr>
              <w:t xml:space="preserve">: </w:t>
            </w:r>
            <w:r w:rsidRPr="00B67053">
              <w:rPr>
                <w:rStyle w:val="TitleChar"/>
                <w:b/>
                <w:sz w:val="28"/>
                <w:szCs w:val="28"/>
              </w:rPr>
              <w:t xml:space="preserve"> </w:t>
            </w:r>
            <w:sdt>
              <w:sdtPr>
                <w:rPr>
                  <w:rStyle w:val="TitleChar"/>
                  <w:bCs/>
                  <w:sz w:val="28"/>
                  <w:szCs w:val="28"/>
                </w:rPr>
                <w:id w:val="-1635167212"/>
                <w:placeholder>
                  <w:docPart w:val="C4BD31CEC0E74D44939D0B2E2C6393E5"/>
                </w:placeholder>
              </w:sdtPr>
              <w:sdtEndPr>
                <w:rPr>
                  <w:rStyle w:val="TitleChar"/>
                </w:rPr>
              </w:sdtEndPr>
              <w:sdtContent>
                <w:r w:rsidRPr="00B67053">
                  <w:rPr>
                    <w:rStyle w:val="TitleChar"/>
                    <w:bCs/>
                    <w:sz w:val="28"/>
                    <w:szCs w:val="28"/>
                  </w:rPr>
                  <w:t xml:space="preserve">Enduring Expansion Constant &amp; Expansion Factor Review </w:t>
                </w:r>
              </w:sdtContent>
            </w:sdt>
          </w:p>
          <w:p w14:paraId="4F581767" w14:textId="77777777" w:rsidR="00B471F2" w:rsidRDefault="00B471F2" w:rsidP="00B471F2"/>
          <w:p w14:paraId="01869786" w14:textId="1DDCED45" w:rsidR="00B471F2" w:rsidRDefault="00B471F2" w:rsidP="00B471F2">
            <w:pPr>
              <w:rPr>
                <w:szCs w:val="24"/>
              </w:rPr>
            </w:pPr>
            <w:r w:rsidRPr="00213381">
              <w:rPr>
                <w:szCs w:val="24"/>
              </w:rPr>
              <w:t>CMP375 seeks to amend the calculation of the Expansion Constant &amp; Expansion Factors to better reflect the growth of and investment in the National Electricity Transmission System (NETS)</w:t>
            </w:r>
            <w:r>
              <w:rPr>
                <w:szCs w:val="24"/>
              </w:rPr>
              <w:t>,</w:t>
            </w:r>
            <w:r w:rsidRPr="00213381">
              <w:rPr>
                <w:szCs w:val="24"/>
              </w:rPr>
              <w:t xml:space="preserve"> CMP315 is a related but separate change and seeks to review how </w:t>
            </w:r>
            <w:r w:rsidR="00497973" w:rsidRPr="00213381">
              <w:rPr>
                <w:szCs w:val="24"/>
              </w:rPr>
              <w:t>the Expansion</w:t>
            </w:r>
            <w:r w:rsidRPr="00213381">
              <w:rPr>
                <w:szCs w:val="24"/>
              </w:rPr>
              <w:t xml:space="preserve"> Constant is determined such that it best reflects the </w:t>
            </w:r>
            <w:r>
              <w:rPr>
                <w:szCs w:val="24"/>
              </w:rPr>
              <w:t xml:space="preserve">actual NETS </w:t>
            </w:r>
            <w:r w:rsidRPr="00213381">
              <w:rPr>
                <w:szCs w:val="24"/>
              </w:rPr>
              <w:t xml:space="preserve">costs </w:t>
            </w:r>
            <w:r>
              <w:rPr>
                <w:szCs w:val="24"/>
              </w:rPr>
              <w:t xml:space="preserve">as a result of </w:t>
            </w:r>
            <w:r>
              <w:t>locational decisions taken by generation and/or demand.</w:t>
            </w:r>
          </w:p>
          <w:p w14:paraId="740E1B79" w14:textId="77777777" w:rsidR="005603D9" w:rsidRPr="005603D9" w:rsidRDefault="005603D9" w:rsidP="009D3CD2"/>
        </w:tc>
        <w:tc>
          <w:tcPr>
            <w:tcW w:w="4536" w:type="dxa"/>
            <w:gridSpan w:val="2"/>
            <w:shd w:val="clear" w:color="auto" w:fill="auto"/>
          </w:tcPr>
          <w:p w14:paraId="5C40E146" w14:textId="77777777" w:rsidR="008B5413" w:rsidRDefault="00470B5B" w:rsidP="009D3CD2">
            <w:pPr>
              <w:rPr>
                <w:b/>
              </w:rPr>
            </w:pPr>
            <w:commentRangeStart w:id="1"/>
            <w:commentRangeStart w:id="2"/>
            <w:r w:rsidRPr="005603D9">
              <w:rPr>
                <w:b/>
              </w:rPr>
              <w:t xml:space="preserve">Modification process &amp; timetable     </w:t>
            </w:r>
          </w:p>
          <w:p w14:paraId="400F1F0F" w14:textId="61206AEB" w:rsidR="00470B5B" w:rsidRPr="005603D9" w:rsidRDefault="001C0E76" w:rsidP="009D3CD2">
            <w:pPr>
              <w:rPr>
                <w:b/>
              </w:rPr>
            </w:pPr>
            <w:r>
              <w:rPr>
                <w:noProof/>
              </w:rPr>
              <mc:AlternateContent>
                <mc:Choice Requires="wpg">
                  <w:drawing>
                    <wp:anchor distT="0" distB="0" distL="114300" distR="114300" simplePos="0" relativeHeight="251657216" behindDoc="0" locked="0" layoutInCell="1" allowOverlap="1" wp14:anchorId="33B2AE09" wp14:editId="68CB61FD">
                      <wp:simplePos x="0" y="0"/>
                      <wp:positionH relativeFrom="column">
                        <wp:posOffset>-1905</wp:posOffset>
                      </wp:positionH>
                      <wp:positionV relativeFrom="paragraph">
                        <wp:posOffset>3810</wp:posOffset>
                      </wp:positionV>
                      <wp:extent cx="2774950" cy="335915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59150"/>
                                <a:chOff x="0" y="-49305"/>
                                <a:chExt cx="3332480" cy="3726005"/>
                              </a:xfrm>
                            </wpg:grpSpPr>
                            <wps:wsp>
                              <wps:cNvPr id="31" name="Rectangle: Rounded Corners 31"/>
                              <wps:cNvSpPr/>
                              <wps:spPr>
                                <a:xfrm>
                                  <a:off x="482600" y="-49305"/>
                                  <a:ext cx="2843530" cy="550954"/>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70CAC" w14:textId="77777777" w:rsidR="001C0E76" w:rsidRPr="00644FFB" w:rsidRDefault="001C0E76" w:rsidP="001C0E76">
                                    <w:pPr>
                                      <w:rPr>
                                        <w:b/>
                                        <w:color w:val="F26522" w:themeColor="accent1"/>
                                        <w:sz w:val="22"/>
                                      </w:rPr>
                                    </w:pPr>
                                    <w:r w:rsidRPr="00644FFB">
                                      <w:rPr>
                                        <w:b/>
                                        <w:color w:val="F26522" w:themeColor="accent1"/>
                                        <w:sz w:val="22"/>
                                      </w:rPr>
                                      <w:t>Proposal Form</w:t>
                                    </w:r>
                                  </w:p>
                                  <w:p w14:paraId="35BE18B9" w14:textId="77777777" w:rsidR="001C0E76" w:rsidRPr="00644FFB" w:rsidRDefault="001C0E76" w:rsidP="001C0E76">
                                    <w:pPr>
                                      <w:rPr>
                                        <w:color w:val="000000"/>
                                        <w:sz w:val="20"/>
                                      </w:rPr>
                                    </w:pPr>
                                    <w:r>
                                      <w:rPr>
                                        <w:color w:val="000000"/>
                                        <w:sz w:val="20"/>
                                      </w:rPr>
                                      <w:t>16 April 2019 (CMP315); 17 June 2021 (CMP375)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41187"/>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73CF5" w14:textId="77777777" w:rsidR="001C0E76" w:rsidRPr="00187FDB" w:rsidRDefault="001C0E76" w:rsidP="00187FDB">
                                    <w:pPr>
                                      <w:shd w:val="clear" w:color="auto" w:fill="FFFFFF" w:themeFill="background1"/>
                                      <w:rPr>
                                        <w:b/>
                                        <w:color w:val="F26522" w:themeColor="accent1"/>
                                        <w:sz w:val="22"/>
                                      </w:rPr>
                                    </w:pPr>
                                    <w:r w:rsidRPr="00187FDB">
                                      <w:rPr>
                                        <w:b/>
                                        <w:color w:val="F26522" w:themeColor="accent1"/>
                                        <w:sz w:val="22"/>
                                      </w:rPr>
                                      <w:t>Workgroup Consultation</w:t>
                                    </w:r>
                                  </w:p>
                                  <w:p w14:paraId="6E7A7558" w14:textId="77777777" w:rsidR="001C0E76" w:rsidRPr="00187FDB" w:rsidRDefault="005C4799" w:rsidP="00187FDB">
                                    <w:pPr>
                                      <w:shd w:val="clear" w:color="auto" w:fill="FFFFFF" w:themeFill="background1"/>
                                      <w:rPr>
                                        <w:color w:val="F26522" w:themeColor="accent1"/>
                                      </w:rPr>
                                    </w:pPr>
                                    <w:sdt>
                                      <w:sdtPr>
                                        <w:rPr>
                                          <w:rStyle w:val="TimelineChar"/>
                                          <w:color w:val="F26522" w:themeColor="accent1"/>
                                        </w:rPr>
                                        <w:alias w:val="Code Administrator Use"/>
                                        <w:tag w:val="Code Administrator Use"/>
                                        <w:id w:val="-2121677914"/>
                                        <w:date w:fullDate="2022-04-14T00:00:00Z">
                                          <w:dateFormat w:val="dd MMMM yyyy"/>
                                          <w:lid w:val="en-GB"/>
                                          <w:storeMappedDataAs w:val="dateTime"/>
                                          <w:calendar w:val="gregorian"/>
                                        </w:date>
                                      </w:sdtPr>
                                      <w:sdtEndPr>
                                        <w:rPr>
                                          <w:rStyle w:val="TimelineChar"/>
                                        </w:rPr>
                                      </w:sdtEndPr>
                                      <w:sdtContent>
                                        <w:r w:rsidR="001C0E76" w:rsidRPr="00187FDB">
                                          <w:rPr>
                                            <w:rStyle w:val="TimelineChar"/>
                                            <w:color w:val="F26522" w:themeColor="accent1"/>
                                          </w:rPr>
                                          <w:t>14 April 2022</w:t>
                                        </w:r>
                                      </w:sdtContent>
                                    </w:sdt>
                                    <w:r w:rsidR="001C0E76" w:rsidRPr="00187FDB">
                                      <w:rPr>
                                        <w:color w:val="F26522" w:themeColor="accent1"/>
                                      </w:rPr>
                                      <w:t xml:space="preserve"> - </w:t>
                                    </w:r>
                                    <w:sdt>
                                      <w:sdtPr>
                                        <w:rPr>
                                          <w:rStyle w:val="TimelineChar"/>
                                          <w:color w:val="F26522" w:themeColor="accent1"/>
                                        </w:rPr>
                                        <w:alias w:val="Code Administrator Use"/>
                                        <w:tag w:val="Code Administrator Use"/>
                                        <w:id w:val="610788143"/>
                                        <w:date w:fullDate="2022-05-17T00:00:00Z">
                                          <w:dateFormat w:val="dd MMMM yyyy"/>
                                          <w:lid w:val="en-GB"/>
                                          <w:storeMappedDataAs w:val="dateTime"/>
                                          <w:calendar w:val="gregorian"/>
                                        </w:date>
                                      </w:sdtPr>
                                      <w:sdtEndPr>
                                        <w:rPr>
                                          <w:rStyle w:val="TimelineChar"/>
                                        </w:rPr>
                                      </w:sdtEndPr>
                                      <w:sdtContent>
                                        <w:r w:rsidR="001C0E76" w:rsidRPr="00187FDB">
                                          <w:rPr>
                                            <w:rStyle w:val="TimelineChar"/>
                                            <w:color w:val="F26522" w:themeColor="accent1"/>
                                          </w:rPr>
                                          <w:t>17 May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36487"/>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F491D9" w14:textId="77777777" w:rsidR="001C0E76" w:rsidRPr="00187FDB" w:rsidRDefault="001C0E76" w:rsidP="00187FDB">
                                    <w:pPr>
                                      <w:shd w:val="clear" w:color="auto" w:fill="F26522" w:themeFill="accent1"/>
                                      <w:rPr>
                                        <w:b/>
                                        <w:color w:val="FFFFFF" w:themeColor="background1"/>
                                        <w:sz w:val="22"/>
                                      </w:rPr>
                                    </w:pPr>
                                    <w:r w:rsidRPr="00187FDB">
                                      <w:rPr>
                                        <w:b/>
                                        <w:color w:val="FFFFFF" w:themeColor="background1"/>
                                        <w:sz w:val="22"/>
                                      </w:rPr>
                                      <w:t>Workgroup Report</w:t>
                                    </w:r>
                                  </w:p>
                                  <w:sdt>
                                    <w:sdtPr>
                                      <w:rPr>
                                        <w:color w:val="FFFFFF" w:themeColor="background1"/>
                                      </w:rPr>
                                      <w:alias w:val="Code Administrator Use"/>
                                      <w:tag w:val="Code Administrator Use"/>
                                      <w:id w:val="-359976266"/>
                                      <w:date w:fullDate="2023-07-20T00:00:00Z">
                                        <w:dateFormat w:val="dd MMMM yyyy"/>
                                        <w:lid w:val="en-GB"/>
                                        <w:storeMappedDataAs w:val="dateTime"/>
                                        <w:calendar w:val="gregorian"/>
                                      </w:date>
                                    </w:sdtPr>
                                    <w:sdtEndPr/>
                                    <w:sdtContent>
                                      <w:p w14:paraId="438C2CCA" w14:textId="03E967CC" w:rsidR="001C0E76" w:rsidRPr="00187FDB" w:rsidRDefault="00D00EEE" w:rsidP="00187FDB">
                                        <w:pPr>
                                          <w:pStyle w:val="Timeline"/>
                                          <w:shd w:val="clear" w:color="auto" w:fill="F26522" w:themeFill="accent1"/>
                                          <w:rPr>
                                            <w:color w:val="FFFFFF" w:themeColor="background1"/>
                                          </w:rPr>
                                        </w:pPr>
                                        <w:r>
                                          <w:rPr>
                                            <w:color w:val="FFFFFF" w:themeColor="background1"/>
                                          </w:rPr>
                                          <w:t>20 July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31093"/>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F1E11" w14:textId="77777777" w:rsidR="001C0E76" w:rsidRPr="004162CB" w:rsidRDefault="001C0E76" w:rsidP="001C0E76">
                                    <w:pPr>
                                      <w:rPr>
                                        <w:b/>
                                        <w:color w:val="F26522" w:themeColor="accent1"/>
                                        <w:sz w:val="22"/>
                                      </w:rPr>
                                    </w:pPr>
                                    <w:r w:rsidRPr="004162CB">
                                      <w:rPr>
                                        <w:b/>
                                        <w:color w:val="F26522" w:themeColor="accent1"/>
                                        <w:sz w:val="22"/>
                                      </w:rPr>
                                      <w:t>Code Administrator Consultation</w:t>
                                    </w:r>
                                  </w:p>
                                  <w:p w14:paraId="3A516677" w14:textId="33207D46" w:rsidR="001C0E76" w:rsidRPr="004162CB" w:rsidRDefault="005C4799" w:rsidP="001C0E76">
                                    <w:pPr>
                                      <w:pStyle w:val="Timeline"/>
                                    </w:pPr>
                                    <w:sdt>
                                      <w:sdtPr>
                                        <w:rPr>
                                          <w:rStyle w:val="TimelineChar"/>
                                        </w:rPr>
                                        <w:alias w:val="Code Administrator Use"/>
                                        <w:tag w:val="Code Administrator Use"/>
                                        <w:id w:val="-1327815135"/>
                                        <w:date w:fullDate="2023-08-01T00:00:00Z">
                                          <w:dateFormat w:val="dd MMMM yyyy"/>
                                          <w:lid w:val="en-GB"/>
                                          <w:storeMappedDataAs w:val="dateTime"/>
                                          <w:calendar w:val="gregorian"/>
                                        </w:date>
                                      </w:sdtPr>
                                      <w:sdtEndPr>
                                        <w:rPr>
                                          <w:rStyle w:val="TimelineChar"/>
                                        </w:rPr>
                                      </w:sdtEndPr>
                                      <w:sdtContent>
                                        <w:r w:rsidR="00D00EEE">
                                          <w:rPr>
                                            <w:rStyle w:val="TimelineChar"/>
                                          </w:rPr>
                                          <w:t>01 August 2023</w:t>
                                        </w:r>
                                      </w:sdtContent>
                                    </w:sdt>
                                    <w:r w:rsidR="001C0E76" w:rsidRPr="004162CB">
                                      <w:t xml:space="preserve"> </w:t>
                                    </w:r>
                                    <w:r w:rsidR="00CB40F0">
                                      <w:t>–</w:t>
                                    </w:r>
                                    <w:r w:rsidR="001C0E76" w:rsidRPr="004162CB">
                                      <w:t xml:space="preserve"> </w:t>
                                    </w:r>
                                    <w:sdt>
                                      <w:sdtPr>
                                        <w:rPr>
                                          <w:rStyle w:val="TimelineChar"/>
                                        </w:rPr>
                                        <w:alias w:val="Code Administrator Use"/>
                                        <w:tag w:val="Code Administrator Use"/>
                                        <w:id w:val="-5523772"/>
                                        <w:date w:fullDate="2023-08-30T00:00:00Z">
                                          <w:dateFormat w:val="dd MMMM yyyy"/>
                                          <w:lid w:val="en-GB"/>
                                          <w:storeMappedDataAs w:val="dateTime"/>
                                          <w:calendar w:val="gregorian"/>
                                        </w:date>
                                      </w:sdtPr>
                                      <w:sdtEndPr>
                                        <w:rPr>
                                          <w:rStyle w:val="TimelineChar"/>
                                        </w:rPr>
                                      </w:sdtEndPr>
                                      <w:sdtContent>
                                        <w:r w:rsidR="00D00EEE">
                                          <w:rPr>
                                            <w:rStyle w:val="TimelineChar"/>
                                          </w:rPr>
                                          <w:t>30 August 2</w:t>
                                        </w:r>
                                        <w:r w:rsidR="001C0E76" w:rsidRPr="004162CB">
                                          <w:rPr>
                                            <w:rStyle w:val="TimelineChar"/>
                                          </w:rPr>
                                          <w:t>02</w:t>
                                        </w:r>
                                        <w:r w:rsidR="00CB40F0">
                                          <w:rPr>
                                            <w:rStyle w:val="TimelineChar"/>
                                          </w:rPr>
                                          <w:t>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33437"/>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D4B979" w14:textId="77777777" w:rsidR="001C0E76" w:rsidRPr="001948EA" w:rsidRDefault="001C0E76" w:rsidP="001C0E76">
                                    <w:pPr>
                                      <w:rPr>
                                        <w:b/>
                                        <w:color w:val="F26522" w:themeColor="accent1"/>
                                        <w:sz w:val="22"/>
                                      </w:rPr>
                                    </w:pPr>
                                    <w:r w:rsidRPr="001948EA">
                                      <w:rPr>
                                        <w:b/>
                                        <w:color w:val="F26522" w:themeColor="accent1"/>
                                        <w:sz w:val="22"/>
                                      </w:rPr>
                                      <w:t>Draft Modification Report</w:t>
                                    </w:r>
                                  </w:p>
                                  <w:sdt>
                                    <w:sdtPr>
                                      <w:rPr>
                                        <w:rStyle w:val="TimelineChar"/>
                                      </w:rPr>
                                      <w:alias w:val="Code Administrator Use"/>
                                      <w:tag w:val="Code Administrator Use"/>
                                      <w:id w:val="-761446121"/>
                                      <w:date w:fullDate="2023-09-21T00:00:00Z">
                                        <w:dateFormat w:val="dd MMMM yyyy"/>
                                        <w:lid w:val="en-GB"/>
                                        <w:storeMappedDataAs w:val="dateTime"/>
                                        <w:calendar w:val="gregorian"/>
                                      </w:date>
                                    </w:sdtPr>
                                    <w:sdtEndPr>
                                      <w:rPr>
                                        <w:rStyle w:val="TimelineChar"/>
                                      </w:rPr>
                                    </w:sdtEndPr>
                                    <w:sdtContent>
                                      <w:p w14:paraId="7EDC336A" w14:textId="4927F833" w:rsidR="001C0E76" w:rsidRPr="004F10E6" w:rsidRDefault="00D00EEE" w:rsidP="001C0E76">
                                        <w:pPr>
                                          <w:rPr>
                                            <w:color w:val="000000"/>
                                          </w:rPr>
                                        </w:pPr>
                                        <w:r>
                                          <w:rPr>
                                            <w:rStyle w:val="TimelineChar"/>
                                          </w:rPr>
                                          <w:t>21 September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42824"/>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AD6F41" w14:textId="77777777" w:rsidR="001C0E76" w:rsidRPr="001948EA" w:rsidRDefault="001C0E76" w:rsidP="001C0E76">
                                    <w:pPr>
                                      <w:rPr>
                                        <w:b/>
                                        <w:color w:val="F26522" w:themeColor="accent1"/>
                                        <w:sz w:val="22"/>
                                      </w:rPr>
                                    </w:pPr>
                                    <w:r w:rsidRPr="001948EA">
                                      <w:rPr>
                                        <w:b/>
                                        <w:color w:val="F26522" w:themeColor="accent1"/>
                                        <w:sz w:val="22"/>
                                      </w:rPr>
                                      <w:t>Final Modification Report</w:t>
                                    </w:r>
                                  </w:p>
                                  <w:sdt>
                                    <w:sdtPr>
                                      <w:rPr>
                                        <w:rStyle w:val="TimelineChar"/>
                                      </w:rPr>
                                      <w:alias w:val="Code Administrator Use"/>
                                      <w:tag w:val="Code Administrator Use"/>
                                      <w:id w:val="1658186974"/>
                                      <w:date w:fullDate="2023-10-11T00:00:00Z">
                                        <w:dateFormat w:val="dd MMMM yyyy"/>
                                        <w:lid w:val="en-GB"/>
                                        <w:storeMappedDataAs w:val="dateTime"/>
                                        <w:calendar w:val="gregorian"/>
                                      </w:date>
                                    </w:sdtPr>
                                    <w:sdtEndPr>
                                      <w:rPr>
                                        <w:rStyle w:val="TimelineChar"/>
                                      </w:rPr>
                                    </w:sdtEndPr>
                                    <w:sdtContent>
                                      <w:p w14:paraId="7891F34A" w14:textId="7918F5FE" w:rsidR="001C0E76" w:rsidRPr="004F10E6" w:rsidRDefault="00D00EEE" w:rsidP="001C0E76">
                                        <w:pPr>
                                          <w:rPr>
                                            <w:color w:val="000000"/>
                                          </w:rPr>
                                        </w:pPr>
                                        <w:r>
                                          <w:rPr>
                                            <w:rStyle w:val="TimelineChar"/>
                                          </w:rPr>
                                          <w:t>11 October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44474"/>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2F668E" w14:textId="77777777" w:rsidR="001C0E76" w:rsidRPr="000F26AE" w:rsidRDefault="001C0E76" w:rsidP="001C0E76">
                                    <w:pPr>
                                      <w:rPr>
                                        <w:b/>
                                        <w:color w:val="F26522" w:themeColor="accent1"/>
                                        <w:sz w:val="22"/>
                                      </w:rPr>
                                    </w:pPr>
                                    <w:r w:rsidRPr="000F26AE">
                                      <w:rPr>
                                        <w:b/>
                                        <w:color w:val="F26522" w:themeColor="accent1"/>
                                        <w:sz w:val="22"/>
                                      </w:rPr>
                                      <w:t>Implementation</w:t>
                                    </w:r>
                                  </w:p>
                                  <w:sdt>
                                    <w:sdtPr>
                                      <w:rPr>
                                        <w:rStyle w:val="TimelineChar"/>
                                        <w:highlight w:val="yellow"/>
                                      </w:rPr>
                                      <w:alias w:val="Code Administrator Use"/>
                                      <w:tag w:val="Code Administrator Use"/>
                                      <w:id w:val="1574314605"/>
                                      <w:date w:fullDate="2025-04-01T00:00:00Z">
                                        <w:dateFormat w:val="dd MMMM yyyy"/>
                                        <w:lid w:val="en-GB"/>
                                        <w:storeMappedDataAs w:val="dateTime"/>
                                        <w:calendar w:val="gregorian"/>
                                      </w:date>
                                    </w:sdtPr>
                                    <w:sdtEndPr>
                                      <w:rPr>
                                        <w:rStyle w:val="TimelineChar"/>
                                      </w:rPr>
                                    </w:sdtEndPr>
                                    <w:sdtContent>
                                      <w:p w14:paraId="3F7E150D" w14:textId="7668CF6D" w:rsidR="001C0E76" w:rsidRPr="004F10E6" w:rsidRDefault="001C0E76" w:rsidP="001C0E76">
                                        <w:pPr>
                                          <w:rPr>
                                            <w:color w:val="000000"/>
                                          </w:rPr>
                                        </w:pPr>
                                        <w:r w:rsidRPr="00D00EEE">
                                          <w:rPr>
                                            <w:rStyle w:val="TimelineChar"/>
                                            <w:highlight w:val="yellow"/>
                                          </w:rPr>
                                          <w:t>01 April 202</w:t>
                                        </w:r>
                                        <w:r w:rsidR="0075179C">
                                          <w:rPr>
                                            <w:rStyle w:val="TimelineChar"/>
                                            <w:highlight w:val="yellow"/>
                                          </w:rPr>
                                          <w:t>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32601" y="83350"/>
                                  <a:ext cx="697303"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FA67CA" w14:textId="77777777" w:rsidR="001C0E76" w:rsidRPr="00B2143A" w:rsidRDefault="001C0E76" w:rsidP="001C0E76">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49"/>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6CA8F1" w14:textId="77777777" w:rsidR="001C0E76" w:rsidRPr="00B2143A" w:rsidRDefault="001C0E76" w:rsidP="001C0E76">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9A095B" w14:textId="77777777" w:rsidR="001C0E76" w:rsidRPr="00B2143A" w:rsidRDefault="001C0E76" w:rsidP="001C0E76">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299"/>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65BFCC" w14:textId="77777777" w:rsidR="001C0E76" w:rsidRPr="00B2143A" w:rsidRDefault="001C0E76" w:rsidP="001C0E76">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7BE9D9" w14:textId="77777777" w:rsidR="001C0E76" w:rsidRPr="00B2143A" w:rsidRDefault="001C0E76" w:rsidP="001C0E76">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1"/>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C703AC" w14:textId="77777777" w:rsidR="001C0E76" w:rsidRPr="00B2143A" w:rsidRDefault="001C0E76" w:rsidP="001C0E76">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E4AF27" w14:textId="77777777" w:rsidR="001C0E76" w:rsidRPr="00B2143A" w:rsidRDefault="001C0E76" w:rsidP="001C0E76">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B2AE09" id="Group 30" o:spid="_x0000_s1026" style="position:absolute;margin-left:-.15pt;margin-top:.3pt;width:218.5pt;height:264.5pt;z-index:251657216;mso-width-relative:margin;mso-height-relative:margin" coordorigin=",-493" coordsize="33324,3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">
                      <v:roundrect id="Rectangle: Rounded Corners 31" o:spid="_x0000_s1027" style="position:absolute;left:4826;top:-493;width:28435;height:5509;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79470CAC" w14:textId="77777777" w:rsidR="001C0E76" w:rsidRPr="00644FFB" w:rsidRDefault="001C0E76" w:rsidP="001C0E76">
                              <w:pPr>
                                <w:rPr>
                                  <w:b/>
                                  <w:color w:val="F26522" w:themeColor="accent1"/>
                                  <w:sz w:val="22"/>
                                </w:rPr>
                              </w:pPr>
                              <w:r w:rsidRPr="00644FFB">
                                <w:rPr>
                                  <w:b/>
                                  <w:color w:val="F26522" w:themeColor="accent1"/>
                                  <w:sz w:val="22"/>
                                </w:rPr>
                                <w:t>Proposal Form</w:t>
                              </w:r>
                            </w:p>
                            <w:p w14:paraId="35BE18B9" w14:textId="77777777" w:rsidR="001C0E76" w:rsidRPr="00644FFB" w:rsidRDefault="001C0E76" w:rsidP="001C0E76">
                              <w:pPr>
                                <w:rPr>
                                  <w:color w:val="000000"/>
                                  <w:sz w:val="20"/>
                                </w:rPr>
                              </w:pPr>
                              <w:r>
                                <w:rPr>
                                  <w:color w:val="000000"/>
                                  <w:sz w:val="20"/>
                                </w:rPr>
                                <w:t>16 April 2019 (CMP315); 17 June 2021 (CMP375)</w:t>
                              </w:r>
                            </w:p>
                          </w:txbxContent>
                        </v:textbox>
                      </v:roundrect>
                      <v:roundrect id="Rectangle: Rounded Corners 32" o:spid="_x0000_s1028" style="position:absolute;left:4826;top:541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58C73CF5" w14:textId="77777777" w:rsidR="001C0E76" w:rsidRPr="00187FDB" w:rsidRDefault="001C0E76" w:rsidP="00187FDB">
                              <w:pPr>
                                <w:shd w:val="clear" w:color="auto" w:fill="FFFFFF" w:themeFill="background1"/>
                                <w:rPr>
                                  <w:b/>
                                  <w:color w:val="F26522" w:themeColor="accent1"/>
                                  <w:sz w:val="22"/>
                                </w:rPr>
                              </w:pPr>
                              <w:r w:rsidRPr="00187FDB">
                                <w:rPr>
                                  <w:b/>
                                  <w:color w:val="F26522" w:themeColor="accent1"/>
                                  <w:sz w:val="22"/>
                                </w:rPr>
                                <w:t>Workgroup Consultation</w:t>
                              </w:r>
                            </w:p>
                            <w:p w14:paraId="6E7A7558" w14:textId="77777777" w:rsidR="001C0E76" w:rsidRPr="00187FDB" w:rsidRDefault="005C4799" w:rsidP="00187FDB">
                              <w:pPr>
                                <w:shd w:val="clear" w:color="auto" w:fill="FFFFFF" w:themeFill="background1"/>
                                <w:rPr>
                                  <w:color w:val="F26522" w:themeColor="accent1"/>
                                </w:rPr>
                              </w:pPr>
                              <w:sdt>
                                <w:sdtPr>
                                  <w:rPr>
                                    <w:rStyle w:val="TimelineChar"/>
                                    <w:color w:val="F26522" w:themeColor="accent1"/>
                                  </w:rPr>
                                  <w:alias w:val="Code Administrator Use"/>
                                  <w:tag w:val="Code Administrator Use"/>
                                  <w:id w:val="-2121677914"/>
                                  <w:date w:fullDate="2022-04-14T00:00:00Z">
                                    <w:dateFormat w:val="dd MMMM yyyy"/>
                                    <w:lid w:val="en-GB"/>
                                    <w:storeMappedDataAs w:val="dateTime"/>
                                    <w:calendar w:val="gregorian"/>
                                  </w:date>
                                </w:sdtPr>
                                <w:sdtEndPr>
                                  <w:rPr>
                                    <w:rStyle w:val="TimelineChar"/>
                                  </w:rPr>
                                </w:sdtEndPr>
                                <w:sdtContent>
                                  <w:r w:rsidR="001C0E76" w:rsidRPr="00187FDB">
                                    <w:rPr>
                                      <w:rStyle w:val="TimelineChar"/>
                                      <w:color w:val="F26522" w:themeColor="accent1"/>
                                    </w:rPr>
                                    <w:t>14 April 2022</w:t>
                                  </w:r>
                                </w:sdtContent>
                              </w:sdt>
                              <w:r w:rsidR="001C0E76" w:rsidRPr="00187FDB">
                                <w:rPr>
                                  <w:color w:val="F26522" w:themeColor="accent1"/>
                                </w:rPr>
                                <w:t xml:space="preserve"> - </w:t>
                              </w:r>
                              <w:sdt>
                                <w:sdtPr>
                                  <w:rPr>
                                    <w:rStyle w:val="TimelineChar"/>
                                    <w:color w:val="F26522" w:themeColor="accent1"/>
                                  </w:rPr>
                                  <w:alias w:val="Code Administrator Use"/>
                                  <w:tag w:val="Code Administrator Use"/>
                                  <w:id w:val="610788143"/>
                                  <w:date w:fullDate="2022-05-17T00:00:00Z">
                                    <w:dateFormat w:val="dd MMMM yyyy"/>
                                    <w:lid w:val="en-GB"/>
                                    <w:storeMappedDataAs w:val="dateTime"/>
                                    <w:calendar w:val="gregorian"/>
                                  </w:date>
                                </w:sdtPr>
                                <w:sdtEndPr>
                                  <w:rPr>
                                    <w:rStyle w:val="TimelineChar"/>
                                  </w:rPr>
                                </w:sdtEndPr>
                                <w:sdtContent>
                                  <w:r w:rsidR="001C0E76" w:rsidRPr="00187FDB">
                                    <w:rPr>
                                      <w:rStyle w:val="TimelineChar"/>
                                      <w:color w:val="F26522" w:themeColor="accent1"/>
                                    </w:rPr>
                                    <w:t>17 May 2022</w:t>
                                  </w:r>
                                </w:sdtContent>
                              </w:sdt>
                            </w:p>
                          </w:txbxContent>
                        </v:textbox>
                      </v:roundrect>
                      <v:roundrect id="Rectangle: Rounded Corners 33" o:spid="_x0000_s1029" style="position:absolute;left:4826;top:1036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6AF491D9" w14:textId="77777777" w:rsidR="001C0E76" w:rsidRPr="00187FDB" w:rsidRDefault="001C0E76" w:rsidP="00187FDB">
                              <w:pPr>
                                <w:shd w:val="clear" w:color="auto" w:fill="F26522" w:themeFill="accent1"/>
                                <w:rPr>
                                  <w:b/>
                                  <w:color w:val="FFFFFF" w:themeColor="background1"/>
                                  <w:sz w:val="22"/>
                                </w:rPr>
                              </w:pPr>
                              <w:r w:rsidRPr="00187FDB">
                                <w:rPr>
                                  <w:b/>
                                  <w:color w:val="FFFFFF" w:themeColor="background1"/>
                                  <w:sz w:val="22"/>
                                </w:rPr>
                                <w:t>Workgroup Report</w:t>
                              </w:r>
                            </w:p>
                            <w:sdt>
                              <w:sdtPr>
                                <w:rPr>
                                  <w:color w:val="FFFFFF" w:themeColor="background1"/>
                                </w:rPr>
                                <w:alias w:val="Code Administrator Use"/>
                                <w:tag w:val="Code Administrator Use"/>
                                <w:id w:val="-359976266"/>
                                <w:date w:fullDate="2023-07-20T00:00:00Z">
                                  <w:dateFormat w:val="dd MMMM yyyy"/>
                                  <w:lid w:val="en-GB"/>
                                  <w:storeMappedDataAs w:val="dateTime"/>
                                  <w:calendar w:val="gregorian"/>
                                </w:date>
                              </w:sdtPr>
                              <w:sdtEndPr/>
                              <w:sdtContent>
                                <w:p w14:paraId="438C2CCA" w14:textId="03E967CC" w:rsidR="001C0E76" w:rsidRPr="00187FDB" w:rsidRDefault="00D00EEE" w:rsidP="00187FDB">
                                  <w:pPr>
                                    <w:pStyle w:val="Timeline"/>
                                    <w:shd w:val="clear" w:color="auto" w:fill="F26522" w:themeFill="accent1"/>
                                    <w:rPr>
                                      <w:color w:val="FFFFFF" w:themeColor="background1"/>
                                    </w:rPr>
                                  </w:pPr>
                                  <w:r>
                                    <w:rPr>
                                      <w:color w:val="FFFFFF" w:themeColor="background1"/>
                                    </w:rPr>
                                    <w:t>20 July 2023</w:t>
                                  </w:r>
                                </w:p>
                              </w:sdtContent>
                            </w:sdt>
                          </w:txbxContent>
                        </v:textbox>
                      </v:roundrect>
                      <v:roundrect id="Rectangle: Rounded Corners 34" o:spid="_x0000_s1030" style="position:absolute;left:4826;top:1531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739F1E11" w14:textId="77777777" w:rsidR="001C0E76" w:rsidRPr="004162CB" w:rsidRDefault="001C0E76" w:rsidP="001C0E76">
                              <w:pPr>
                                <w:rPr>
                                  <w:b/>
                                  <w:color w:val="F26522" w:themeColor="accent1"/>
                                  <w:sz w:val="22"/>
                                </w:rPr>
                              </w:pPr>
                              <w:r w:rsidRPr="004162CB">
                                <w:rPr>
                                  <w:b/>
                                  <w:color w:val="F26522" w:themeColor="accent1"/>
                                  <w:sz w:val="22"/>
                                </w:rPr>
                                <w:t>Code Administrator Consultation</w:t>
                              </w:r>
                            </w:p>
                            <w:p w14:paraId="3A516677" w14:textId="33207D46" w:rsidR="001C0E76" w:rsidRPr="004162CB" w:rsidRDefault="005C4799" w:rsidP="001C0E76">
                              <w:pPr>
                                <w:pStyle w:val="Timeline"/>
                              </w:pPr>
                              <w:sdt>
                                <w:sdtPr>
                                  <w:rPr>
                                    <w:rStyle w:val="TimelineChar"/>
                                  </w:rPr>
                                  <w:alias w:val="Code Administrator Use"/>
                                  <w:tag w:val="Code Administrator Use"/>
                                  <w:id w:val="-1327815135"/>
                                  <w:date w:fullDate="2023-08-01T00:00:00Z">
                                    <w:dateFormat w:val="dd MMMM yyyy"/>
                                    <w:lid w:val="en-GB"/>
                                    <w:storeMappedDataAs w:val="dateTime"/>
                                    <w:calendar w:val="gregorian"/>
                                  </w:date>
                                </w:sdtPr>
                                <w:sdtEndPr>
                                  <w:rPr>
                                    <w:rStyle w:val="TimelineChar"/>
                                  </w:rPr>
                                </w:sdtEndPr>
                                <w:sdtContent>
                                  <w:r w:rsidR="00D00EEE">
                                    <w:rPr>
                                      <w:rStyle w:val="TimelineChar"/>
                                    </w:rPr>
                                    <w:t>01 August 2023</w:t>
                                  </w:r>
                                </w:sdtContent>
                              </w:sdt>
                              <w:r w:rsidR="001C0E76" w:rsidRPr="004162CB">
                                <w:t xml:space="preserve"> </w:t>
                              </w:r>
                              <w:r w:rsidR="00CB40F0">
                                <w:t>–</w:t>
                              </w:r>
                              <w:r w:rsidR="001C0E76" w:rsidRPr="004162CB">
                                <w:t xml:space="preserve"> </w:t>
                              </w:r>
                              <w:sdt>
                                <w:sdtPr>
                                  <w:rPr>
                                    <w:rStyle w:val="TimelineChar"/>
                                  </w:rPr>
                                  <w:alias w:val="Code Administrator Use"/>
                                  <w:tag w:val="Code Administrator Use"/>
                                  <w:id w:val="-5523772"/>
                                  <w:date w:fullDate="2023-08-30T00:00:00Z">
                                    <w:dateFormat w:val="dd MMMM yyyy"/>
                                    <w:lid w:val="en-GB"/>
                                    <w:storeMappedDataAs w:val="dateTime"/>
                                    <w:calendar w:val="gregorian"/>
                                  </w:date>
                                </w:sdtPr>
                                <w:sdtEndPr>
                                  <w:rPr>
                                    <w:rStyle w:val="TimelineChar"/>
                                  </w:rPr>
                                </w:sdtEndPr>
                                <w:sdtContent>
                                  <w:r w:rsidR="00D00EEE">
                                    <w:rPr>
                                      <w:rStyle w:val="TimelineChar"/>
                                    </w:rPr>
                                    <w:t>30 August 2</w:t>
                                  </w:r>
                                  <w:r w:rsidR="001C0E76" w:rsidRPr="004162CB">
                                    <w:rPr>
                                      <w:rStyle w:val="TimelineChar"/>
                                    </w:rPr>
                                    <w:t>02</w:t>
                                  </w:r>
                                  <w:r w:rsidR="00CB40F0">
                                    <w:rPr>
                                      <w:rStyle w:val="TimelineChar"/>
                                    </w:rPr>
                                    <w:t>3</w:t>
                                  </w:r>
                                </w:sdtContent>
                              </w:sdt>
                            </w:p>
                          </w:txbxContent>
                        </v:textbox>
                      </v:roundrect>
                      <v:roundrect id="Rectangle: Rounded Corners 35" o:spid="_x0000_s1031" style="position:absolute;left:4826;top:2033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5FD4B979" w14:textId="77777777" w:rsidR="001C0E76" w:rsidRPr="001948EA" w:rsidRDefault="001C0E76" w:rsidP="001C0E76">
                              <w:pPr>
                                <w:rPr>
                                  <w:b/>
                                  <w:color w:val="F26522" w:themeColor="accent1"/>
                                  <w:sz w:val="22"/>
                                </w:rPr>
                              </w:pPr>
                              <w:r w:rsidRPr="001948EA">
                                <w:rPr>
                                  <w:b/>
                                  <w:color w:val="F26522" w:themeColor="accent1"/>
                                  <w:sz w:val="22"/>
                                </w:rPr>
                                <w:t>Draft Modification Report</w:t>
                              </w:r>
                            </w:p>
                            <w:sdt>
                              <w:sdtPr>
                                <w:rPr>
                                  <w:rStyle w:val="TimelineChar"/>
                                </w:rPr>
                                <w:alias w:val="Code Administrator Use"/>
                                <w:tag w:val="Code Administrator Use"/>
                                <w:id w:val="-761446121"/>
                                <w:date w:fullDate="2023-09-21T00:00:00Z">
                                  <w:dateFormat w:val="dd MMMM yyyy"/>
                                  <w:lid w:val="en-GB"/>
                                  <w:storeMappedDataAs w:val="dateTime"/>
                                  <w:calendar w:val="gregorian"/>
                                </w:date>
                              </w:sdtPr>
                              <w:sdtEndPr>
                                <w:rPr>
                                  <w:rStyle w:val="TimelineChar"/>
                                </w:rPr>
                              </w:sdtEndPr>
                              <w:sdtContent>
                                <w:p w14:paraId="7EDC336A" w14:textId="4927F833" w:rsidR="001C0E76" w:rsidRPr="004F10E6" w:rsidRDefault="00D00EEE" w:rsidP="001C0E76">
                                  <w:pPr>
                                    <w:rPr>
                                      <w:color w:val="000000"/>
                                    </w:rPr>
                                  </w:pPr>
                                  <w:r>
                                    <w:rPr>
                                      <w:rStyle w:val="TimelineChar"/>
                                    </w:rPr>
                                    <w:t>21 September 2023</w:t>
                                  </w:r>
                                </w:p>
                              </w:sdtContent>
                            </w:sdt>
                          </w:txbxContent>
                        </v:textbox>
                      </v:roundrect>
                      <v:roundrect id="Rectangle: Rounded Corners 36" o:spid="_x0000_s1032" style="position:absolute;left:4826;top:25428;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60AD6F41" w14:textId="77777777" w:rsidR="001C0E76" w:rsidRPr="001948EA" w:rsidRDefault="001C0E76" w:rsidP="001C0E76">
                              <w:pPr>
                                <w:rPr>
                                  <w:b/>
                                  <w:color w:val="F26522" w:themeColor="accent1"/>
                                  <w:sz w:val="22"/>
                                </w:rPr>
                              </w:pPr>
                              <w:r w:rsidRPr="001948EA">
                                <w:rPr>
                                  <w:b/>
                                  <w:color w:val="F26522" w:themeColor="accent1"/>
                                  <w:sz w:val="22"/>
                                </w:rPr>
                                <w:t>Final Modification Report</w:t>
                              </w:r>
                            </w:p>
                            <w:sdt>
                              <w:sdtPr>
                                <w:rPr>
                                  <w:rStyle w:val="TimelineChar"/>
                                </w:rPr>
                                <w:alias w:val="Code Administrator Use"/>
                                <w:tag w:val="Code Administrator Use"/>
                                <w:id w:val="1658186974"/>
                                <w:date w:fullDate="2023-10-11T00:00:00Z">
                                  <w:dateFormat w:val="dd MMMM yyyy"/>
                                  <w:lid w:val="en-GB"/>
                                  <w:storeMappedDataAs w:val="dateTime"/>
                                  <w:calendar w:val="gregorian"/>
                                </w:date>
                              </w:sdtPr>
                              <w:sdtEndPr>
                                <w:rPr>
                                  <w:rStyle w:val="TimelineChar"/>
                                </w:rPr>
                              </w:sdtEndPr>
                              <w:sdtContent>
                                <w:p w14:paraId="7891F34A" w14:textId="7918F5FE" w:rsidR="001C0E76" w:rsidRPr="004F10E6" w:rsidRDefault="00D00EEE" w:rsidP="001C0E76">
                                  <w:pPr>
                                    <w:rPr>
                                      <w:color w:val="000000"/>
                                    </w:rPr>
                                  </w:pPr>
                                  <w:r>
                                    <w:rPr>
                                      <w:rStyle w:val="TimelineChar"/>
                                    </w:rPr>
                                    <w:t>11 October 2023</w:t>
                                  </w:r>
                                </w:p>
                              </w:sdtContent>
                            </w:sdt>
                          </w:txbxContent>
                        </v:textbox>
                      </v:roundrect>
                      <v:roundrect id="Rectangle: Rounded Corners 37" o:spid="_x0000_s1033" style="position:absolute;left:4889;top:3044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122F668E" w14:textId="77777777" w:rsidR="001C0E76" w:rsidRPr="000F26AE" w:rsidRDefault="001C0E76" w:rsidP="001C0E76">
                              <w:pPr>
                                <w:rPr>
                                  <w:b/>
                                  <w:color w:val="F26522" w:themeColor="accent1"/>
                                  <w:sz w:val="22"/>
                                </w:rPr>
                              </w:pPr>
                              <w:r w:rsidRPr="000F26AE">
                                <w:rPr>
                                  <w:b/>
                                  <w:color w:val="F26522" w:themeColor="accent1"/>
                                  <w:sz w:val="22"/>
                                </w:rPr>
                                <w:t>Implementation</w:t>
                              </w:r>
                            </w:p>
                            <w:sdt>
                              <w:sdtPr>
                                <w:rPr>
                                  <w:rStyle w:val="TimelineChar"/>
                                  <w:highlight w:val="yellow"/>
                                </w:rPr>
                                <w:alias w:val="Code Administrator Use"/>
                                <w:tag w:val="Code Administrator Use"/>
                                <w:id w:val="1574314605"/>
                                <w:date w:fullDate="2025-04-01T00:00:00Z">
                                  <w:dateFormat w:val="dd MMMM yyyy"/>
                                  <w:lid w:val="en-GB"/>
                                  <w:storeMappedDataAs w:val="dateTime"/>
                                  <w:calendar w:val="gregorian"/>
                                </w:date>
                              </w:sdtPr>
                              <w:sdtEndPr>
                                <w:rPr>
                                  <w:rStyle w:val="TimelineChar"/>
                                </w:rPr>
                              </w:sdtEndPr>
                              <w:sdtContent>
                                <w:p w14:paraId="3F7E150D" w14:textId="7668CF6D" w:rsidR="001C0E76" w:rsidRPr="004F10E6" w:rsidRDefault="001C0E76" w:rsidP="001C0E76">
                                  <w:pPr>
                                    <w:rPr>
                                      <w:color w:val="000000"/>
                                    </w:rPr>
                                  </w:pPr>
                                  <w:r w:rsidRPr="00D00EEE">
                                    <w:rPr>
                                      <w:rStyle w:val="TimelineChar"/>
                                      <w:highlight w:val="yellow"/>
                                    </w:rPr>
                                    <w:t>01 April 202</w:t>
                                  </w:r>
                                  <w:r w:rsidR="0075179C">
                                    <w:rPr>
                                      <w:rStyle w:val="TimelineChar"/>
                                      <w:highlight w:val="yellow"/>
                                    </w:rPr>
                                    <w:t>5</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327;top:834;width:6973;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" adj="14909" fillcolor="#f26522 [3204]" stroked="f" strokeweight="2pt">
                        <v:textbox style="layout-flow:vertical;mso-layout-flow-alt:bottom-to-top" inset="0,0,0,0">
                          <w:txbxContent>
                            <w:p w14:paraId="62FA67CA" w14:textId="77777777" w:rsidR="001C0E76" w:rsidRPr="00B2143A" w:rsidRDefault="001C0E76" w:rsidP="001C0E76">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3B6CA8F1" w14:textId="77777777" w:rsidR="001C0E76" w:rsidRPr="00B2143A" w:rsidRDefault="001C0E76" w:rsidP="001C0E76">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529A095B" w14:textId="77777777" w:rsidR="001C0E76" w:rsidRPr="00B2143A" w:rsidRDefault="001C0E76" w:rsidP="001C0E76">
                              <w:pPr>
                                <w:jc w:val="center"/>
                                <w:rPr>
                                  <w:b/>
                                  <w:sz w:val="22"/>
                                </w:rPr>
                              </w:pPr>
                              <w:r w:rsidRPr="00B2143A">
                                <w:rPr>
                                  <w:b/>
                                  <w:sz w:val="22"/>
                                </w:rPr>
                                <w:t>3</w:t>
                              </w:r>
                            </w:p>
                          </w:txbxContent>
                        </v:textbox>
                      </v:shape>
                      <v:shape id="Arrow: Chevron 41" o:spid="_x0000_s1037" type="#_x0000_t55" style="position:absolute;left:-1080;top:16192;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7A65BFCC" w14:textId="77777777" w:rsidR="001C0E76" w:rsidRPr="00B2143A" w:rsidRDefault="001C0E76" w:rsidP="001C0E76">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2C7BE9D9" w14:textId="77777777" w:rsidR="001C0E76" w:rsidRPr="00B2143A" w:rsidRDefault="001C0E76" w:rsidP="001C0E76">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28C703AC" w14:textId="77777777" w:rsidR="001C0E76" w:rsidRPr="00B2143A" w:rsidRDefault="001C0E76" w:rsidP="001C0E76">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5E4AF27" w14:textId="77777777" w:rsidR="001C0E76" w:rsidRPr="00B2143A" w:rsidRDefault="001C0E76" w:rsidP="001C0E76">
                              <w:pPr>
                                <w:jc w:val="center"/>
                                <w:rPr>
                                  <w:b/>
                                  <w:sz w:val="22"/>
                                </w:rPr>
                              </w:pPr>
                              <w:r w:rsidRPr="00B2143A">
                                <w:rPr>
                                  <w:b/>
                                  <w:sz w:val="22"/>
                                </w:rPr>
                                <w:t>7</w:t>
                              </w:r>
                            </w:p>
                          </w:txbxContent>
                        </v:textbox>
                      </v:shape>
                    </v:group>
                  </w:pict>
                </mc:Fallback>
              </mc:AlternateContent>
            </w:r>
            <w:r w:rsidR="00470B5B" w:rsidRPr="005603D9">
              <w:rPr>
                <w:b/>
              </w:rPr>
              <w:t xml:space="preserve">                     </w:t>
            </w:r>
            <w:commentRangeEnd w:id="1"/>
            <w:r w:rsidR="000B2268">
              <w:rPr>
                <w:rStyle w:val="CommentReference"/>
                <w:rFonts w:ascii="Arial" w:eastAsia="Times New Roman" w:hAnsi="Arial" w:cs="Times New Roman"/>
                <w:lang w:eastAsia="en-GB"/>
              </w:rPr>
              <w:commentReference w:id="1"/>
            </w:r>
            <w:commentRangeEnd w:id="2"/>
            <w:r w:rsidR="000B2268">
              <w:rPr>
                <w:rStyle w:val="CommentReference"/>
                <w:rFonts w:ascii="Arial" w:eastAsia="Times New Roman" w:hAnsi="Arial" w:cs="Times New Roman"/>
                <w:lang w:eastAsia="en-GB"/>
              </w:rPr>
              <w:commentReference w:id="2"/>
            </w:r>
          </w:p>
        </w:tc>
      </w:tr>
      <w:tr w:rsidR="00E52308" w:rsidRPr="005603D9" w14:paraId="43A00769" w14:textId="77777777" w:rsidTr="00A747AE">
        <w:trPr>
          <w:trHeight w:val="792"/>
        </w:trPr>
        <w:tc>
          <w:tcPr>
            <w:tcW w:w="9639" w:type="dxa"/>
            <w:gridSpan w:val="4"/>
            <w:shd w:val="clear" w:color="auto" w:fill="auto"/>
          </w:tcPr>
          <w:p w14:paraId="43B8F84E"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2A1AA626"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C11207">
                <w:rPr>
                  <w:rStyle w:val="Hyperlink"/>
                  <w:rFonts w:eastAsiaTheme="majorEastAsia"/>
                  <w:sz w:val="24"/>
                </w:rPr>
                <w:t>Workgroup</w:t>
              </w:r>
            </w:hyperlink>
            <w:r w:rsidR="0039436B">
              <w:rPr>
                <w:rStyle w:val="Hyperlink"/>
                <w:rFonts w:eastAsiaTheme="majorEastAsia"/>
                <w:sz w:val="24"/>
              </w:rPr>
              <w:t xml:space="preserve"> Report</w:t>
            </w:r>
          </w:p>
          <w:p w14:paraId="5B64C32A"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Workgroup Report</w:t>
            </w:r>
            <w:r w:rsidRPr="002025C5">
              <w:rPr>
                <w:rFonts w:cs="Arial"/>
                <w:bCs/>
                <w:sz w:val="24"/>
              </w:rPr>
              <w:t xml:space="preserve"> and </w:t>
            </w:r>
            <w:r w:rsidR="00771DE2">
              <w:rPr>
                <w:rFonts w:cs="Arial"/>
                <w:bCs/>
                <w:sz w:val="24"/>
              </w:rPr>
              <w:t>A</w:t>
            </w:r>
            <w:r w:rsidRPr="002025C5">
              <w:rPr>
                <w:rFonts w:cs="Arial"/>
                <w:bCs/>
                <w:sz w:val="24"/>
              </w:rPr>
              <w:t>nnexes.</w:t>
            </w:r>
          </w:p>
        </w:tc>
      </w:tr>
      <w:tr w:rsidR="00470B5B" w:rsidRPr="005603D9" w14:paraId="2ABF66FF" w14:textId="77777777" w:rsidTr="00A747AE">
        <w:trPr>
          <w:trHeight w:val="585"/>
        </w:trPr>
        <w:tc>
          <w:tcPr>
            <w:tcW w:w="9639" w:type="dxa"/>
            <w:gridSpan w:val="4"/>
            <w:shd w:val="clear" w:color="auto" w:fill="auto"/>
          </w:tcPr>
          <w:p w14:paraId="6D492939" w14:textId="4DD14577"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1D05D0">
              <w:t xml:space="preserve"> </w:t>
            </w:r>
            <w:r w:rsidR="00B85154">
              <w:t xml:space="preserve"> </w:t>
            </w:r>
            <w:r w:rsidR="00B85154" w:rsidRPr="00117F72">
              <w:t xml:space="preserve">The Workgroup have finalised the </w:t>
            </w:r>
            <w:r w:rsidR="008E1179" w:rsidRPr="00117F72">
              <w:t xml:space="preserve">CMP315 </w:t>
            </w:r>
            <w:r w:rsidR="00B85154" w:rsidRPr="00117F72">
              <w:t>proposer’s solution</w:t>
            </w:r>
            <w:r w:rsidR="008E1179" w:rsidRPr="00117F72">
              <w:t>, the CMP375 proposer’s solution</w:t>
            </w:r>
            <w:r w:rsidR="00B85154" w:rsidRPr="00117F72">
              <w:t xml:space="preserve"> </w:t>
            </w:r>
            <w:r w:rsidR="00D56128">
              <w:t>as well as 1</w:t>
            </w:r>
            <w:r w:rsidR="00B85154" w:rsidRPr="00D56128">
              <w:t xml:space="preserve"> alternative solution</w:t>
            </w:r>
            <w:r w:rsidR="008E1179" w:rsidRPr="00D56128">
              <w:t xml:space="preserve"> to CMP375</w:t>
            </w:r>
            <w:r w:rsidR="00B85154" w:rsidRPr="00117F72">
              <w:t>. They are now seeking approval from the Panel that the Workgroup have met their Terms of Reference and can proceed to Code Administrator Consultation.</w:t>
            </w:r>
            <w:r w:rsidR="00B85154" w:rsidRPr="00117F72">
              <w:rPr>
                <w:rFonts w:ascii="Times New Roman" w:hAnsi="Times New Roman"/>
              </w:rPr>
              <w:t xml:space="preserve"> </w:t>
            </w:r>
          </w:p>
        </w:tc>
      </w:tr>
      <w:tr w:rsidR="00470B5B" w:rsidRPr="005603D9" w14:paraId="5BEA2B05" w14:textId="77777777" w:rsidTr="00A747AE">
        <w:trPr>
          <w:trHeight w:val="395"/>
        </w:trPr>
        <w:tc>
          <w:tcPr>
            <w:tcW w:w="9639" w:type="dxa"/>
            <w:gridSpan w:val="4"/>
            <w:shd w:val="clear" w:color="auto" w:fill="FFFFFF" w:themeFill="background1"/>
          </w:tcPr>
          <w:p w14:paraId="04DE36D5" w14:textId="2BD94BB2"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sidR="007C3DB1" w:rsidRPr="008652B4">
              <w:rPr>
                <w:rFonts w:cs="Arial"/>
                <w:b/>
                <w:color w:val="FF0000"/>
              </w:rPr>
              <w:t xml:space="preserve"> H</w:t>
            </w:r>
            <w:r w:rsidR="007C3DB1" w:rsidRPr="00E364C6">
              <w:rPr>
                <w:rFonts w:cs="Arial"/>
                <w:b/>
                <w:color w:val="FF0000"/>
              </w:rPr>
              <w:t>igh impact</w:t>
            </w:r>
            <w:r w:rsidR="007C3DB1">
              <w:rPr>
                <w:rFonts w:cs="Arial"/>
                <w:b/>
                <w:color w:val="F26522" w:themeColor="accent1"/>
              </w:rPr>
              <w:t xml:space="preserve"> </w:t>
            </w:r>
            <w:r w:rsidR="007C3DB1" w:rsidRPr="004704B3">
              <w:rPr>
                <w:rFonts w:cs="Arial"/>
                <w:bCs/>
              </w:rPr>
              <w:t>on all Users who pay TNUoS charges</w:t>
            </w:r>
            <w:r w:rsidR="007C3DB1">
              <w:rPr>
                <w:rFonts w:cs="Arial"/>
                <w:bCs/>
              </w:rPr>
              <w:t>, ESO, Onshore and Offshore Transmission Owners</w:t>
            </w:r>
          </w:p>
        </w:tc>
      </w:tr>
      <w:tr w:rsidR="0056792D" w:rsidRPr="005603D9" w14:paraId="22AEEC18" w14:textId="77777777" w:rsidTr="009D3CD2">
        <w:trPr>
          <w:trHeight w:val="388"/>
        </w:trPr>
        <w:tc>
          <w:tcPr>
            <w:tcW w:w="2268" w:type="dxa"/>
            <w:shd w:val="clear" w:color="auto" w:fill="FFFFFF" w:themeFill="background1"/>
          </w:tcPr>
          <w:p w14:paraId="7CD9F39E"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063E0AB" w14:textId="25CF7A08" w:rsidR="0056792D" w:rsidRPr="0056792D" w:rsidRDefault="00991285" w:rsidP="009D3CD2">
            <w:pPr>
              <w:spacing w:line="240" w:lineRule="auto"/>
              <w:rPr>
                <w:rFonts w:ascii="Times New Roman" w:hAnsi="Times New Roman"/>
              </w:rPr>
            </w:pPr>
            <w:r w:rsidRPr="003A66AC">
              <w:rPr>
                <w:rFonts w:cs="Arial"/>
                <w:iCs/>
              </w:rPr>
              <w:t xml:space="preserve">Standard Governance </w:t>
            </w:r>
            <w:r>
              <w:rPr>
                <w:rFonts w:cs="Arial"/>
                <w:iCs/>
              </w:rPr>
              <w:t>modification with assessment by a Workgroup</w:t>
            </w:r>
          </w:p>
        </w:tc>
      </w:tr>
      <w:tr w:rsidR="00820EAF" w:rsidRPr="005603D9" w14:paraId="6D2BA51A" w14:textId="77777777" w:rsidTr="009D3CD2">
        <w:trPr>
          <w:trHeight w:val="1302"/>
        </w:trPr>
        <w:tc>
          <w:tcPr>
            <w:tcW w:w="2268" w:type="dxa"/>
            <w:shd w:val="clear" w:color="auto" w:fill="FFFFFF" w:themeFill="background1"/>
          </w:tcPr>
          <w:p w14:paraId="2BA424BE" w14:textId="77777777" w:rsidR="00820EAF" w:rsidRPr="005603D9" w:rsidRDefault="00820EAF" w:rsidP="00A747AE">
            <w:pPr>
              <w:rPr>
                <w:b/>
              </w:rPr>
            </w:pPr>
            <w:r w:rsidRPr="005603D9">
              <w:rPr>
                <w:b/>
              </w:rPr>
              <w:t>Who can I talk to about the change?</w:t>
            </w:r>
          </w:p>
          <w:p w14:paraId="53226690" w14:textId="77777777" w:rsidR="00820EAF" w:rsidRPr="005603D9" w:rsidRDefault="00820EAF" w:rsidP="00A747AE"/>
        </w:tc>
        <w:tc>
          <w:tcPr>
            <w:tcW w:w="3832" w:type="dxa"/>
            <w:gridSpan w:val="2"/>
            <w:shd w:val="clear" w:color="auto" w:fill="FFFFFF" w:themeFill="background1"/>
          </w:tcPr>
          <w:p w14:paraId="4249C7EA" w14:textId="77777777" w:rsidR="00820EAF" w:rsidRDefault="00820EAF" w:rsidP="009D3CD2">
            <w:pPr>
              <w:rPr>
                <w:i/>
                <w:color w:val="00B050"/>
              </w:rPr>
            </w:pPr>
            <w:r w:rsidRPr="00007585">
              <w:rPr>
                <w:rFonts w:cs="Arial"/>
                <w:b/>
                <w:szCs w:val="20"/>
              </w:rPr>
              <w:t>Proposer</w:t>
            </w:r>
            <w:r w:rsidR="00DC2BE6">
              <w:rPr>
                <w:rFonts w:cs="Arial"/>
                <w:b/>
                <w:szCs w:val="20"/>
              </w:rPr>
              <w:t>s</w:t>
            </w:r>
            <w:r w:rsidRPr="00007585">
              <w:rPr>
                <w:rFonts w:cs="Arial"/>
                <w:b/>
                <w:szCs w:val="20"/>
              </w:rPr>
              <w:t xml:space="preserve">: </w:t>
            </w:r>
            <w:r>
              <w:rPr>
                <w:i/>
                <w:color w:val="00B050"/>
              </w:rPr>
              <w:t xml:space="preserve"> </w:t>
            </w:r>
          </w:p>
          <w:p w14:paraId="23872B82" w14:textId="77777777" w:rsidR="00DC2BE6" w:rsidRPr="00337154" w:rsidRDefault="00DC2BE6" w:rsidP="00DC2BE6">
            <w:pPr>
              <w:rPr>
                <w:lang w:val="de-DE"/>
              </w:rPr>
            </w:pPr>
            <w:r>
              <w:rPr>
                <w:rFonts w:cs="Arial"/>
                <w:bCs/>
                <w:szCs w:val="20"/>
                <w:lang w:val="de-DE"/>
              </w:rPr>
              <w:t xml:space="preserve">CMP315: </w:t>
            </w:r>
            <w:r w:rsidRPr="00337154">
              <w:rPr>
                <w:lang w:val="de-DE"/>
              </w:rPr>
              <w:t>Nick Sillito</w:t>
            </w:r>
          </w:p>
          <w:p w14:paraId="139CE95B" w14:textId="77777777" w:rsidR="00DC2BE6" w:rsidRPr="00337154" w:rsidRDefault="005C4799" w:rsidP="00DC2BE6">
            <w:pPr>
              <w:rPr>
                <w:sz w:val="20"/>
                <w:lang w:val="de-DE"/>
              </w:rPr>
            </w:pPr>
            <w:hyperlink r:id="rId15" w:history="1">
              <w:r w:rsidR="00DC2BE6" w:rsidRPr="00337154">
                <w:rPr>
                  <w:rStyle w:val="Hyperlink"/>
                  <w:color w:val="auto"/>
                  <w:sz w:val="20"/>
                  <w:lang w:val="de-DE"/>
                </w:rPr>
                <w:t>nsillito@peakgen.com</w:t>
              </w:r>
            </w:hyperlink>
            <w:r w:rsidR="00DC2BE6">
              <w:rPr>
                <w:rStyle w:val="Hyperlink"/>
                <w:color w:val="auto"/>
                <w:sz w:val="20"/>
                <w:lang w:val="de-DE"/>
              </w:rPr>
              <w:t xml:space="preserve"> </w:t>
            </w:r>
          </w:p>
          <w:p w14:paraId="05B0F458" w14:textId="77777777" w:rsidR="00DC2BE6" w:rsidRPr="00C1231F" w:rsidRDefault="00DC2BE6" w:rsidP="00DC2BE6">
            <w:pPr>
              <w:tabs>
                <w:tab w:val="left" w:pos="1650"/>
              </w:tabs>
              <w:rPr>
                <w:rFonts w:cs="Arial"/>
                <w:bCs/>
                <w:szCs w:val="24"/>
                <w:lang w:val="de-DE"/>
              </w:rPr>
            </w:pPr>
          </w:p>
          <w:p w14:paraId="709A94DB" w14:textId="77777777" w:rsidR="00DC2BE6" w:rsidRPr="00337154" w:rsidRDefault="00DC2BE6" w:rsidP="00DC2BE6">
            <w:pPr>
              <w:tabs>
                <w:tab w:val="left" w:pos="1650"/>
              </w:tabs>
              <w:rPr>
                <w:lang w:val="de-DE"/>
              </w:rPr>
            </w:pPr>
            <w:r w:rsidRPr="00337154">
              <w:rPr>
                <w:lang w:val="de-DE"/>
              </w:rPr>
              <w:t xml:space="preserve">Phone: </w:t>
            </w:r>
            <w:r w:rsidRPr="00C1231F">
              <w:rPr>
                <w:rFonts w:ascii="Arial" w:hAnsi="Arial" w:cs="Arial"/>
                <w:b/>
                <w:bCs/>
                <w:szCs w:val="24"/>
                <w:lang w:val="de-DE"/>
              </w:rPr>
              <w:t>07491434518</w:t>
            </w:r>
          </w:p>
          <w:p w14:paraId="754D7AEF" w14:textId="77777777" w:rsidR="00DC2BE6" w:rsidRDefault="00DC2BE6" w:rsidP="00DC2BE6">
            <w:pPr>
              <w:tabs>
                <w:tab w:val="left" w:pos="1650"/>
              </w:tabs>
              <w:rPr>
                <w:lang w:val="fr-FR"/>
              </w:rPr>
            </w:pPr>
          </w:p>
          <w:p w14:paraId="387219E3" w14:textId="797912E7" w:rsidR="00DC2BE6" w:rsidRPr="00337154" w:rsidRDefault="00DC2BE6" w:rsidP="00DC2BE6">
            <w:pPr>
              <w:tabs>
                <w:tab w:val="left" w:pos="1650"/>
              </w:tabs>
              <w:rPr>
                <w:lang w:val="fr-FR"/>
              </w:rPr>
            </w:pPr>
            <w:r w:rsidRPr="00BE0D34">
              <w:rPr>
                <w:lang w:val="fr-FR"/>
              </w:rPr>
              <w:t xml:space="preserve">CMP375 : </w:t>
            </w:r>
            <w:r w:rsidR="008E1179">
              <w:rPr>
                <w:lang w:val="fr-FR"/>
              </w:rPr>
              <w:t>Paul Mott</w:t>
            </w:r>
          </w:p>
          <w:sdt>
            <w:sdtPr>
              <w:alias w:val="Insert text"/>
              <w:tag w:val="Insert text"/>
              <w:id w:val="-1488937454"/>
              <w:placeholder>
                <w:docPart w:val="6C574C42F5774EBEBE8B258ADE48EEF6"/>
              </w:placeholder>
            </w:sdtPr>
            <w:sdtEndPr/>
            <w:sdtContent>
              <w:p w14:paraId="0C57E512" w14:textId="0878D501" w:rsidR="00DC2BE6" w:rsidRPr="00337154" w:rsidRDefault="005C4799" w:rsidP="00DC2BE6">
                <w:pPr>
                  <w:rPr>
                    <w:lang w:val="fr-FR"/>
                  </w:rPr>
                </w:pPr>
                <w:hyperlink r:id="rId16" w:history="1">
                  <w:r w:rsidR="00D00EEE" w:rsidRPr="00D00EEE">
                    <w:rPr>
                      <w:rStyle w:val="Hyperlink"/>
                      <w:sz w:val="20"/>
                      <w:szCs w:val="20"/>
                    </w:rPr>
                    <w:t>Paul.mott1@nationalgrideso.com</w:t>
                  </w:r>
                </w:hyperlink>
                <w:r w:rsidR="00DC2BE6" w:rsidRPr="00337154">
                  <w:rPr>
                    <w:lang w:val="fr-FR"/>
                  </w:rPr>
                  <w:t xml:space="preserve"> </w:t>
                </w:r>
              </w:p>
            </w:sdtContent>
          </w:sdt>
          <w:p w14:paraId="22FBA195" w14:textId="735CF81A" w:rsidR="00DC2BE6" w:rsidRDefault="00DC2BE6" w:rsidP="00DC2BE6">
            <w:pPr>
              <w:rPr>
                <w:lang w:val="fr-FR"/>
              </w:rPr>
            </w:pPr>
          </w:p>
          <w:p w14:paraId="50A6F3AE" w14:textId="77777777" w:rsidR="00D00EEE" w:rsidRPr="00337154" w:rsidRDefault="00D00EEE" w:rsidP="00DC2BE6">
            <w:pPr>
              <w:rPr>
                <w:lang w:val="fr-FR"/>
              </w:rPr>
            </w:pPr>
          </w:p>
          <w:p w14:paraId="69C57E79" w14:textId="12C8F41D" w:rsidR="00DC2BE6" w:rsidRPr="005603D9" w:rsidRDefault="00DC2BE6" w:rsidP="00D00EEE"/>
        </w:tc>
        <w:tc>
          <w:tcPr>
            <w:tcW w:w="3539" w:type="dxa"/>
            <w:shd w:val="clear" w:color="auto" w:fill="FFFFFF" w:themeFill="background1"/>
          </w:tcPr>
          <w:p w14:paraId="0A2FCB6C" w14:textId="0E458D5F" w:rsidR="00816170" w:rsidRDefault="00820EAF" w:rsidP="00816170">
            <w:pPr>
              <w:tabs>
                <w:tab w:val="left" w:pos="1650"/>
              </w:tabs>
              <w:rPr>
                <w:rFonts w:cs="Arial"/>
                <w:szCs w:val="2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r w:rsidR="00816170">
              <w:rPr>
                <w:rFonts w:cs="Arial"/>
                <w:b/>
                <w:szCs w:val="20"/>
              </w:rPr>
              <w:t xml:space="preserve"> </w:t>
            </w:r>
          </w:p>
          <w:p w14:paraId="669BA9BA" w14:textId="77777777" w:rsidR="00816170" w:rsidRDefault="00816170" w:rsidP="00816170">
            <w:pPr>
              <w:tabs>
                <w:tab w:val="left" w:pos="1650"/>
              </w:tabs>
              <w:rPr>
                <w:rFonts w:cs="Arial"/>
                <w:szCs w:val="20"/>
              </w:rPr>
            </w:pPr>
            <w:r>
              <w:rPr>
                <w:rFonts w:cs="Arial"/>
                <w:szCs w:val="20"/>
              </w:rPr>
              <w:t>Paul J Mullen</w:t>
            </w:r>
          </w:p>
          <w:p w14:paraId="7CCB3273" w14:textId="77777777" w:rsidR="00816170" w:rsidRPr="00C42A4A" w:rsidRDefault="00816170" w:rsidP="00816170">
            <w:pPr>
              <w:tabs>
                <w:tab w:val="left" w:pos="1650"/>
              </w:tabs>
              <w:spacing w:after="240"/>
              <w:rPr>
                <w:rStyle w:val="Hyperlink"/>
                <w:sz w:val="20"/>
                <w:szCs w:val="20"/>
              </w:rPr>
            </w:pPr>
            <w:r w:rsidRPr="00C42A4A">
              <w:rPr>
                <w:rStyle w:val="Hyperlink"/>
                <w:rFonts w:cs="Arial"/>
                <w:sz w:val="20"/>
                <w:szCs w:val="20"/>
              </w:rPr>
              <w:t>Paul.</w:t>
            </w:r>
            <w:r>
              <w:rPr>
                <w:rStyle w:val="Hyperlink"/>
                <w:rFonts w:cs="Arial"/>
                <w:sz w:val="20"/>
                <w:szCs w:val="20"/>
              </w:rPr>
              <w:t>j.</w:t>
            </w:r>
            <w:r w:rsidRPr="00C42A4A">
              <w:rPr>
                <w:rStyle w:val="Hyperlink"/>
                <w:rFonts w:cs="Arial"/>
                <w:sz w:val="20"/>
                <w:szCs w:val="20"/>
              </w:rPr>
              <w:t>mullen@nationalgrideso.com</w:t>
            </w:r>
          </w:p>
          <w:p w14:paraId="5891D1D4" w14:textId="1A5B6143" w:rsidR="00820EAF" w:rsidRPr="005603D9" w:rsidRDefault="00816170" w:rsidP="00816170">
            <w:r>
              <w:rPr>
                <w:rFonts w:cs="Arial"/>
                <w:szCs w:val="20"/>
              </w:rPr>
              <w:t xml:space="preserve">Phone: </w:t>
            </w:r>
            <w:r>
              <w:rPr>
                <w:rFonts w:ascii="Arial" w:eastAsiaTheme="minorEastAsia" w:hAnsi="Arial" w:cs="Arial"/>
                <w:noProof/>
                <w:lang w:eastAsia="en-GB"/>
              </w:rPr>
              <w:t xml:space="preserve"> </w:t>
            </w:r>
            <w:r w:rsidRPr="007C666D">
              <w:rPr>
                <w:rFonts w:ascii="Arial" w:eastAsiaTheme="minorEastAsia" w:hAnsi="Arial" w:cs="Arial"/>
                <w:b/>
                <w:bCs/>
                <w:noProof/>
                <w:lang w:eastAsia="en-GB"/>
              </w:rPr>
              <w:t>07794537028</w:t>
            </w:r>
          </w:p>
        </w:tc>
      </w:tr>
    </w:tbl>
    <w:p w14:paraId="3E69D6A6" w14:textId="77777777" w:rsidR="00470B5B" w:rsidRDefault="00470B5B" w:rsidP="005603D9">
      <w:bookmarkStart w:id="4" w:name="_Executive_Summary"/>
      <w:bookmarkStart w:id="5" w:name="_Workgroup_Consultation_Introduction"/>
      <w:bookmarkEnd w:id="4"/>
      <w:bookmarkEnd w:id="5"/>
    </w:p>
    <w:p w14:paraId="7D5C700C"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5E438314" w14:textId="778B7D4F" w:rsidR="009A206C" w:rsidRDefault="009A206C" w:rsidP="009A206C">
      <w:pPr>
        <w:pStyle w:val="Heading1"/>
      </w:pPr>
      <w:bookmarkStart w:id="6" w:name="_Toc138232038"/>
      <w:r>
        <w:lastRenderedPageBreak/>
        <w:t>Contents</w:t>
      </w:r>
      <w:bookmarkEnd w:id="6"/>
    </w:p>
    <w:p w14:paraId="5F0886E2" w14:textId="77777777" w:rsidR="009A206C" w:rsidRPr="009A206C" w:rsidRDefault="009A206C" w:rsidP="009A206C"/>
    <w:p w14:paraId="021FEE32" w14:textId="633278F2" w:rsidR="00A8048E"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38232038" w:history="1">
        <w:r w:rsidR="00A8048E" w:rsidRPr="00F27BC5">
          <w:rPr>
            <w:rStyle w:val="Hyperlink"/>
            <w:noProof/>
          </w:rPr>
          <w:t>Contents</w:t>
        </w:r>
        <w:r w:rsidR="00A8048E">
          <w:rPr>
            <w:noProof/>
            <w:webHidden/>
          </w:rPr>
          <w:tab/>
        </w:r>
        <w:r w:rsidR="00A8048E">
          <w:rPr>
            <w:noProof/>
            <w:webHidden/>
          </w:rPr>
          <w:fldChar w:fldCharType="begin"/>
        </w:r>
        <w:r w:rsidR="00A8048E">
          <w:rPr>
            <w:noProof/>
            <w:webHidden/>
          </w:rPr>
          <w:instrText xml:space="preserve"> PAGEREF _Toc138232038 \h </w:instrText>
        </w:r>
        <w:r w:rsidR="00A8048E">
          <w:rPr>
            <w:noProof/>
            <w:webHidden/>
          </w:rPr>
        </w:r>
        <w:r w:rsidR="00A8048E">
          <w:rPr>
            <w:noProof/>
            <w:webHidden/>
          </w:rPr>
          <w:fldChar w:fldCharType="separate"/>
        </w:r>
        <w:r w:rsidR="00A8048E">
          <w:rPr>
            <w:noProof/>
            <w:webHidden/>
          </w:rPr>
          <w:t>2</w:t>
        </w:r>
        <w:r w:rsidR="00A8048E">
          <w:rPr>
            <w:noProof/>
            <w:webHidden/>
          </w:rPr>
          <w:fldChar w:fldCharType="end"/>
        </w:r>
      </w:hyperlink>
    </w:p>
    <w:p w14:paraId="1E01A2B2" w14:textId="02FAF38E" w:rsidR="00A8048E" w:rsidRDefault="005C4799">
      <w:pPr>
        <w:pStyle w:val="TOC1"/>
        <w:rPr>
          <w:rFonts w:eastAsiaTheme="minorEastAsia"/>
          <w:b w:val="0"/>
          <w:noProof/>
          <w:sz w:val="22"/>
          <w:lang w:eastAsia="en-GB"/>
        </w:rPr>
      </w:pPr>
      <w:hyperlink w:anchor="_Toc138232039" w:history="1">
        <w:r w:rsidR="00A8048E" w:rsidRPr="00F27BC5">
          <w:rPr>
            <w:rStyle w:val="Hyperlink"/>
            <w:noProof/>
          </w:rPr>
          <w:t>Executive summary</w:t>
        </w:r>
        <w:r w:rsidR="00A8048E">
          <w:rPr>
            <w:noProof/>
            <w:webHidden/>
          </w:rPr>
          <w:tab/>
        </w:r>
        <w:r w:rsidR="00A8048E">
          <w:rPr>
            <w:noProof/>
            <w:webHidden/>
          </w:rPr>
          <w:fldChar w:fldCharType="begin"/>
        </w:r>
        <w:r w:rsidR="00A8048E">
          <w:rPr>
            <w:noProof/>
            <w:webHidden/>
          </w:rPr>
          <w:instrText xml:space="preserve"> PAGEREF _Toc138232039 \h </w:instrText>
        </w:r>
        <w:r w:rsidR="00A8048E">
          <w:rPr>
            <w:noProof/>
            <w:webHidden/>
          </w:rPr>
        </w:r>
        <w:r w:rsidR="00A8048E">
          <w:rPr>
            <w:noProof/>
            <w:webHidden/>
          </w:rPr>
          <w:fldChar w:fldCharType="separate"/>
        </w:r>
        <w:r w:rsidR="00A8048E">
          <w:rPr>
            <w:noProof/>
            <w:webHidden/>
          </w:rPr>
          <w:t>3</w:t>
        </w:r>
        <w:r w:rsidR="00A8048E">
          <w:rPr>
            <w:noProof/>
            <w:webHidden/>
          </w:rPr>
          <w:fldChar w:fldCharType="end"/>
        </w:r>
      </w:hyperlink>
    </w:p>
    <w:p w14:paraId="3FCB58CA" w14:textId="7DDADEFD" w:rsidR="00A8048E" w:rsidRDefault="005C4799">
      <w:pPr>
        <w:pStyle w:val="TOC2"/>
        <w:tabs>
          <w:tab w:val="right" w:leader="dot" w:pos="9486"/>
        </w:tabs>
        <w:rPr>
          <w:rFonts w:eastAsiaTheme="minorEastAsia"/>
          <w:noProof/>
          <w:sz w:val="22"/>
          <w:lang w:eastAsia="en-GB"/>
        </w:rPr>
      </w:pPr>
      <w:hyperlink w:anchor="_Toc138232040" w:history="1">
        <w:r w:rsidR="00A8048E" w:rsidRPr="00F27BC5">
          <w:rPr>
            <w:rStyle w:val="Hyperlink"/>
            <w:noProof/>
          </w:rPr>
          <w:t>Proposer’s solution for CMP315 and CMP375:</w:t>
        </w:r>
        <w:r w:rsidR="00A8048E">
          <w:rPr>
            <w:noProof/>
            <w:webHidden/>
          </w:rPr>
          <w:tab/>
        </w:r>
        <w:r w:rsidR="00A8048E">
          <w:rPr>
            <w:noProof/>
            <w:webHidden/>
          </w:rPr>
          <w:fldChar w:fldCharType="begin"/>
        </w:r>
        <w:r w:rsidR="00A8048E">
          <w:rPr>
            <w:noProof/>
            <w:webHidden/>
          </w:rPr>
          <w:instrText xml:space="preserve"> PAGEREF _Toc138232040 \h </w:instrText>
        </w:r>
        <w:r w:rsidR="00A8048E">
          <w:rPr>
            <w:noProof/>
            <w:webHidden/>
          </w:rPr>
        </w:r>
        <w:r w:rsidR="00A8048E">
          <w:rPr>
            <w:noProof/>
            <w:webHidden/>
          </w:rPr>
          <w:fldChar w:fldCharType="separate"/>
        </w:r>
        <w:r w:rsidR="00A8048E">
          <w:rPr>
            <w:noProof/>
            <w:webHidden/>
          </w:rPr>
          <w:t>3</w:t>
        </w:r>
        <w:r w:rsidR="00A8048E">
          <w:rPr>
            <w:noProof/>
            <w:webHidden/>
          </w:rPr>
          <w:fldChar w:fldCharType="end"/>
        </w:r>
      </w:hyperlink>
    </w:p>
    <w:p w14:paraId="771A0ADB" w14:textId="36585101" w:rsidR="00A8048E" w:rsidRDefault="005C4799">
      <w:pPr>
        <w:pStyle w:val="TOC1"/>
        <w:rPr>
          <w:rFonts w:eastAsiaTheme="minorEastAsia"/>
          <w:b w:val="0"/>
          <w:noProof/>
          <w:sz w:val="22"/>
          <w:lang w:eastAsia="en-GB"/>
        </w:rPr>
      </w:pPr>
      <w:hyperlink w:anchor="_Toc138232041" w:history="1">
        <w:r w:rsidR="00A8048E" w:rsidRPr="00F27BC5">
          <w:rPr>
            <w:rStyle w:val="Hyperlink"/>
            <w:noProof/>
          </w:rPr>
          <w:t>What is the issue?</w:t>
        </w:r>
        <w:r w:rsidR="00A8048E">
          <w:rPr>
            <w:noProof/>
            <w:webHidden/>
          </w:rPr>
          <w:tab/>
        </w:r>
        <w:r w:rsidR="00A8048E">
          <w:rPr>
            <w:noProof/>
            <w:webHidden/>
          </w:rPr>
          <w:fldChar w:fldCharType="begin"/>
        </w:r>
        <w:r w:rsidR="00A8048E">
          <w:rPr>
            <w:noProof/>
            <w:webHidden/>
          </w:rPr>
          <w:instrText xml:space="preserve"> PAGEREF _Toc138232041 \h </w:instrText>
        </w:r>
        <w:r w:rsidR="00A8048E">
          <w:rPr>
            <w:noProof/>
            <w:webHidden/>
          </w:rPr>
        </w:r>
        <w:r w:rsidR="00A8048E">
          <w:rPr>
            <w:noProof/>
            <w:webHidden/>
          </w:rPr>
          <w:fldChar w:fldCharType="separate"/>
        </w:r>
        <w:r w:rsidR="00A8048E">
          <w:rPr>
            <w:noProof/>
            <w:webHidden/>
          </w:rPr>
          <w:t>7</w:t>
        </w:r>
        <w:r w:rsidR="00A8048E">
          <w:rPr>
            <w:noProof/>
            <w:webHidden/>
          </w:rPr>
          <w:fldChar w:fldCharType="end"/>
        </w:r>
      </w:hyperlink>
    </w:p>
    <w:p w14:paraId="3D1F6CB8" w14:textId="309D8EBA" w:rsidR="00A8048E" w:rsidRDefault="005C4799">
      <w:pPr>
        <w:pStyle w:val="TOC2"/>
        <w:tabs>
          <w:tab w:val="right" w:leader="dot" w:pos="9486"/>
        </w:tabs>
        <w:rPr>
          <w:rFonts w:eastAsiaTheme="minorEastAsia"/>
          <w:noProof/>
          <w:sz w:val="22"/>
          <w:lang w:eastAsia="en-GB"/>
        </w:rPr>
      </w:pPr>
      <w:hyperlink w:anchor="_Toc138232042" w:history="1">
        <w:r w:rsidR="00A8048E" w:rsidRPr="00F27BC5">
          <w:rPr>
            <w:rStyle w:val="Hyperlink"/>
            <w:noProof/>
          </w:rPr>
          <w:t>Why change?</w:t>
        </w:r>
        <w:r w:rsidR="00A8048E">
          <w:rPr>
            <w:noProof/>
            <w:webHidden/>
          </w:rPr>
          <w:tab/>
        </w:r>
        <w:r w:rsidR="00A8048E">
          <w:rPr>
            <w:noProof/>
            <w:webHidden/>
          </w:rPr>
          <w:fldChar w:fldCharType="begin"/>
        </w:r>
        <w:r w:rsidR="00A8048E">
          <w:rPr>
            <w:noProof/>
            <w:webHidden/>
          </w:rPr>
          <w:instrText xml:space="preserve"> PAGEREF _Toc138232042 \h </w:instrText>
        </w:r>
        <w:r w:rsidR="00A8048E">
          <w:rPr>
            <w:noProof/>
            <w:webHidden/>
          </w:rPr>
        </w:r>
        <w:r w:rsidR="00A8048E">
          <w:rPr>
            <w:noProof/>
            <w:webHidden/>
          </w:rPr>
          <w:fldChar w:fldCharType="separate"/>
        </w:r>
        <w:r w:rsidR="00A8048E">
          <w:rPr>
            <w:noProof/>
            <w:webHidden/>
          </w:rPr>
          <w:t>7</w:t>
        </w:r>
        <w:r w:rsidR="00A8048E">
          <w:rPr>
            <w:noProof/>
            <w:webHidden/>
          </w:rPr>
          <w:fldChar w:fldCharType="end"/>
        </w:r>
      </w:hyperlink>
    </w:p>
    <w:p w14:paraId="799A9DBD" w14:textId="5AC8A304" w:rsidR="00A8048E" w:rsidRDefault="005C4799">
      <w:pPr>
        <w:pStyle w:val="TOC1"/>
        <w:rPr>
          <w:rFonts w:eastAsiaTheme="minorEastAsia"/>
          <w:b w:val="0"/>
          <w:noProof/>
          <w:sz w:val="22"/>
          <w:lang w:eastAsia="en-GB"/>
        </w:rPr>
      </w:pPr>
      <w:hyperlink w:anchor="_Toc138232043" w:history="1">
        <w:r w:rsidR="00A8048E" w:rsidRPr="00F27BC5">
          <w:rPr>
            <w:rStyle w:val="Hyperlink"/>
            <w:noProof/>
          </w:rPr>
          <w:t>What is the solution?</w:t>
        </w:r>
        <w:r w:rsidR="00A8048E">
          <w:rPr>
            <w:noProof/>
            <w:webHidden/>
          </w:rPr>
          <w:tab/>
        </w:r>
        <w:r w:rsidR="00A8048E">
          <w:rPr>
            <w:noProof/>
            <w:webHidden/>
          </w:rPr>
          <w:fldChar w:fldCharType="begin"/>
        </w:r>
        <w:r w:rsidR="00A8048E">
          <w:rPr>
            <w:noProof/>
            <w:webHidden/>
          </w:rPr>
          <w:instrText xml:space="preserve"> PAGEREF _Toc138232043 \h </w:instrText>
        </w:r>
        <w:r w:rsidR="00A8048E">
          <w:rPr>
            <w:noProof/>
            <w:webHidden/>
          </w:rPr>
        </w:r>
        <w:r w:rsidR="00A8048E">
          <w:rPr>
            <w:noProof/>
            <w:webHidden/>
          </w:rPr>
          <w:fldChar w:fldCharType="separate"/>
        </w:r>
        <w:r w:rsidR="00A8048E">
          <w:rPr>
            <w:noProof/>
            <w:webHidden/>
          </w:rPr>
          <w:t>8</w:t>
        </w:r>
        <w:r w:rsidR="00A8048E">
          <w:rPr>
            <w:noProof/>
            <w:webHidden/>
          </w:rPr>
          <w:fldChar w:fldCharType="end"/>
        </w:r>
      </w:hyperlink>
    </w:p>
    <w:p w14:paraId="3BA26621" w14:textId="3CB421FD" w:rsidR="00A8048E" w:rsidRDefault="005C4799">
      <w:pPr>
        <w:pStyle w:val="TOC2"/>
        <w:tabs>
          <w:tab w:val="right" w:leader="dot" w:pos="9486"/>
        </w:tabs>
        <w:rPr>
          <w:rFonts w:eastAsiaTheme="minorEastAsia"/>
          <w:noProof/>
          <w:sz w:val="22"/>
          <w:lang w:eastAsia="en-GB"/>
        </w:rPr>
      </w:pPr>
      <w:hyperlink w:anchor="_Toc138232044" w:history="1">
        <w:r w:rsidR="00A8048E" w:rsidRPr="00F27BC5">
          <w:rPr>
            <w:rStyle w:val="Hyperlink"/>
            <w:noProof/>
          </w:rPr>
          <w:t>Proposer’s solution for CMP315 and CMP375</w:t>
        </w:r>
        <w:r w:rsidR="00A8048E">
          <w:rPr>
            <w:noProof/>
            <w:webHidden/>
          </w:rPr>
          <w:tab/>
        </w:r>
        <w:r w:rsidR="00A8048E">
          <w:rPr>
            <w:noProof/>
            <w:webHidden/>
          </w:rPr>
          <w:fldChar w:fldCharType="begin"/>
        </w:r>
        <w:r w:rsidR="00A8048E">
          <w:rPr>
            <w:noProof/>
            <w:webHidden/>
          </w:rPr>
          <w:instrText xml:space="preserve"> PAGEREF _Toc138232044 \h </w:instrText>
        </w:r>
        <w:r w:rsidR="00A8048E">
          <w:rPr>
            <w:noProof/>
            <w:webHidden/>
          </w:rPr>
        </w:r>
        <w:r w:rsidR="00A8048E">
          <w:rPr>
            <w:noProof/>
            <w:webHidden/>
          </w:rPr>
          <w:fldChar w:fldCharType="separate"/>
        </w:r>
        <w:r w:rsidR="00A8048E">
          <w:rPr>
            <w:noProof/>
            <w:webHidden/>
          </w:rPr>
          <w:t>8</w:t>
        </w:r>
        <w:r w:rsidR="00A8048E">
          <w:rPr>
            <w:noProof/>
            <w:webHidden/>
          </w:rPr>
          <w:fldChar w:fldCharType="end"/>
        </w:r>
      </w:hyperlink>
    </w:p>
    <w:p w14:paraId="6034CD3D" w14:textId="3A5B4C2C" w:rsidR="00A8048E" w:rsidRDefault="005C4799">
      <w:pPr>
        <w:pStyle w:val="TOC1"/>
        <w:rPr>
          <w:rFonts w:eastAsiaTheme="minorEastAsia"/>
          <w:b w:val="0"/>
          <w:noProof/>
          <w:sz w:val="22"/>
          <w:lang w:eastAsia="en-GB"/>
        </w:rPr>
      </w:pPr>
      <w:hyperlink w:anchor="_Toc138232045" w:history="1">
        <w:r w:rsidR="00A8048E" w:rsidRPr="00F27BC5">
          <w:rPr>
            <w:rStyle w:val="Hyperlink"/>
            <w:noProof/>
          </w:rPr>
          <w:t>Workgroup Consideration for CMP315 and CMP375</w:t>
        </w:r>
        <w:r w:rsidR="00A8048E">
          <w:rPr>
            <w:noProof/>
            <w:webHidden/>
          </w:rPr>
          <w:tab/>
        </w:r>
        <w:r w:rsidR="00A8048E">
          <w:rPr>
            <w:noProof/>
            <w:webHidden/>
          </w:rPr>
          <w:fldChar w:fldCharType="begin"/>
        </w:r>
        <w:r w:rsidR="00A8048E">
          <w:rPr>
            <w:noProof/>
            <w:webHidden/>
          </w:rPr>
          <w:instrText xml:space="preserve"> PAGEREF _Toc138232045 \h </w:instrText>
        </w:r>
        <w:r w:rsidR="00A8048E">
          <w:rPr>
            <w:noProof/>
            <w:webHidden/>
          </w:rPr>
        </w:r>
        <w:r w:rsidR="00A8048E">
          <w:rPr>
            <w:noProof/>
            <w:webHidden/>
          </w:rPr>
          <w:fldChar w:fldCharType="separate"/>
        </w:r>
        <w:r w:rsidR="00A8048E">
          <w:rPr>
            <w:noProof/>
            <w:webHidden/>
          </w:rPr>
          <w:t>9</w:t>
        </w:r>
        <w:r w:rsidR="00A8048E">
          <w:rPr>
            <w:noProof/>
            <w:webHidden/>
          </w:rPr>
          <w:fldChar w:fldCharType="end"/>
        </w:r>
      </w:hyperlink>
    </w:p>
    <w:p w14:paraId="64B2816A" w14:textId="796F8170" w:rsidR="00A8048E" w:rsidRDefault="005C4799">
      <w:pPr>
        <w:pStyle w:val="TOC1"/>
        <w:rPr>
          <w:rFonts w:eastAsiaTheme="minorEastAsia"/>
          <w:b w:val="0"/>
          <w:noProof/>
          <w:sz w:val="22"/>
          <w:lang w:eastAsia="en-GB"/>
        </w:rPr>
      </w:pPr>
      <w:hyperlink w:anchor="_Toc138232046" w:history="1">
        <w:r w:rsidR="00A8048E" w:rsidRPr="00F27BC5">
          <w:rPr>
            <w:rStyle w:val="Hyperlink"/>
            <w:noProof/>
          </w:rPr>
          <w:t>Workgroup Consultation Summary</w:t>
        </w:r>
        <w:r w:rsidR="00A8048E">
          <w:rPr>
            <w:noProof/>
            <w:webHidden/>
          </w:rPr>
          <w:tab/>
        </w:r>
        <w:r w:rsidR="00A8048E">
          <w:rPr>
            <w:noProof/>
            <w:webHidden/>
          </w:rPr>
          <w:fldChar w:fldCharType="begin"/>
        </w:r>
        <w:r w:rsidR="00A8048E">
          <w:rPr>
            <w:noProof/>
            <w:webHidden/>
          </w:rPr>
          <w:instrText xml:space="preserve"> PAGEREF _Toc138232046 \h </w:instrText>
        </w:r>
        <w:r w:rsidR="00A8048E">
          <w:rPr>
            <w:noProof/>
            <w:webHidden/>
          </w:rPr>
        </w:r>
        <w:r w:rsidR="00A8048E">
          <w:rPr>
            <w:noProof/>
            <w:webHidden/>
          </w:rPr>
          <w:fldChar w:fldCharType="separate"/>
        </w:r>
        <w:r w:rsidR="00A8048E">
          <w:rPr>
            <w:noProof/>
            <w:webHidden/>
          </w:rPr>
          <w:t>25</w:t>
        </w:r>
        <w:r w:rsidR="00A8048E">
          <w:rPr>
            <w:noProof/>
            <w:webHidden/>
          </w:rPr>
          <w:fldChar w:fldCharType="end"/>
        </w:r>
      </w:hyperlink>
    </w:p>
    <w:p w14:paraId="2F1B9AB2" w14:textId="684423C6" w:rsidR="00A8048E" w:rsidRDefault="005C4799">
      <w:pPr>
        <w:pStyle w:val="TOC1"/>
        <w:rPr>
          <w:rFonts w:eastAsiaTheme="minorEastAsia"/>
          <w:b w:val="0"/>
          <w:noProof/>
          <w:sz w:val="22"/>
          <w:lang w:eastAsia="en-GB"/>
        </w:rPr>
      </w:pPr>
      <w:hyperlink w:anchor="_Toc138232047" w:history="1">
        <w:r w:rsidR="00A8048E" w:rsidRPr="00F27BC5">
          <w:rPr>
            <w:rStyle w:val="Hyperlink"/>
            <w:noProof/>
          </w:rPr>
          <w:t>Workgroup Alternatives</w:t>
        </w:r>
        <w:r w:rsidR="00A8048E">
          <w:rPr>
            <w:noProof/>
            <w:webHidden/>
          </w:rPr>
          <w:tab/>
        </w:r>
        <w:r w:rsidR="00A8048E">
          <w:rPr>
            <w:noProof/>
            <w:webHidden/>
          </w:rPr>
          <w:fldChar w:fldCharType="begin"/>
        </w:r>
        <w:r w:rsidR="00A8048E">
          <w:rPr>
            <w:noProof/>
            <w:webHidden/>
          </w:rPr>
          <w:instrText xml:space="preserve"> PAGEREF _Toc138232047 \h </w:instrText>
        </w:r>
        <w:r w:rsidR="00A8048E">
          <w:rPr>
            <w:noProof/>
            <w:webHidden/>
          </w:rPr>
        </w:r>
        <w:r w:rsidR="00A8048E">
          <w:rPr>
            <w:noProof/>
            <w:webHidden/>
          </w:rPr>
          <w:fldChar w:fldCharType="separate"/>
        </w:r>
        <w:r w:rsidR="00A8048E">
          <w:rPr>
            <w:noProof/>
            <w:webHidden/>
          </w:rPr>
          <w:t>26</w:t>
        </w:r>
        <w:r w:rsidR="00A8048E">
          <w:rPr>
            <w:noProof/>
            <w:webHidden/>
          </w:rPr>
          <w:fldChar w:fldCharType="end"/>
        </w:r>
      </w:hyperlink>
    </w:p>
    <w:p w14:paraId="510A7AAD" w14:textId="0E1F4BB1" w:rsidR="00A8048E" w:rsidRDefault="005C4799">
      <w:pPr>
        <w:pStyle w:val="TOC1"/>
        <w:rPr>
          <w:rFonts w:eastAsiaTheme="minorEastAsia"/>
          <w:b w:val="0"/>
          <w:noProof/>
          <w:sz w:val="22"/>
          <w:lang w:eastAsia="en-GB"/>
        </w:rPr>
      </w:pPr>
      <w:hyperlink w:anchor="_Toc138232048" w:history="1">
        <w:r w:rsidR="00A8048E" w:rsidRPr="00F27BC5">
          <w:rPr>
            <w:rStyle w:val="Hyperlink"/>
            <w:noProof/>
          </w:rPr>
          <w:t>Legal text</w:t>
        </w:r>
        <w:r w:rsidR="00A8048E">
          <w:rPr>
            <w:noProof/>
            <w:webHidden/>
          </w:rPr>
          <w:tab/>
        </w:r>
        <w:r w:rsidR="00A8048E">
          <w:rPr>
            <w:noProof/>
            <w:webHidden/>
          </w:rPr>
          <w:fldChar w:fldCharType="begin"/>
        </w:r>
        <w:r w:rsidR="00A8048E">
          <w:rPr>
            <w:noProof/>
            <w:webHidden/>
          </w:rPr>
          <w:instrText xml:space="preserve"> PAGEREF _Toc138232048 \h </w:instrText>
        </w:r>
        <w:r w:rsidR="00A8048E">
          <w:rPr>
            <w:noProof/>
            <w:webHidden/>
          </w:rPr>
        </w:r>
        <w:r w:rsidR="00A8048E">
          <w:rPr>
            <w:noProof/>
            <w:webHidden/>
          </w:rPr>
          <w:fldChar w:fldCharType="separate"/>
        </w:r>
        <w:r w:rsidR="00A8048E">
          <w:rPr>
            <w:noProof/>
            <w:webHidden/>
          </w:rPr>
          <w:t>30</w:t>
        </w:r>
        <w:r w:rsidR="00A8048E">
          <w:rPr>
            <w:noProof/>
            <w:webHidden/>
          </w:rPr>
          <w:fldChar w:fldCharType="end"/>
        </w:r>
      </w:hyperlink>
    </w:p>
    <w:p w14:paraId="1A111ACA" w14:textId="58FA1722" w:rsidR="00A8048E" w:rsidRDefault="005C4799">
      <w:pPr>
        <w:pStyle w:val="TOC1"/>
        <w:rPr>
          <w:rFonts w:eastAsiaTheme="minorEastAsia"/>
          <w:b w:val="0"/>
          <w:noProof/>
          <w:sz w:val="22"/>
          <w:lang w:eastAsia="en-GB"/>
        </w:rPr>
      </w:pPr>
      <w:hyperlink w:anchor="_Toc138232049" w:history="1">
        <w:r w:rsidR="00A8048E" w:rsidRPr="00F27BC5">
          <w:rPr>
            <w:rStyle w:val="Hyperlink"/>
            <w:noProof/>
          </w:rPr>
          <w:t>What is the impact of this change?</w:t>
        </w:r>
        <w:r w:rsidR="00A8048E">
          <w:rPr>
            <w:noProof/>
            <w:webHidden/>
          </w:rPr>
          <w:tab/>
        </w:r>
        <w:r w:rsidR="00A8048E">
          <w:rPr>
            <w:noProof/>
            <w:webHidden/>
          </w:rPr>
          <w:fldChar w:fldCharType="begin"/>
        </w:r>
        <w:r w:rsidR="00A8048E">
          <w:rPr>
            <w:noProof/>
            <w:webHidden/>
          </w:rPr>
          <w:instrText xml:space="preserve"> PAGEREF _Toc138232049 \h </w:instrText>
        </w:r>
        <w:r w:rsidR="00A8048E">
          <w:rPr>
            <w:noProof/>
            <w:webHidden/>
          </w:rPr>
        </w:r>
        <w:r w:rsidR="00A8048E">
          <w:rPr>
            <w:noProof/>
            <w:webHidden/>
          </w:rPr>
          <w:fldChar w:fldCharType="separate"/>
        </w:r>
        <w:r w:rsidR="00A8048E">
          <w:rPr>
            <w:noProof/>
            <w:webHidden/>
          </w:rPr>
          <w:t>30</w:t>
        </w:r>
        <w:r w:rsidR="00A8048E">
          <w:rPr>
            <w:noProof/>
            <w:webHidden/>
          </w:rPr>
          <w:fldChar w:fldCharType="end"/>
        </w:r>
      </w:hyperlink>
    </w:p>
    <w:p w14:paraId="1D3D65FE" w14:textId="13E8D61B" w:rsidR="00A8048E" w:rsidRDefault="005C4799">
      <w:pPr>
        <w:pStyle w:val="TOC2"/>
        <w:tabs>
          <w:tab w:val="right" w:leader="dot" w:pos="9486"/>
        </w:tabs>
        <w:rPr>
          <w:rFonts w:eastAsiaTheme="minorEastAsia"/>
          <w:noProof/>
          <w:sz w:val="22"/>
          <w:lang w:eastAsia="en-GB"/>
        </w:rPr>
      </w:pPr>
      <w:hyperlink w:anchor="_Toc138232050" w:history="1">
        <w:r w:rsidR="00A8048E" w:rsidRPr="00F27BC5">
          <w:rPr>
            <w:rStyle w:val="Hyperlink"/>
            <w:noProof/>
          </w:rPr>
          <w:t>Proposer’s assessment against Code Objectives</w:t>
        </w:r>
        <w:r w:rsidR="00A8048E">
          <w:rPr>
            <w:noProof/>
            <w:webHidden/>
          </w:rPr>
          <w:tab/>
        </w:r>
        <w:r w:rsidR="00A8048E">
          <w:rPr>
            <w:noProof/>
            <w:webHidden/>
          </w:rPr>
          <w:fldChar w:fldCharType="begin"/>
        </w:r>
        <w:r w:rsidR="00A8048E">
          <w:rPr>
            <w:noProof/>
            <w:webHidden/>
          </w:rPr>
          <w:instrText xml:space="preserve"> PAGEREF _Toc138232050 \h </w:instrText>
        </w:r>
        <w:r w:rsidR="00A8048E">
          <w:rPr>
            <w:noProof/>
            <w:webHidden/>
          </w:rPr>
        </w:r>
        <w:r w:rsidR="00A8048E">
          <w:rPr>
            <w:noProof/>
            <w:webHidden/>
          </w:rPr>
          <w:fldChar w:fldCharType="separate"/>
        </w:r>
        <w:r w:rsidR="00A8048E">
          <w:rPr>
            <w:noProof/>
            <w:webHidden/>
          </w:rPr>
          <w:t>31</w:t>
        </w:r>
        <w:r w:rsidR="00A8048E">
          <w:rPr>
            <w:noProof/>
            <w:webHidden/>
          </w:rPr>
          <w:fldChar w:fldCharType="end"/>
        </w:r>
      </w:hyperlink>
    </w:p>
    <w:p w14:paraId="577E7400" w14:textId="2DBE712D" w:rsidR="00A8048E" w:rsidRDefault="005C4799">
      <w:pPr>
        <w:pStyle w:val="TOC3"/>
        <w:tabs>
          <w:tab w:val="right" w:leader="dot" w:pos="9486"/>
        </w:tabs>
        <w:rPr>
          <w:rFonts w:eastAsiaTheme="minorEastAsia"/>
          <w:noProof/>
          <w:sz w:val="22"/>
          <w:lang w:eastAsia="en-GB"/>
        </w:rPr>
      </w:pPr>
      <w:hyperlink w:anchor="_Toc138232051" w:history="1">
        <w:r w:rsidR="00A8048E" w:rsidRPr="00F27BC5">
          <w:rPr>
            <w:rStyle w:val="Hyperlink"/>
            <w:noProof/>
          </w:rPr>
          <w:t>Proposer’s assessment against CUSC Charging Objectives  - CMP315</w:t>
        </w:r>
        <w:r w:rsidR="00A8048E">
          <w:rPr>
            <w:noProof/>
            <w:webHidden/>
          </w:rPr>
          <w:tab/>
        </w:r>
        <w:r w:rsidR="00A8048E">
          <w:rPr>
            <w:noProof/>
            <w:webHidden/>
          </w:rPr>
          <w:fldChar w:fldCharType="begin"/>
        </w:r>
        <w:r w:rsidR="00A8048E">
          <w:rPr>
            <w:noProof/>
            <w:webHidden/>
          </w:rPr>
          <w:instrText xml:space="preserve"> PAGEREF _Toc138232051 \h </w:instrText>
        </w:r>
        <w:r w:rsidR="00A8048E">
          <w:rPr>
            <w:noProof/>
            <w:webHidden/>
          </w:rPr>
        </w:r>
        <w:r w:rsidR="00A8048E">
          <w:rPr>
            <w:noProof/>
            <w:webHidden/>
          </w:rPr>
          <w:fldChar w:fldCharType="separate"/>
        </w:r>
        <w:r w:rsidR="00A8048E">
          <w:rPr>
            <w:noProof/>
            <w:webHidden/>
          </w:rPr>
          <w:t>31</w:t>
        </w:r>
        <w:r w:rsidR="00A8048E">
          <w:rPr>
            <w:noProof/>
            <w:webHidden/>
          </w:rPr>
          <w:fldChar w:fldCharType="end"/>
        </w:r>
      </w:hyperlink>
    </w:p>
    <w:p w14:paraId="2934FCB8" w14:textId="41BA8FA1" w:rsidR="00A8048E" w:rsidRDefault="005C4799">
      <w:pPr>
        <w:pStyle w:val="TOC3"/>
        <w:tabs>
          <w:tab w:val="right" w:leader="dot" w:pos="9486"/>
        </w:tabs>
        <w:rPr>
          <w:rFonts w:eastAsiaTheme="minorEastAsia"/>
          <w:noProof/>
          <w:sz w:val="22"/>
          <w:lang w:eastAsia="en-GB"/>
        </w:rPr>
      </w:pPr>
      <w:hyperlink w:anchor="_Toc138232052" w:history="1">
        <w:r w:rsidR="00A8048E" w:rsidRPr="00F27BC5">
          <w:rPr>
            <w:rStyle w:val="Hyperlink"/>
            <w:noProof/>
          </w:rPr>
          <w:t>Proposer’s assessment against CUSC Charging Objectives  -  CMP375</w:t>
        </w:r>
        <w:r w:rsidR="00A8048E">
          <w:rPr>
            <w:noProof/>
            <w:webHidden/>
          </w:rPr>
          <w:tab/>
        </w:r>
        <w:r w:rsidR="00A8048E">
          <w:rPr>
            <w:noProof/>
            <w:webHidden/>
          </w:rPr>
          <w:fldChar w:fldCharType="begin"/>
        </w:r>
        <w:r w:rsidR="00A8048E">
          <w:rPr>
            <w:noProof/>
            <w:webHidden/>
          </w:rPr>
          <w:instrText xml:space="preserve"> PAGEREF _Toc138232052 \h </w:instrText>
        </w:r>
        <w:r w:rsidR="00A8048E">
          <w:rPr>
            <w:noProof/>
            <w:webHidden/>
          </w:rPr>
        </w:r>
        <w:r w:rsidR="00A8048E">
          <w:rPr>
            <w:noProof/>
            <w:webHidden/>
          </w:rPr>
          <w:fldChar w:fldCharType="separate"/>
        </w:r>
        <w:r w:rsidR="00A8048E">
          <w:rPr>
            <w:noProof/>
            <w:webHidden/>
          </w:rPr>
          <w:t>32</w:t>
        </w:r>
        <w:r w:rsidR="00A8048E">
          <w:rPr>
            <w:noProof/>
            <w:webHidden/>
          </w:rPr>
          <w:fldChar w:fldCharType="end"/>
        </w:r>
      </w:hyperlink>
    </w:p>
    <w:p w14:paraId="70CFD4B7" w14:textId="65C1D420" w:rsidR="00A8048E" w:rsidRDefault="005C4799">
      <w:pPr>
        <w:pStyle w:val="TOC1"/>
        <w:rPr>
          <w:rFonts w:eastAsiaTheme="minorEastAsia"/>
          <w:b w:val="0"/>
          <w:noProof/>
          <w:sz w:val="22"/>
          <w:lang w:eastAsia="en-GB"/>
        </w:rPr>
      </w:pPr>
      <w:hyperlink w:anchor="_Toc138232053" w:history="1">
        <w:r w:rsidR="00A8048E" w:rsidRPr="00F27BC5">
          <w:rPr>
            <w:rStyle w:val="Hyperlink"/>
            <w:noProof/>
          </w:rPr>
          <w:t>Workgroup Vote</w:t>
        </w:r>
        <w:r w:rsidR="00A8048E">
          <w:rPr>
            <w:noProof/>
            <w:webHidden/>
          </w:rPr>
          <w:tab/>
        </w:r>
        <w:r w:rsidR="00A8048E">
          <w:rPr>
            <w:noProof/>
            <w:webHidden/>
          </w:rPr>
          <w:fldChar w:fldCharType="begin"/>
        </w:r>
        <w:r w:rsidR="00A8048E">
          <w:rPr>
            <w:noProof/>
            <w:webHidden/>
          </w:rPr>
          <w:instrText xml:space="preserve"> PAGEREF _Toc138232053 \h </w:instrText>
        </w:r>
        <w:r w:rsidR="00A8048E">
          <w:rPr>
            <w:noProof/>
            <w:webHidden/>
          </w:rPr>
        </w:r>
        <w:r w:rsidR="00A8048E">
          <w:rPr>
            <w:noProof/>
            <w:webHidden/>
          </w:rPr>
          <w:fldChar w:fldCharType="separate"/>
        </w:r>
        <w:r w:rsidR="00A8048E">
          <w:rPr>
            <w:noProof/>
            <w:webHidden/>
          </w:rPr>
          <w:t>33</w:t>
        </w:r>
        <w:r w:rsidR="00A8048E">
          <w:rPr>
            <w:noProof/>
            <w:webHidden/>
          </w:rPr>
          <w:fldChar w:fldCharType="end"/>
        </w:r>
      </w:hyperlink>
    </w:p>
    <w:p w14:paraId="70206152" w14:textId="539B61B6" w:rsidR="00A8048E" w:rsidRDefault="005C4799">
      <w:pPr>
        <w:pStyle w:val="TOC1"/>
        <w:rPr>
          <w:rFonts w:eastAsiaTheme="minorEastAsia"/>
          <w:b w:val="0"/>
          <w:noProof/>
          <w:sz w:val="22"/>
          <w:lang w:eastAsia="en-GB"/>
        </w:rPr>
      </w:pPr>
      <w:hyperlink w:anchor="_Toc138232054" w:history="1">
        <w:r w:rsidR="00A8048E" w:rsidRPr="00F27BC5">
          <w:rPr>
            <w:rStyle w:val="Hyperlink"/>
            <w:noProof/>
          </w:rPr>
          <w:t>When will this change take place?</w:t>
        </w:r>
        <w:r w:rsidR="00A8048E">
          <w:rPr>
            <w:noProof/>
            <w:webHidden/>
          </w:rPr>
          <w:tab/>
        </w:r>
        <w:r w:rsidR="00A8048E">
          <w:rPr>
            <w:noProof/>
            <w:webHidden/>
          </w:rPr>
          <w:fldChar w:fldCharType="begin"/>
        </w:r>
        <w:r w:rsidR="00A8048E">
          <w:rPr>
            <w:noProof/>
            <w:webHidden/>
          </w:rPr>
          <w:instrText xml:space="preserve"> PAGEREF _Toc138232054 \h </w:instrText>
        </w:r>
        <w:r w:rsidR="00A8048E">
          <w:rPr>
            <w:noProof/>
            <w:webHidden/>
          </w:rPr>
        </w:r>
        <w:r w:rsidR="00A8048E">
          <w:rPr>
            <w:noProof/>
            <w:webHidden/>
          </w:rPr>
          <w:fldChar w:fldCharType="separate"/>
        </w:r>
        <w:r w:rsidR="00A8048E">
          <w:rPr>
            <w:noProof/>
            <w:webHidden/>
          </w:rPr>
          <w:t>34</w:t>
        </w:r>
        <w:r w:rsidR="00A8048E">
          <w:rPr>
            <w:noProof/>
            <w:webHidden/>
          </w:rPr>
          <w:fldChar w:fldCharType="end"/>
        </w:r>
      </w:hyperlink>
    </w:p>
    <w:p w14:paraId="254275E9" w14:textId="771E2C28" w:rsidR="00A8048E" w:rsidRDefault="005C4799">
      <w:pPr>
        <w:pStyle w:val="TOC3"/>
        <w:tabs>
          <w:tab w:val="right" w:leader="dot" w:pos="9486"/>
        </w:tabs>
        <w:rPr>
          <w:rFonts w:eastAsiaTheme="minorEastAsia"/>
          <w:noProof/>
          <w:sz w:val="22"/>
          <w:lang w:eastAsia="en-GB"/>
        </w:rPr>
      </w:pPr>
      <w:hyperlink w:anchor="_Toc138232055" w:history="1">
        <w:r w:rsidR="00A8048E" w:rsidRPr="00F27BC5">
          <w:rPr>
            <w:rStyle w:val="Hyperlink"/>
            <w:noProof/>
          </w:rPr>
          <w:t>Implementation date</w:t>
        </w:r>
        <w:r w:rsidR="00A8048E">
          <w:rPr>
            <w:noProof/>
            <w:webHidden/>
          </w:rPr>
          <w:tab/>
        </w:r>
        <w:r w:rsidR="00A8048E">
          <w:rPr>
            <w:noProof/>
            <w:webHidden/>
          </w:rPr>
          <w:fldChar w:fldCharType="begin"/>
        </w:r>
        <w:r w:rsidR="00A8048E">
          <w:rPr>
            <w:noProof/>
            <w:webHidden/>
          </w:rPr>
          <w:instrText xml:space="preserve"> PAGEREF _Toc138232055 \h </w:instrText>
        </w:r>
        <w:r w:rsidR="00A8048E">
          <w:rPr>
            <w:noProof/>
            <w:webHidden/>
          </w:rPr>
        </w:r>
        <w:r w:rsidR="00A8048E">
          <w:rPr>
            <w:noProof/>
            <w:webHidden/>
          </w:rPr>
          <w:fldChar w:fldCharType="separate"/>
        </w:r>
        <w:r w:rsidR="00A8048E">
          <w:rPr>
            <w:noProof/>
            <w:webHidden/>
          </w:rPr>
          <w:t>34</w:t>
        </w:r>
        <w:r w:rsidR="00A8048E">
          <w:rPr>
            <w:noProof/>
            <w:webHidden/>
          </w:rPr>
          <w:fldChar w:fldCharType="end"/>
        </w:r>
      </w:hyperlink>
    </w:p>
    <w:p w14:paraId="01B22D83" w14:textId="10F04FF3" w:rsidR="00A8048E" w:rsidRDefault="005C4799">
      <w:pPr>
        <w:pStyle w:val="TOC3"/>
        <w:tabs>
          <w:tab w:val="right" w:leader="dot" w:pos="9486"/>
        </w:tabs>
        <w:rPr>
          <w:rFonts w:eastAsiaTheme="minorEastAsia"/>
          <w:noProof/>
          <w:sz w:val="22"/>
          <w:lang w:eastAsia="en-GB"/>
        </w:rPr>
      </w:pPr>
      <w:hyperlink w:anchor="_Toc138232056" w:history="1">
        <w:r w:rsidR="00A8048E" w:rsidRPr="00F27BC5">
          <w:rPr>
            <w:rStyle w:val="Hyperlink"/>
            <w:noProof/>
          </w:rPr>
          <w:t>Date decision required by</w:t>
        </w:r>
        <w:r w:rsidR="00A8048E">
          <w:rPr>
            <w:noProof/>
            <w:webHidden/>
          </w:rPr>
          <w:tab/>
        </w:r>
        <w:r w:rsidR="00A8048E">
          <w:rPr>
            <w:noProof/>
            <w:webHidden/>
          </w:rPr>
          <w:fldChar w:fldCharType="begin"/>
        </w:r>
        <w:r w:rsidR="00A8048E">
          <w:rPr>
            <w:noProof/>
            <w:webHidden/>
          </w:rPr>
          <w:instrText xml:space="preserve"> PAGEREF _Toc138232056 \h </w:instrText>
        </w:r>
        <w:r w:rsidR="00A8048E">
          <w:rPr>
            <w:noProof/>
            <w:webHidden/>
          </w:rPr>
        </w:r>
        <w:r w:rsidR="00A8048E">
          <w:rPr>
            <w:noProof/>
            <w:webHidden/>
          </w:rPr>
          <w:fldChar w:fldCharType="separate"/>
        </w:r>
        <w:r w:rsidR="00A8048E">
          <w:rPr>
            <w:noProof/>
            <w:webHidden/>
          </w:rPr>
          <w:t>34</w:t>
        </w:r>
        <w:r w:rsidR="00A8048E">
          <w:rPr>
            <w:noProof/>
            <w:webHidden/>
          </w:rPr>
          <w:fldChar w:fldCharType="end"/>
        </w:r>
      </w:hyperlink>
    </w:p>
    <w:p w14:paraId="2B88A11B" w14:textId="30F0E1DF" w:rsidR="00A8048E" w:rsidRDefault="005C4799">
      <w:pPr>
        <w:pStyle w:val="TOC3"/>
        <w:tabs>
          <w:tab w:val="right" w:leader="dot" w:pos="9486"/>
        </w:tabs>
        <w:rPr>
          <w:rFonts w:eastAsiaTheme="minorEastAsia"/>
          <w:noProof/>
          <w:sz w:val="22"/>
          <w:lang w:eastAsia="en-GB"/>
        </w:rPr>
      </w:pPr>
      <w:hyperlink w:anchor="_Toc138232057" w:history="1">
        <w:r w:rsidR="00A8048E" w:rsidRPr="00F27BC5">
          <w:rPr>
            <w:rStyle w:val="Hyperlink"/>
            <w:noProof/>
          </w:rPr>
          <w:t>Implementation approach</w:t>
        </w:r>
        <w:r w:rsidR="00A8048E">
          <w:rPr>
            <w:noProof/>
            <w:webHidden/>
          </w:rPr>
          <w:tab/>
        </w:r>
        <w:r w:rsidR="00A8048E">
          <w:rPr>
            <w:noProof/>
            <w:webHidden/>
          </w:rPr>
          <w:fldChar w:fldCharType="begin"/>
        </w:r>
        <w:r w:rsidR="00A8048E">
          <w:rPr>
            <w:noProof/>
            <w:webHidden/>
          </w:rPr>
          <w:instrText xml:space="preserve"> PAGEREF _Toc138232057 \h </w:instrText>
        </w:r>
        <w:r w:rsidR="00A8048E">
          <w:rPr>
            <w:noProof/>
            <w:webHidden/>
          </w:rPr>
        </w:r>
        <w:r w:rsidR="00A8048E">
          <w:rPr>
            <w:noProof/>
            <w:webHidden/>
          </w:rPr>
          <w:fldChar w:fldCharType="separate"/>
        </w:r>
        <w:r w:rsidR="00A8048E">
          <w:rPr>
            <w:noProof/>
            <w:webHidden/>
          </w:rPr>
          <w:t>35</w:t>
        </w:r>
        <w:r w:rsidR="00A8048E">
          <w:rPr>
            <w:noProof/>
            <w:webHidden/>
          </w:rPr>
          <w:fldChar w:fldCharType="end"/>
        </w:r>
      </w:hyperlink>
    </w:p>
    <w:p w14:paraId="33994A39" w14:textId="1ECF263E" w:rsidR="00A8048E" w:rsidRDefault="005C4799">
      <w:pPr>
        <w:pStyle w:val="TOC1"/>
        <w:rPr>
          <w:rFonts w:eastAsiaTheme="minorEastAsia"/>
          <w:b w:val="0"/>
          <w:noProof/>
          <w:sz w:val="22"/>
          <w:lang w:eastAsia="en-GB"/>
        </w:rPr>
      </w:pPr>
      <w:hyperlink w:anchor="_Toc138232058" w:history="1">
        <w:r w:rsidR="00A8048E" w:rsidRPr="00F27BC5">
          <w:rPr>
            <w:rStyle w:val="Hyperlink"/>
            <w:noProof/>
          </w:rPr>
          <w:t>Interactions</w:t>
        </w:r>
        <w:r w:rsidR="00A8048E">
          <w:rPr>
            <w:noProof/>
            <w:webHidden/>
          </w:rPr>
          <w:tab/>
        </w:r>
        <w:r w:rsidR="00A8048E">
          <w:rPr>
            <w:noProof/>
            <w:webHidden/>
          </w:rPr>
          <w:fldChar w:fldCharType="begin"/>
        </w:r>
        <w:r w:rsidR="00A8048E">
          <w:rPr>
            <w:noProof/>
            <w:webHidden/>
          </w:rPr>
          <w:instrText xml:space="preserve"> PAGEREF _Toc138232058 \h </w:instrText>
        </w:r>
        <w:r w:rsidR="00A8048E">
          <w:rPr>
            <w:noProof/>
            <w:webHidden/>
          </w:rPr>
        </w:r>
        <w:r w:rsidR="00A8048E">
          <w:rPr>
            <w:noProof/>
            <w:webHidden/>
          </w:rPr>
          <w:fldChar w:fldCharType="separate"/>
        </w:r>
        <w:r w:rsidR="00A8048E">
          <w:rPr>
            <w:noProof/>
            <w:webHidden/>
          </w:rPr>
          <w:t>35</w:t>
        </w:r>
        <w:r w:rsidR="00A8048E">
          <w:rPr>
            <w:noProof/>
            <w:webHidden/>
          </w:rPr>
          <w:fldChar w:fldCharType="end"/>
        </w:r>
      </w:hyperlink>
    </w:p>
    <w:p w14:paraId="1AC14D24" w14:textId="7D605117" w:rsidR="00A8048E" w:rsidRDefault="005C4799">
      <w:pPr>
        <w:pStyle w:val="TOC1"/>
        <w:rPr>
          <w:rFonts w:eastAsiaTheme="minorEastAsia"/>
          <w:b w:val="0"/>
          <w:noProof/>
          <w:sz w:val="22"/>
          <w:lang w:eastAsia="en-GB"/>
        </w:rPr>
      </w:pPr>
      <w:hyperlink w:anchor="_Toc138232059" w:history="1">
        <w:r w:rsidR="00A8048E" w:rsidRPr="00F27BC5">
          <w:rPr>
            <w:rStyle w:val="Hyperlink"/>
            <w:noProof/>
          </w:rPr>
          <w:t>Acronyms, key terms and reference material</w:t>
        </w:r>
        <w:r w:rsidR="00A8048E">
          <w:rPr>
            <w:noProof/>
            <w:webHidden/>
          </w:rPr>
          <w:tab/>
        </w:r>
        <w:r w:rsidR="00A8048E">
          <w:rPr>
            <w:noProof/>
            <w:webHidden/>
          </w:rPr>
          <w:fldChar w:fldCharType="begin"/>
        </w:r>
        <w:r w:rsidR="00A8048E">
          <w:rPr>
            <w:noProof/>
            <w:webHidden/>
          </w:rPr>
          <w:instrText xml:space="preserve"> PAGEREF _Toc138232059 \h </w:instrText>
        </w:r>
        <w:r w:rsidR="00A8048E">
          <w:rPr>
            <w:noProof/>
            <w:webHidden/>
          </w:rPr>
        </w:r>
        <w:r w:rsidR="00A8048E">
          <w:rPr>
            <w:noProof/>
            <w:webHidden/>
          </w:rPr>
          <w:fldChar w:fldCharType="separate"/>
        </w:r>
        <w:r w:rsidR="00A8048E">
          <w:rPr>
            <w:noProof/>
            <w:webHidden/>
          </w:rPr>
          <w:t>35</w:t>
        </w:r>
        <w:r w:rsidR="00A8048E">
          <w:rPr>
            <w:noProof/>
            <w:webHidden/>
          </w:rPr>
          <w:fldChar w:fldCharType="end"/>
        </w:r>
      </w:hyperlink>
    </w:p>
    <w:p w14:paraId="04B92F28" w14:textId="10D2EDA6" w:rsidR="00A8048E" w:rsidRDefault="005C4799">
      <w:pPr>
        <w:pStyle w:val="TOC3"/>
        <w:tabs>
          <w:tab w:val="right" w:leader="dot" w:pos="9486"/>
        </w:tabs>
        <w:rPr>
          <w:rFonts w:eastAsiaTheme="minorEastAsia"/>
          <w:noProof/>
          <w:sz w:val="22"/>
          <w:lang w:eastAsia="en-GB"/>
        </w:rPr>
      </w:pPr>
      <w:hyperlink w:anchor="_Toc138232060" w:history="1">
        <w:r w:rsidR="00A8048E" w:rsidRPr="00F27BC5">
          <w:rPr>
            <w:rStyle w:val="Hyperlink"/>
            <w:noProof/>
          </w:rPr>
          <w:t>Reference material</w:t>
        </w:r>
        <w:r w:rsidR="00A8048E">
          <w:rPr>
            <w:noProof/>
            <w:webHidden/>
          </w:rPr>
          <w:tab/>
        </w:r>
        <w:r w:rsidR="00A8048E">
          <w:rPr>
            <w:noProof/>
            <w:webHidden/>
          </w:rPr>
          <w:fldChar w:fldCharType="begin"/>
        </w:r>
        <w:r w:rsidR="00A8048E">
          <w:rPr>
            <w:noProof/>
            <w:webHidden/>
          </w:rPr>
          <w:instrText xml:space="preserve"> PAGEREF _Toc138232060 \h </w:instrText>
        </w:r>
        <w:r w:rsidR="00A8048E">
          <w:rPr>
            <w:noProof/>
            <w:webHidden/>
          </w:rPr>
        </w:r>
        <w:r w:rsidR="00A8048E">
          <w:rPr>
            <w:noProof/>
            <w:webHidden/>
          </w:rPr>
          <w:fldChar w:fldCharType="separate"/>
        </w:r>
        <w:r w:rsidR="00A8048E">
          <w:rPr>
            <w:noProof/>
            <w:webHidden/>
          </w:rPr>
          <w:t>36</w:t>
        </w:r>
        <w:r w:rsidR="00A8048E">
          <w:rPr>
            <w:noProof/>
            <w:webHidden/>
          </w:rPr>
          <w:fldChar w:fldCharType="end"/>
        </w:r>
      </w:hyperlink>
    </w:p>
    <w:p w14:paraId="4F52B32C" w14:textId="502391EB" w:rsidR="00A8048E" w:rsidRDefault="005C4799">
      <w:pPr>
        <w:pStyle w:val="TOC1"/>
        <w:rPr>
          <w:rFonts w:eastAsiaTheme="minorEastAsia"/>
          <w:b w:val="0"/>
          <w:noProof/>
          <w:sz w:val="22"/>
          <w:lang w:eastAsia="en-GB"/>
        </w:rPr>
      </w:pPr>
      <w:hyperlink w:anchor="_Toc138232061" w:history="1">
        <w:r w:rsidR="00A8048E" w:rsidRPr="00F27BC5">
          <w:rPr>
            <w:rStyle w:val="Hyperlink"/>
            <w:noProof/>
          </w:rPr>
          <w:t>Annexes</w:t>
        </w:r>
        <w:r w:rsidR="00A8048E">
          <w:rPr>
            <w:noProof/>
            <w:webHidden/>
          </w:rPr>
          <w:tab/>
        </w:r>
        <w:r w:rsidR="00A8048E">
          <w:rPr>
            <w:noProof/>
            <w:webHidden/>
          </w:rPr>
          <w:fldChar w:fldCharType="begin"/>
        </w:r>
        <w:r w:rsidR="00A8048E">
          <w:rPr>
            <w:noProof/>
            <w:webHidden/>
          </w:rPr>
          <w:instrText xml:space="preserve"> PAGEREF _Toc138232061 \h </w:instrText>
        </w:r>
        <w:r w:rsidR="00A8048E">
          <w:rPr>
            <w:noProof/>
            <w:webHidden/>
          </w:rPr>
        </w:r>
        <w:r w:rsidR="00A8048E">
          <w:rPr>
            <w:noProof/>
            <w:webHidden/>
          </w:rPr>
          <w:fldChar w:fldCharType="separate"/>
        </w:r>
        <w:r w:rsidR="00A8048E">
          <w:rPr>
            <w:noProof/>
            <w:webHidden/>
          </w:rPr>
          <w:t>36</w:t>
        </w:r>
        <w:r w:rsidR="00A8048E">
          <w:rPr>
            <w:noProof/>
            <w:webHidden/>
          </w:rPr>
          <w:fldChar w:fldCharType="end"/>
        </w:r>
      </w:hyperlink>
    </w:p>
    <w:p w14:paraId="725BB373" w14:textId="32B08E2E" w:rsidR="005603D9" w:rsidRDefault="005603D9" w:rsidP="005603D9">
      <w:r>
        <w:fldChar w:fldCharType="end"/>
      </w:r>
    </w:p>
    <w:p w14:paraId="430027EE" w14:textId="77777777" w:rsidR="005603D9" w:rsidRPr="005603D9" w:rsidRDefault="005603D9" w:rsidP="005603D9"/>
    <w:p w14:paraId="7808B7B0" w14:textId="77777777" w:rsidR="009A206C" w:rsidRDefault="009A206C">
      <w:pPr>
        <w:rPr>
          <w:rFonts w:asciiTheme="majorHAnsi" w:eastAsiaTheme="majorEastAsia" w:hAnsiTheme="majorHAnsi" w:cstheme="majorBidi"/>
          <w:b/>
          <w:color w:val="FFFFFF" w:themeColor="background1"/>
          <w:sz w:val="28"/>
          <w:szCs w:val="32"/>
        </w:rPr>
      </w:pPr>
      <w:bookmarkStart w:id="7" w:name="_Toc58482270"/>
      <w:r>
        <w:br w:type="page"/>
      </w:r>
    </w:p>
    <w:p w14:paraId="017BE02A" w14:textId="77777777" w:rsidR="001E1568" w:rsidRDefault="005E188C" w:rsidP="005E188C">
      <w:pPr>
        <w:pStyle w:val="Heading1"/>
      </w:pPr>
      <w:bookmarkStart w:id="8" w:name="_Executive_summary_1"/>
      <w:bookmarkStart w:id="9" w:name="_Toc138232039"/>
      <w:bookmarkStart w:id="10" w:name="_Toc58837630"/>
      <w:bookmarkEnd w:id="7"/>
      <w:bookmarkEnd w:id="8"/>
      <w:r>
        <w:lastRenderedPageBreak/>
        <w:t xml:space="preserve">Executive </w:t>
      </w:r>
      <w:r w:rsidR="0014503B">
        <w:t>s</w:t>
      </w:r>
      <w:r>
        <w:t>ummary</w:t>
      </w:r>
      <w:bookmarkEnd w:id="9"/>
    </w:p>
    <w:p w14:paraId="25F712FB" w14:textId="77777777" w:rsidR="00BE4697" w:rsidRDefault="00BE4697" w:rsidP="00BE4697">
      <w:pPr>
        <w:jc w:val="both"/>
        <w:rPr>
          <w:szCs w:val="24"/>
        </w:rPr>
      </w:pPr>
      <w:bookmarkStart w:id="11" w:name="_Hlk31885141"/>
      <w:r w:rsidRPr="00213381">
        <w:rPr>
          <w:szCs w:val="24"/>
        </w:rPr>
        <w:t>CMP375 seeks to amend the calculation of the Expansion Constant &amp; Expansion Factors to better reflect the growth of and investment in the National Electricity Transmission System (NETS)</w:t>
      </w:r>
      <w:r>
        <w:rPr>
          <w:szCs w:val="24"/>
        </w:rPr>
        <w:t>,</w:t>
      </w:r>
      <w:r w:rsidRPr="00213381">
        <w:rPr>
          <w:szCs w:val="24"/>
        </w:rPr>
        <w:t xml:space="preserve"> CMP315 is a related but separate change and seeks to review how the  Expansion Constant is determined such that it best reflects the </w:t>
      </w:r>
      <w:r>
        <w:rPr>
          <w:szCs w:val="24"/>
        </w:rPr>
        <w:t xml:space="preserve">actual NETS </w:t>
      </w:r>
      <w:r w:rsidRPr="00213381">
        <w:rPr>
          <w:szCs w:val="24"/>
        </w:rPr>
        <w:t xml:space="preserve">costs </w:t>
      </w:r>
      <w:r>
        <w:rPr>
          <w:szCs w:val="24"/>
        </w:rPr>
        <w:t xml:space="preserve">as a result of </w:t>
      </w:r>
      <w:r>
        <w:t>locational decisions taken by generation and/or demand.</w:t>
      </w:r>
    </w:p>
    <w:p w14:paraId="012CA690" w14:textId="77777777" w:rsidR="00540807" w:rsidRPr="00696A5C" w:rsidRDefault="00540807" w:rsidP="00D3031A">
      <w:pPr>
        <w:pStyle w:val="Style8"/>
      </w:pPr>
      <w:r w:rsidRPr="00696A5C">
        <w:t>What is the issue?</w:t>
      </w:r>
    </w:p>
    <w:bookmarkEnd w:id="11" w:displacedByCustomXml="next"/>
    <w:sdt>
      <w:sdtPr>
        <w:id w:val="-533891238"/>
        <w:placeholder>
          <w:docPart w:val="E1AABD785C5A425F8330F2CA8374A4B3"/>
        </w:placeholder>
      </w:sdtPr>
      <w:sdtEndPr/>
      <w:sdtContent>
        <w:p w14:paraId="397F7DF2" w14:textId="77777777" w:rsidR="001C4FB8" w:rsidRPr="006530B4" w:rsidRDefault="001C4FB8" w:rsidP="001C4FB8">
          <w:pPr>
            <w:jc w:val="both"/>
          </w:pPr>
          <w:r w:rsidRPr="006530B4">
            <w:t xml:space="preserve">CMP375 - As approved under </w:t>
          </w:r>
          <w:hyperlink r:id="rId17" w:history="1">
            <w:r w:rsidRPr="006530B4">
              <w:rPr>
                <w:rStyle w:val="Hyperlink"/>
              </w:rPr>
              <w:t>CMP353</w:t>
            </w:r>
          </w:hyperlink>
          <w:r w:rsidRPr="006530B4">
            <w:t xml:space="preserve">, the CUSC currently specifies that the Expansion Constant (EC) and associated generic onshore Expansion Factors (EF) are currently fixed at the value used in 2020/21 plus relevant inflation for each following year.  Without establishing and implementing an enduring solution for the calculation of the EC and EFs there is a risk that the charging methodology will not appropriately reflect the incremental costs of the system to Users. </w:t>
          </w:r>
        </w:p>
        <w:p w14:paraId="6B0F761E" w14:textId="77777777" w:rsidR="001C4FB8" w:rsidRPr="006530B4" w:rsidRDefault="001C4FB8" w:rsidP="001C4FB8">
          <w:pPr>
            <w:jc w:val="both"/>
          </w:pPr>
        </w:p>
        <w:p w14:paraId="4B33487F" w14:textId="77777777" w:rsidR="001C4FB8" w:rsidRPr="005603D9" w:rsidRDefault="001C4FB8" w:rsidP="001C4FB8">
          <w:pPr>
            <w:jc w:val="both"/>
          </w:pPr>
          <w:r w:rsidRPr="006530B4">
            <w:t>The issue identified by CMP315 is related but specifically seeks to change the current approach (rather than the more fundamental review that CMP375 has been raised to look at) and specifically the inputs that currently go into the calculation of the EC and EFs</w:t>
          </w:r>
          <w:r>
            <w:t>.</w:t>
          </w:r>
        </w:p>
      </w:sdtContent>
    </w:sdt>
    <w:p w14:paraId="4687ED5E" w14:textId="77777777" w:rsidR="00FC7012" w:rsidRDefault="00FC7012" w:rsidP="00D3031A">
      <w:pPr>
        <w:pStyle w:val="Style9"/>
      </w:pPr>
      <w:r>
        <w:t>What is the solution and when will it come into effect?</w:t>
      </w:r>
    </w:p>
    <w:p w14:paraId="0DDE7511" w14:textId="6A0F2AFA" w:rsidR="00F6482D" w:rsidRPr="00F6482D" w:rsidRDefault="00FC7012" w:rsidP="00F6482D">
      <w:pPr>
        <w:pStyle w:val="Heading2"/>
        <w:rPr>
          <w:sz w:val="24"/>
          <w:szCs w:val="24"/>
          <w:u w:val="none"/>
        </w:rPr>
      </w:pPr>
      <w:bookmarkStart w:id="12" w:name="_Toc138232040"/>
      <w:r w:rsidRPr="00F6482D">
        <w:rPr>
          <w:sz w:val="24"/>
          <w:szCs w:val="24"/>
          <w:u w:val="none"/>
        </w:rPr>
        <w:t>Proposer’s solution</w:t>
      </w:r>
      <w:r w:rsidR="00F6482D" w:rsidRPr="00F6482D">
        <w:rPr>
          <w:b w:val="0"/>
          <w:sz w:val="24"/>
          <w:szCs w:val="24"/>
          <w:u w:val="none"/>
        </w:rPr>
        <w:t xml:space="preserve"> </w:t>
      </w:r>
      <w:r w:rsidR="00F6482D" w:rsidRPr="00F6482D">
        <w:rPr>
          <w:sz w:val="24"/>
          <w:szCs w:val="24"/>
          <w:u w:val="none"/>
        </w:rPr>
        <w:t>for CMP315 and CMP375:</w:t>
      </w:r>
      <w:bookmarkEnd w:id="12"/>
    </w:p>
    <w:p w14:paraId="25EF665D" w14:textId="77777777" w:rsidR="00C11207" w:rsidRPr="00C11207" w:rsidRDefault="00C11207" w:rsidP="000F438F">
      <w:pPr>
        <w:rPr>
          <w:b/>
        </w:rPr>
      </w:pPr>
    </w:p>
    <w:tbl>
      <w:tblPr>
        <w:tblStyle w:val="GridTable4-Accent6"/>
        <w:tblW w:w="0" w:type="auto"/>
        <w:tblLook w:val="04A0" w:firstRow="1" w:lastRow="0" w:firstColumn="1" w:lastColumn="0" w:noHBand="0" w:noVBand="1"/>
      </w:tblPr>
      <w:tblGrid>
        <w:gridCol w:w="1710"/>
        <w:gridCol w:w="3530"/>
        <w:gridCol w:w="4246"/>
      </w:tblGrid>
      <w:tr w:rsidR="00C11207" w:rsidRPr="00C11207" w14:paraId="0134B9BF" w14:textId="77777777" w:rsidTr="00C112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tcPr>
          <w:p w14:paraId="1E5E3740" w14:textId="77777777" w:rsidR="00C11207" w:rsidRPr="00C11207" w:rsidRDefault="00C11207" w:rsidP="001826A4">
            <w:r w:rsidRPr="00C11207">
              <w:t>Category</w:t>
            </w:r>
          </w:p>
        </w:tc>
        <w:tc>
          <w:tcPr>
            <w:tcW w:w="3530" w:type="dxa"/>
          </w:tcPr>
          <w:p w14:paraId="1F7A6400" w14:textId="207731C9" w:rsidR="00C11207" w:rsidRPr="00C11207" w:rsidRDefault="00C11207" w:rsidP="001826A4">
            <w:pPr>
              <w:cnfStyle w:val="100000000000" w:firstRow="1" w:lastRow="0" w:firstColumn="0" w:lastColumn="0" w:oddVBand="0" w:evenVBand="0" w:oddHBand="0" w:evenHBand="0" w:firstRowFirstColumn="0" w:firstRowLastColumn="0" w:lastRowFirstColumn="0" w:lastRowLastColumn="0"/>
            </w:pPr>
            <w:r w:rsidRPr="00C11207">
              <w:t>CMP315 Original</w:t>
            </w:r>
          </w:p>
        </w:tc>
        <w:tc>
          <w:tcPr>
            <w:tcW w:w="4246" w:type="dxa"/>
          </w:tcPr>
          <w:p w14:paraId="355B0DFF" w14:textId="3EECB89C" w:rsidR="00C11207" w:rsidRPr="00C11207" w:rsidRDefault="00C11207" w:rsidP="001826A4">
            <w:pPr>
              <w:cnfStyle w:val="100000000000" w:firstRow="1" w:lastRow="0" w:firstColumn="0" w:lastColumn="0" w:oddVBand="0" w:evenVBand="0" w:oddHBand="0" w:evenHBand="0" w:firstRowFirstColumn="0" w:firstRowLastColumn="0" w:lastRowFirstColumn="0" w:lastRowLastColumn="0"/>
            </w:pPr>
            <w:r w:rsidRPr="00C11207">
              <w:t>CMP375 Original</w:t>
            </w:r>
          </w:p>
        </w:tc>
      </w:tr>
      <w:tr w:rsidR="00C11207" w14:paraId="5B31D716" w14:textId="77777777" w:rsidTr="00C11207">
        <w:trPr>
          <w:cnfStyle w:val="000000100000" w:firstRow="0" w:lastRow="0" w:firstColumn="0" w:lastColumn="0" w:oddVBand="0" w:evenVBand="0" w:oddHBand="1" w:evenHBand="0" w:firstRowFirstColumn="0" w:firstRowLastColumn="0" w:lastRowFirstColumn="0" w:lastRowLastColumn="0"/>
          <w:trHeight w:val="1138"/>
        </w:trPr>
        <w:tc>
          <w:tcPr>
            <w:cnfStyle w:val="001000000000" w:firstRow="0" w:lastRow="0" w:firstColumn="1" w:lastColumn="0" w:oddVBand="0" w:evenVBand="0" w:oddHBand="0" w:evenHBand="0" w:firstRowFirstColumn="0" w:firstRowLastColumn="0" w:lastRowFirstColumn="0" w:lastRowLastColumn="0"/>
            <w:tcW w:w="1710" w:type="dxa"/>
          </w:tcPr>
          <w:p w14:paraId="5EC67A26" w14:textId="77777777" w:rsidR="00C11207" w:rsidRPr="00C11207" w:rsidRDefault="00C11207" w:rsidP="001826A4">
            <w:pPr>
              <w:rPr>
                <w:b w:val="0"/>
                <w:bCs w:val="0"/>
              </w:rPr>
            </w:pPr>
            <w:r w:rsidRPr="00C11207">
              <w:t>Works Included</w:t>
            </w:r>
          </w:p>
        </w:tc>
        <w:tc>
          <w:tcPr>
            <w:tcW w:w="3530" w:type="dxa"/>
          </w:tcPr>
          <w:p w14:paraId="7F48F29F"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r w:rsidRPr="00AD40FD">
              <w:t>Extend the scope of works used in the calculation of the Expansion Constant to include:</w:t>
            </w:r>
          </w:p>
          <w:p w14:paraId="2C90BBDE"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p>
          <w:p w14:paraId="47840219"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r w:rsidRPr="00C11207">
              <w:rPr>
                <w:b/>
                <w:bCs/>
              </w:rPr>
              <w:t>New Circuits</w:t>
            </w:r>
            <w:r w:rsidRPr="00AD40FD">
              <w:t xml:space="preserve"> - Construction of a new Circuit</w:t>
            </w:r>
          </w:p>
          <w:p w14:paraId="2E5159BE"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p>
          <w:p w14:paraId="01EC8DA4"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r w:rsidRPr="00C11207">
              <w:rPr>
                <w:b/>
                <w:bCs/>
              </w:rPr>
              <w:t>Circuit Reinforcements</w:t>
            </w:r>
            <w:r w:rsidRPr="00AD40FD">
              <w:t xml:space="preserve"> - Reusing existing towers but reinforcing conductor</w:t>
            </w:r>
          </w:p>
          <w:p w14:paraId="6B028838"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p>
          <w:p w14:paraId="5B30BCAA"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r w:rsidRPr="00C11207">
              <w:rPr>
                <w:b/>
                <w:bCs/>
              </w:rPr>
              <w:t>Non-Circuit Reinforcements</w:t>
            </w:r>
            <w:r w:rsidRPr="00AD40FD">
              <w:t xml:space="preserve"> - Replacement or enhancement of assets at Substations</w:t>
            </w:r>
          </w:p>
          <w:p w14:paraId="77C29AF3"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p>
          <w:p w14:paraId="7FBF4A45"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r w:rsidRPr="00C11207">
              <w:rPr>
                <w:b/>
                <w:bCs/>
              </w:rPr>
              <w:t>Circuit Life Extensions</w:t>
            </w:r>
            <w:r w:rsidRPr="00AD40FD">
              <w:t xml:space="preserve"> - Works to keep existing assets in use for longer than originally intended</w:t>
            </w:r>
          </w:p>
          <w:p w14:paraId="68912BC8"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p>
          <w:p w14:paraId="104FAA58" w14:textId="77777777" w:rsidR="00C11207" w:rsidRDefault="00C11207" w:rsidP="001826A4">
            <w:pPr>
              <w:jc w:val="both"/>
              <w:cnfStyle w:val="000000100000" w:firstRow="0" w:lastRow="0" w:firstColumn="0" w:lastColumn="0" w:oddVBand="0" w:evenVBand="0" w:oddHBand="1" w:evenHBand="0" w:firstRowFirstColumn="0" w:firstRowLastColumn="0" w:lastRowFirstColumn="0" w:lastRowLastColumn="0"/>
              <w:rPr>
                <w:iCs/>
              </w:rPr>
            </w:pPr>
            <w:r w:rsidRPr="00AD40FD">
              <w:rPr>
                <w:iCs/>
              </w:rPr>
              <w:t xml:space="preserve">Recalculate and apply a </w:t>
            </w:r>
            <w:r>
              <w:t>Expansion Constant (EC)</w:t>
            </w:r>
            <w:r w:rsidRPr="00AD40FD">
              <w:rPr>
                <w:iCs/>
              </w:rPr>
              <w:t xml:space="preserve"> or </w:t>
            </w:r>
            <w:r>
              <w:t>Expansion Factor (EF)</w:t>
            </w:r>
            <w:r w:rsidRPr="00AD40FD">
              <w:rPr>
                <w:iCs/>
              </w:rPr>
              <w:t xml:space="preserve"> value (for each circuit type as per today) applicable from the Implementation Date based on the wider scope of works.</w:t>
            </w:r>
          </w:p>
          <w:p w14:paraId="24497518" w14:textId="4339D613" w:rsidR="00517EB0" w:rsidRPr="00AD40FD" w:rsidRDefault="00517EB0" w:rsidP="001826A4">
            <w:pPr>
              <w:jc w:val="both"/>
              <w:cnfStyle w:val="000000100000" w:firstRow="0" w:lastRow="0" w:firstColumn="0" w:lastColumn="0" w:oddVBand="0" w:evenVBand="0" w:oddHBand="1" w:evenHBand="0" w:firstRowFirstColumn="0" w:firstRowLastColumn="0" w:lastRowFirstColumn="0" w:lastRowLastColumn="0"/>
            </w:pPr>
            <w:r w:rsidRPr="00A45197">
              <w:rPr>
                <w:b/>
                <w:bCs/>
                <w:szCs w:val="24"/>
              </w:rPr>
              <w:lastRenderedPageBreak/>
              <w:t xml:space="preserve">Civils Costs - </w:t>
            </w:r>
            <w:r w:rsidRPr="002A543C">
              <w:rPr>
                <w:szCs w:val="24"/>
              </w:rPr>
              <w:t>Civil costs associated with overhead towers or underground cables are included, based on generic project profiles as described in STCP14-1 (e.g. assuming no motorway crossing etc)</w:t>
            </w:r>
            <w:r>
              <w:rPr>
                <w:szCs w:val="24"/>
              </w:rPr>
              <w:t xml:space="preserve"> – note that this is the current treatment of civils costs.</w:t>
            </w:r>
          </w:p>
        </w:tc>
        <w:tc>
          <w:tcPr>
            <w:tcW w:w="4246" w:type="dxa"/>
          </w:tcPr>
          <w:p w14:paraId="311DE09A"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rPr>
                <w:iCs/>
              </w:rPr>
            </w:pPr>
            <w:r w:rsidRPr="00AD40FD">
              <w:lastRenderedPageBreak/>
              <w:t xml:space="preserve">As per CMP315 but excludes </w:t>
            </w:r>
            <w:r w:rsidRPr="00C11207">
              <w:rPr>
                <w:b/>
                <w:bCs/>
              </w:rPr>
              <w:t>Non-Circuit Reinforcements</w:t>
            </w:r>
            <w:r w:rsidRPr="00AD40FD">
              <w:t xml:space="preserve"> - Replacement or enhancement of assets at Substations.  The Proposer of CMP375 seeks to instead c</w:t>
            </w:r>
            <w:r w:rsidRPr="00AD40FD">
              <w:rPr>
                <w:iCs/>
              </w:rPr>
              <w:t xml:space="preserve">reate ‘proxy circuits’ to capture substations in the Transport &amp; Tariff (T&amp;T) model. </w:t>
            </w:r>
          </w:p>
          <w:p w14:paraId="623E4757"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p>
          <w:p w14:paraId="0A43B4D1"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p>
          <w:p w14:paraId="627C7217" w14:textId="77777777" w:rsidR="00C11207" w:rsidRPr="00AD40FD" w:rsidRDefault="00C11207" w:rsidP="001826A4">
            <w:pPr>
              <w:cnfStyle w:val="000000100000" w:firstRow="0" w:lastRow="0" w:firstColumn="0" w:lastColumn="0" w:oddVBand="0" w:evenVBand="0" w:oddHBand="1" w:evenHBand="0" w:firstRowFirstColumn="0" w:firstRowLastColumn="0" w:lastRowFirstColumn="0" w:lastRowLastColumn="0"/>
            </w:pPr>
          </w:p>
        </w:tc>
      </w:tr>
      <w:tr w:rsidR="00C11207" w14:paraId="0845F6F1" w14:textId="77777777" w:rsidTr="00C11207">
        <w:tc>
          <w:tcPr>
            <w:cnfStyle w:val="001000000000" w:firstRow="0" w:lastRow="0" w:firstColumn="1" w:lastColumn="0" w:oddVBand="0" w:evenVBand="0" w:oddHBand="0" w:evenHBand="0" w:firstRowFirstColumn="0" w:firstRowLastColumn="0" w:lastRowFirstColumn="0" w:lastRowLastColumn="0"/>
            <w:tcW w:w="1710" w:type="dxa"/>
          </w:tcPr>
          <w:p w14:paraId="22155510" w14:textId="77777777" w:rsidR="00C11207" w:rsidRPr="00C11207" w:rsidRDefault="00C11207" w:rsidP="001826A4">
            <w:pPr>
              <w:rPr>
                <w:b w:val="0"/>
                <w:bCs w:val="0"/>
              </w:rPr>
            </w:pPr>
            <w:r w:rsidRPr="00C11207">
              <w:t>Weighting Methodology</w:t>
            </w:r>
          </w:p>
        </w:tc>
        <w:tc>
          <w:tcPr>
            <w:tcW w:w="3530" w:type="dxa"/>
          </w:tcPr>
          <w:p w14:paraId="276D1A22" w14:textId="77777777" w:rsidR="00C11207" w:rsidRDefault="00C11207" w:rsidP="001826A4">
            <w:pPr>
              <w:jc w:val="both"/>
              <w:cnfStyle w:val="000000000000" w:firstRow="0" w:lastRow="0" w:firstColumn="0" w:lastColumn="0" w:oddVBand="0" w:evenVBand="0" w:oddHBand="0" w:evenHBand="0" w:firstRowFirstColumn="0" w:firstRowLastColumn="0" w:lastRowFirstColumn="0" w:lastRowLastColumn="0"/>
            </w:pPr>
            <w:r w:rsidRPr="00C11207">
              <w:t xml:space="preserve">MW </w:t>
            </w:r>
            <w:r w:rsidRPr="00EC7F76">
              <w:t xml:space="preserve">km years based weighting – as </w:t>
            </w:r>
            <w:r w:rsidRPr="00EC7F76">
              <w:rPr>
                <w:rFonts w:eastAsia="Times New Roman"/>
              </w:rPr>
              <w:t xml:space="preserve">of today, the EC is calculated as the </w:t>
            </w:r>
            <w:r w:rsidRPr="00EC7F76">
              <w:t>length weighted average cost of all relevant construction over the previous 10 years with the construction cost in each relevant year indexed by inflation to the current year.</w:t>
            </w:r>
          </w:p>
          <w:p w14:paraId="1F906398" w14:textId="77777777" w:rsidR="00C11207" w:rsidRPr="00C11207" w:rsidRDefault="00C11207" w:rsidP="001826A4">
            <w:pPr>
              <w:cnfStyle w:val="000000000000" w:firstRow="0" w:lastRow="0" w:firstColumn="0" w:lastColumn="0" w:oddVBand="0" w:evenVBand="0" w:oddHBand="0" w:evenHBand="0" w:firstRowFirstColumn="0" w:firstRowLastColumn="0" w:lastRowFirstColumn="0" w:lastRowLastColumn="0"/>
            </w:pPr>
          </w:p>
          <w:p w14:paraId="74FD9C4D" w14:textId="77777777" w:rsidR="00517EB0" w:rsidRPr="002A543C" w:rsidRDefault="00517EB0" w:rsidP="00517EB0">
            <w:pPr>
              <w:cnfStyle w:val="000000000000" w:firstRow="0" w:lastRow="0" w:firstColumn="0" w:lastColumn="0" w:oddVBand="0" w:evenVBand="0" w:oddHBand="0" w:evenHBand="0" w:firstRowFirstColumn="0" w:firstRowLastColumn="0" w:lastRowFirstColumn="0" w:lastRowLastColumn="0"/>
              <w:rPr>
                <w:i/>
                <w:iCs/>
              </w:rPr>
            </w:pPr>
            <w:r>
              <w:t xml:space="preserve">For annuitisation, split the cost of reinforcement that creates new capacity (Incremental MW) and new additional life (Incremental life). </w:t>
            </w:r>
          </w:p>
          <w:p w14:paraId="01497E83" w14:textId="4EDC5033" w:rsidR="00C11207" w:rsidRPr="00C11207" w:rsidRDefault="00C11207" w:rsidP="001826A4">
            <w:pPr>
              <w:cnfStyle w:val="000000000000" w:firstRow="0" w:lastRow="0" w:firstColumn="0" w:lastColumn="0" w:oddVBand="0" w:evenVBand="0" w:oddHBand="0" w:evenHBand="0" w:firstRowFirstColumn="0" w:firstRowLastColumn="0" w:lastRowFirstColumn="0" w:lastRowLastColumn="0"/>
            </w:pPr>
          </w:p>
        </w:tc>
        <w:tc>
          <w:tcPr>
            <w:tcW w:w="4246" w:type="dxa"/>
          </w:tcPr>
          <w:p w14:paraId="7B871538" w14:textId="77777777" w:rsidR="00C11207" w:rsidRPr="00C11207" w:rsidRDefault="00C11207" w:rsidP="001826A4">
            <w:pPr>
              <w:cnfStyle w:val="000000000000" w:firstRow="0" w:lastRow="0" w:firstColumn="0" w:lastColumn="0" w:oddVBand="0" w:evenVBand="0" w:oddHBand="0" w:evenHBand="0" w:firstRowFirstColumn="0" w:firstRowLastColumn="0" w:lastRowFirstColumn="0" w:lastRowLastColumn="0"/>
            </w:pPr>
            <w:r w:rsidRPr="00C11207">
              <w:t>As per CMP315</w:t>
            </w:r>
          </w:p>
        </w:tc>
      </w:tr>
      <w:tr w:rsidR="00C11207" w14:paraId="31195D0E" w14:textId="77777777" w:rsidTr="00C112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tcPr>
          <w:p w14:paraId="7F1F2249" w14:textId="77777777" w:rsidR="00C11207" w:rsidRPr="00C11207" w:rsidRDefault="00C11207" w:rsidP="001826A4">
            <w:pPr>
              <w:rPr>
                <w:b w:val="0"/>
                <w:bCs w:val="0"/>
              </w:rPr>
            </w:pPr>
            <w:r w:rsidRPr="00C11207">
              <w:t>Data</w:t>
            </w:r>
          </w:p>
        </w:tc>
        <w:tc>
          <w:tcPr>
            <w:tcW w:w="3530" w:type="dxa"/>
          </w:tcPr>
          <w:p w14:paraId="68734733" w14:textId="77777777" w:rsidR="00C11207" w:rsidRPr="00C11207" w:rsidRDefault="00C11207" w:rsidP="001826A4">
            <w:pPr>
              <w:cnfStyle w:val="000000100000" w:firstRow="0" w:lastRow="0" w:firstColumn="0" w:lastColumn="0" w:oddVBand="0" w:evenVBand="0" w:oddHBand="1" w:evenHBand="0" w:firstRowFirstColumn="0" w:firstRowLastColumn="0" w:lastRowFirstColumn="0" w:lastRowLastColumn="0"/>
            </w:pPr>
            <w:r w:rsidRPr="00C11207">
              <w:t>10 years historic data</w:t>
            </w:r>
          </w:p>
          <w:p w14:paraId="297F52F5" w14:textId="77777777" w:rsidR="00C11207" w:rsidRPr="00C11207" w:rsidRDefault="00C11207" w:rsidP="001826A4">
            <w:pPr>
              <w:cnfStyle w:val="000000100000" w:firstRow="0" w:lastRow="0" w:firstColumn="0" w:lastColumn="0" w:oddVBand="0" w:evenVBand="0" w:oddHBand="1" w:evenHBand="0" w:firstRowFirstColumn="0" w:firstRowLastColumn="0" w:lastRowFirstColumn="0" w:lastRowLastColumn="0"/>
            </w:pPr>
          </w:p>
          <w:p w14:paraId="149E5C45" w14:textId="77777777" w:rsidR="00C11207" w:rsidRPr="00C11207" w:rsidRDefault="00C11207" w:rsidP="001826A4">
            <w:pPr>
              <w:cnfStyle w:val="000000100000" w:firstRow="0" w:lastRow="0" w:firstColumn="0" w:lastColumn="0" w:oddVBand="0" w:evenVBand="0" w:oddHBand="1" w:evenHBand="0" w:firstRowFirstColumn="0" w:firstRowLastColumn="0" w:lastRowFirstColumn="0" w:lastRowLastColumn="0"/>
            </w:pPr>
            <w:r w:rsidRPr="00C11207">
              <w:t>Use previous year's data and apply a "smoothing" factor (13% weighting factor applied per year* for new build and by implication 87% for the existing build)) to mitigate volatility</w:t>
            </w:r>
          </w:p>
          <w:p w14:paraId="1A467FB0" w14:textId="77777777" w:rsidR="00C11207" w:rsidRPr="00C11207" w:rsidRDefault="00C11207" w:rsidP="001826A4">
            <w:pPr>
              <w:cnfStyle w:val="000000100000" w:firstRow="0" w:lastRow="0" w:firstColumn="0" w:lastColumn="0" w:oddVBand="0" w:evenVBand="0" w:oddHBand="1" w:evenHBand="0" w:firstRowFirstColumn="0" w:firstRowLastColumn="0" w:lastRowFirstColumn="0" w:lastRowLastColumn="0"/>
            </w:pPr>
          </w:p>
          <w:p w14:paraId="1D9D3465" w14:textId="77777777" w:rsidR="00C11207" w:rsidRPr="00C11207" w:rsidRDefault="00C11207" w:rsidP="001826A4">
            <w:pPr>
              <w:cnfStyle w:val="000000100000" w:firstRow="0" w:lastRow="0" w:firstColumn="0" w:lastColumn="0" w:oddVBand="0" w:evenVBand="0" w:oddHBand="1" w:evenHBand="0" w:firstRowFirstColumn="0" w:firstRowLastColumn="0" w:lastRowFirstColumn="0" w:lastRowLastColumn="0"/>
              <w:rPr>
                <w:i/>
                <w:iCs/>
              </w:rPr>
            </w:pPr>
            <w:r w:rsidRPr="00C11207">
              <w:rPr>
                <w:i/>
                <w:iCs/>
              </w:rPr>
              <w:t>*Previous 5 years of data makes up 50% of cost (consistent with current methodology where 10 years historic data = 100% of cost) so 13% is based is on this</w:t>
            </w:r>
          </w:p>
        </w:tc>
        <w:tc>
          <w:tcPr>
            <w:tcW w:w="4246" w:type="dxa"/>
          </w:tcPr>
          <w:p w14:paraId="32EFB5AC" w14:textId="77777777" w:rsidR="00C11207" w:rsidRPr="00C11207" w:rsidRDefault="00C11207" w:rsidP="001826A4">
            <w:pPr>
              <w:cnfStyle w:val="000000100000" w:firstRow="0" w:lastRow="0" w:firstColumn="0" w:lastColumn="0" w:oddVBand="0" w:evenVBand="0" w:oddHBand="1" w:evenHBand="0" w:firstRowFirstColumn="0" w:firstRowLastColumn="0" w:lastRowFirstColumn="0" w:lastRowLastColumn="0"/>
            </w:pPr>
            <w:r w:rsidRPr="00C11207">
              <w:t>As per CMP315</w:t>
            </w:r>
          </w:p>
        </w:tc>
      </w:tr>
    </w:tbl>
    <w:p w14:paraId="6BA1198D" w14:textId="77777777" w:rsidR="00C11207" w:rsidRDefault="00C11207" w:rsidP="000F438F">
      <w:pPr>
        <w:rPr>
          <w:i/>
          <w:color w:val="00B050"/>
        </w:rPr>
      </w:pPr>
    </w:p>
    <w:p w14:paraId="31A6D6AB" w14:textId="79C29500" w:rsidR="000F438F" w:rsidRPr="006D03E8" w:rsidRDefault="000F438F" w:rsidP="000F438F">
      <w:r w:rsidRPr="00E6107E">
        <w:rPr>
          <w:b/>
        </w:rPr>
        <w:t>Implementation date</w:t>
      </w:r>
      <w:r w:rsidRPr="00117F72">
        <w:rPr>
          <w:b/>
        </w:rPr>
        <w:t>:</w:t>
      </w:r>
      <w:r w:rsidRPr="00117F72">
        <w:t xml:space="preserve"> </w:t>
      </w:r>
      <w:sdt>
        <w:sdtPr>
          <w:alias w:val="Insert text"/>
          <w:tag w:val="Insert text"/>
          <w:id w:val="1006865241"/>
          <w:placeholder>
            <w:docPart w:val="FC6BA493A4FC45AC8712AA8787544877"/>
          </w:placeholder>
        </w:sdtPr>
        <w:sdtEndPr/>
        <w:sdtContent>
          <w:r w:rsidR="00117F72" w:rsidRPr="00117F72">
            <w:rPr>
              <w:bCs/>
            </w:rPr>
            <w:t xml:space="preserve">1 April </w:t>
          </w:r>
          <w:r w:rsidR="001F0985">
            <w:rPr>
              <w:bCs/>
            </w:rPr>
            <w:t>2025</w:t>
          </w:r>
          <w:r w:rsidR="00117F72" w:rsidRPr="00117F72">
            <w:t xml:space="preserve"> </w:t>
          </w:r>
        </w:sdtContent>
      </w:sdt>
    </w:p>
    <w:p w14:paraId="688638B5" w14:textId="77777777" w:rsidR="000F438F" w:rsidRDefault="000F438F" w:rsidP="000F438F"/>
    <w:p w14:paraId="003A68C0" w14:textId="4A9A3504" w:rsidR="000F438F" w:rsidRDefault="000F438F" w:rsidP="000F438F">
      <w:pPr>
        <w:rPr>
          <w:b/>
          <w:noProof/>
        </w:rPr>
      </w:pPr>
      <w:r>
        <w:rPr>
          <w:b/>
          <w:noProof/>
        </w:rPr>
        <w:t>Summary of potential alternative solution(s) and implementation date(s):</w:t>
      </w:r>
    </w:p>
    <w:tbl>
      <w:tblPr>
        <w:tblStyle w:val="GridTable4-Accent6"/>
        <w:tblW w:w="9518" w:type="dxa"/>
        <w:tblLook w:val="04A0" w:firstRow="1" w:lastRow="0" w:firstColumn="1" w:lastColumn="0" w:noHBand="0" w:noVBand="1"/>
      </w:tblPr>
      <w:tblGrid>
        <w:gridCol w:w="1667"/>
        <w:gridCol w:w="5861"/>
        <w:gridCol w:w="1990"/>
      </w:tblGrid>
      <w:tr w:rsidR="002D18AE" w:rsidRPr="0031084D" w14:paraId="0C7A662C" w14:textId="77777777" w:rsidTr="00C11207">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96" w:type="dxa"/>
          </w:tcPr>
          <w:p w14:paraId="0CC18AFF" w14:textId="77777777" w:rsidR="002D18AE" w:rsidRPr="00EF2832" w:rsidRDefault="002D18AE" w:rsidP="00B9011F">
            <w:pPr>
              <w:rPr>
                <w:b w:val="0"/>
                <w:sz w:val="22"/>
              </w:rPr>
            </w:pPr>
            <w:r w:rsidRPr="00EF2832">
              <w:rPr>
                <w:sz w:val="22"/>
              </w:rPr>
              <w:t>Alternative Solution(s)</w:t>
            </w:r>
          </w:p>
        </w:tc>
        <w:tc>
          <w:tcPr>
            <w:tcW w:w="6237" w:type="dxa"/>
          </w:tcPr>
          <w:p w14:paraId="77FE0DE8" w14:textId="77777777" w:rsidR="002D18AE" w:rsidRPr="00EF2832" w:rsidRDefault="002D18AE" w:rsidP="00B9011F">
            <w:pPr>
              <w:cnfStyle w:val="100000000000" w:firstRow="1" w:lastRow="0" w:firstColumn="0" w:lastColumn="0" w:oddVBand="0" w:evenVBand="0" w:oddHBand="0" w:evenHBand="0" w:firstRowFirstColumn="0" w:firstRowLastColumn="0" w:lastRowFirstColumn="0" w:lastRowLastColumn="0"/>
              <w:rPr>
                <w:b w:val="0"/>
                <w:sz w:val="22"/>
              </w:rPr>
            </w:pPr>
            <w:r w:rsidRPr="00EF2832">
              <w:rPr>
                <w:sz w:val="22"/>
              </w:rPr>
              <w:t>Details</w:t>
            </w:r>
          </w:p>
        </w:tc>
        <w:tc>
          <w:tcPr>
            <w:tcW w:w="1585" w:type="dxa"/>
          </w:tcPr>
          <w:p w14:paraId="6868831A" w14:textId="77777777" w:rsidR="002D18AE" w:rsidRPr="00866931" w:rsidRDefault="002D18AE" w:rsidP="00B9011F">
            <w:pPr>
              <w:cnfStyle w:val="100000000000" w:firstRow="1" w:lastRow="0" w:firstColumn="0" w:lastColumn="0" w:oddVBand="0" w:evenVBand="0" w:oddHBand="0" w:evenHBand="0" w:firstRowFirstColumn="0" w:firstRowLastColumn="0" w:lastRowFirstColumn="0" w:lastRowLastColumn="0"/>
              <w:rPr>
                <w:b w:val="0"/>
              </w:rPr>
            </w:pPr>
            <w:r w:rsidRPr="00866931">
              <w:t>Implementation Date</w:t>
            </w:r>
          </w:p>
        </w:tc>
      </w:tr>
      <w:tr w:rsidR="002D18AE" w:rsidRPr="00E1048A" w14:paraId="6548DAD3" w14:textId="77777777" w:rsidTr="00C11207">
        <w:trPr>
          <w:cnfStyle w:val="000000100000" w:firstRow="0" w:lastRow="0" w:firstColumn="0" w:lastColumn="0" w:oddVBand="0" w:evenVBand="0" w:oddHBand="1" w:evenHBand="0" w:firstRowFirstColumn="0" w:firstRowLastColumn="0" w:lastRowFirstColumn="0" w:lastRowLastColumn="0"/>
          <w:trHeight w:val="1650"/>
        </w:trPr>
        <w:tc>
          <w:tcPr>
            <w:cnfStyle w:val="001000000000" w:firstRow="0" w:lastRow="0" w:firstColumn="1" w:lastColumn="0" w:oddVBand="0" w:evenVBand="0" w:oddHBand="0" w:evenHBand="0" w:firstRowFirstColumn="0" w:firstRowLastColumn="0" w:lastRowFirstColumn="0" w:lastRowLastColumn="0"/>
            <w:tcW w:w="1696" w:type="dxa"/>
          </w:tcPr>
          <w:p w14:paraId="4EAE64C6" w14:textId="430D6161" w:rsidR="002D18AE" w:rsidRPr="00EF2832" w:rsidRDefault="001942F9" w:rsidP="00B9011F">
            <w:pPr>
              <w:rPr>
                <w:b w:val="0"/>
                <w:sz w:val="22"/>
              </w:rPr>
            </w:pPr>
            <w:r>
              <w:rPr>
                <w:sz w:val="22"/>
              </w:rPr>
              <w:t xml:space="preserve">CMP375 </w:t>
            </w:r>
            <w:r w:rsidR="002D18AE" w:rsidRPr="00EF2832">
              <w:rPr>
                <w:sz w:val="22"/>
              </w:rPr>
              <w:t>WACM</w:t>
            </w:r>
            <w:r>
              <w:rPr>
                <w:sz w:val="22"/>
              </w:rPr>
              <w:t>2</w:t>
            </w:r>
          </w:p>
          <w:p w14:paraId="135CE204" w14:textId="77777777" w:rsidR="002D18AE" w:rsidRPr="00EF2832" w:rsidRDefault="002D18AE" w:rsidP="00B9011F">
            <w:pPr>
              <w:rPr>
                <w:b w:val="0"/>
                <w:sz w:val="22"/>
              </w:rPr>
            </w:pPr>
          </w:p>
        </w:tc>
        <w:tc>
          <w:tcPr>
            <w:tcW w:w="6237" w:type="dxa"/>
          </w:tcPr>
          <w:p w14:paraId="32838846" w14:textId="7AC5CBE2" w:rsidR="007B0D68" w:rsidRDefault="00C11207" w:rsidP="004356E4">
            <w:pPr>
              <w:cnfStyle w:val="000000100000" w:firstRow="0" w:lastRow="0" w:firstColumn="0" w:lastColumn="0" w:oddVBand="0" w:evenVBand="0" w:oddHBand="1" w:evenHBand="0" w:firstRowFirstColumn="0" w:firstRowLastColumn="0" w:lastRowFirstColumn="0" w:lastRowLastColumn="0"/>
            </w:pPr>
            <w:r w:rsidRPr="00C11207">
              <w:rPr>
                <w:b/>
                <w:bCs/>
              </w:rPr>
              <w:t>Works Included</w:t>
            </w:r>
            <w:r>
              <w:rPr>
                <w:b/>
                <w:bCs/>
              </w:rPr>
              <w:t xml:space="preserve"> </w:t>
            </w:r>
            <w:r>
              <w:rPr>
                <w:b/>
                <w:bCs/>
              </w:rPr>
              <w:softHyphen/>
            </w:r>
            <w:r>
              <w:t xml:space="preserve">– as per CMP375 Original </w:t>
            </w:r>
          </w:p>
          <w:p w14:paraId="112B9298" w14:textId="77777777" w:rsidR="00C11207" w:rsidRPr="00C11207" w:rsidRDefault="00C11207" w:rsidP="004356E4">
            <w:pPr>
              <w:cnfStyle w:val="000000100000" w:firstRow="0" w:lastRow="0" w:firstColumn="0" w:lastColumn="0" w:oddVBand="0" w:evenVBand="0" w:oddHBand="1" w:evenHBand="0" w:firstRowFirstColumn="0" w:firstRowLastColumn="0" w:lastRowFirstColumn="0" w:lastRowLastColumn="0"/>
              <w:rPr>
                <w:sz w:val="22"/>
              </w:rPr>
            </w:pPr>
          </w:p>
          <w:p w14:paraId="5B6094D6" w14:textId="1E527A4A" w:rsidR="007B0D68" w:rsidRDefault="007B0D68" w:rsidP="004356E4">
            <w:pPr>
              <w:cnfStyle w:val="000000100000" w:firstRow="0" w:lastRow="0" w:firstColumn="0" w:lastColumn="0" w:oddVBand="0" w:evenVBand="0" w:oddHBand="1" w:evenHBand="0" w:firstRowFirstColumn="0" w:firstRowLastColumn="0" w:lastRowFirstColumn="0" w:lastRowLastColumn="0"/>
            </w:pPr>
            <w:r w:rsidRPr="00C11207">
              <w:rPr>
                <w:b/>
                <w:bCs/>
              </w:rPr>
              <w:t>Weighting Methodology</w:t>
            </w:r>
            <w:r>
              <w:t xml:space="preserve"> - Each E</w:t>
            </w:r>
            <w:r w:rsidR="00F6482D">
              <w:t>C</w:t>
            </w:r>
            <w:r>
              <w:t xml:space="preserve"> or E</w:t>
            </w:r>
            <w:r w:rsidR="00F6482D">
              <w:t>F</w:t>
            </w:r>
            <w:r>
              <w:t xml:space="preserve"> is calculated as a weighted average of cost data based on a set of expected works (a “basket of works”). The basket of expected works will be forward-looking and based on the future works set out in the Transmission Operators’ price control business plans </w:t>
            </w:r>
            <w:r>
              <w:lastRenderedPageBreak/>
              <w:t>for each voltage level and circuit type. Introduction of MW km to weight the costs of reinforcements. When calculating the representative basket of works, propose to use km weightings as this data is already produced as part of Transmission Operators’ regulatory reporting</w:t>
            </w:r>
            <w:r w:rsidR="00117F72">
              <w:t>.</w:t>
            </w:r>
          </w:p>
          <w:p w14:paraId="3173A792" w14:textId="77777777" w:rsidR="007B0D68" w:rsidRDefault="007B0D68" w:rsidP="007B0D68">
            <w:pPr>
              <w:jc w:val="both"/>
              <w:cnfStyle w:val="000000100000" w:firstRow="0" w:lastRow="0" w:firstColumn="0" w:lastColumn="0" w:oddVBand="0" w:evenVBand="0" w:oddHBand="1" w:evenHBand="0" w:firstRowFirstColumn="0" w:firstRowLastColumn="0" w:lastRowFirstColumn="0" w:lastRowLastColumn="0"/>
              <w:rPr>
                <w:u w:val="single"/>
              </w:rPr>
            </w:pPr>
          </w:p>
          <w:p w14:paraId="4F7DC224" w14:textId="1382614C" w:rsidR="0051719B" w:rsidRDefault="009A14BF" w:rsidP="0051719B">
            <w:pPr>
              <w:jc w:val="both"/>
              <w:cnfStyle w:val="000000100000" w:firstRow="0" w:lastRow="0" w:firstColumn="0" w:lastColumn="0" w:oddVBand="0" w:evenVBand="0" w:oddHBand="1" w:evenHBand="0" w:firstRowFirstColumn="0" w:firstRowLastColumn="0" w:lastRowFirstColumn="0" w:lastRowLastColumn="0"/>
            </w:pPr>
            <w:commentRangeStart w:id="13"/>
            <w:r w:rsidRPr="00C11207">
              <w:rPr>
                <w:b/>
                <w:bCs/>
              </w:rPr>
              <w:t>Data</w:t>
            </w:r>
            <w:r>
              <w:rPr>
                <w:b/>
                <w:bCs/>
              </w:rPr>
              <w:t xml:space="preserve"> </w:t>
            </w:r>
            <w:r w:rsidRPr="00117F72">
              <w:t xml:space="preserve"> - </w:t>
            </w:r>
            <w:r>
              <w:t>Up to 30 years of historic data but noting that only 10 years of historic data is available currently</w:t>
            </w:r>
            <w:commentRangeEnd w:id="13"/>
            <w:r>
              <w:rPr>
                <w:rStyle w:val="CommentReference"/>
                <w:rFonts w:ascii="Arial" w:eastAsia="Times New Roman" w:hAnsi="Arial" w:cs="Times New Roman"/>
                <w:lang w:eastAsia="en-GB"/>
              </w:rPr>
              <w:commentReference w:id="13"/>
            </w:r>
            <w:r w:rsidR="0051719B">
              <w:t xml:space="preserve"> </w:t>
            </w:r>
            <w:proofErr w:type="spellStart"/>
            <w:r w:rsidR="0051719B">
              <w:t>i.e</w:t>
            </w:r>
            <w:proofErr w:type="spellEnd"/>
            <w:r w:rsidR="0051719B">
              <w:t xml:space="preserve"> t</w:t>
            </w:r>
            <w:r w:rsidR="0051719B">
              <w:t>he calculation after year 1 is performed each year using last year’s data bundled up with the previous 10 years (without removing the project cost data for projects from the oldest year, Y-10, but rather increasing the overall historical data to 11 years in the second year, 12 years in the third year etc</w:t>
            </w:r>
            <w:commentRangeStart w:id="14"/>
            <w:r w:rsidR="0051719B">
              <w:t xml:space="preserve"> up to 30years in total when it shall then move to a rolling 30years of data) </w:t>
            </w:r>
            <w:commentRangeEnd w:id="14"/>
            <w:r w:rsidR="0051719B">
              <w:rPr>
                <w:rStyle w:val="CommentReference"/>
                <w:rFonts w:ascii="Arial" w:eastAsia="Times New Roman" w:hAnsi="Arial" w:cs="Times New Roman"/>
                <w:lang w:eastAsia="en-GB"/>
              </w:rPr>
              <w:commentReference w:id="14"/>
            </w:r>
            <w:r w:rsidR="0051719B">
              <w:t>and apply a "smoothing" factor (0.13 smoothing factor for all years and not just for first year) to mitigate volatility.</w:t>
            </w:r>
          </w:p>
          <w:p w14:paraId="6D575E03" w14:textId="268DCE59" w:rsidR="007B0D68" w:rsidRPr="00EF2832" w:rsidRDefault="007B0D68" w:rsidP="004356E4">
            <w:pPr>
              <w:cnfStyle w:val="000000100000" w:firstRow="0" w:lastRow="0" w:firstColumn="0" w:lastColumn="0" w:oddVBand="0" w:evenVBand="0" w:oddHBand="1" w:evenHBand="0" w:firstRowFirstColumn="0" w:firstRowLastColumn="0" w:lastRowFirstColumn="0" w:lastRowLastColumn="0"/>
              <w:rPr>
                <w:sz w:val="22"/>
              </w:rPr>
            </w:pPr>
          </w:p>
        </w:tc>
        <w:tc>
          <w:tcPr>
            <w:tcW w:w="1585" w:type="dxa"/>
          </w:tcPr>
          <w:p w14:paraId="4BBE7986" w14:textId="47457447" w:rsidR="002D18AE" w:rsidRPr="00E1048A" w:rsidRDefault="007C6616" w:rsidP="00B9011F">
            <w:pPr>
              <w:cnfStyle w:val="000000100000" w:firstRow="0" w:lastRow="0" w:firstColumn="0" w:lastColumn="0" w:oddVBand="0" w:evenVBand="0" w:oddHBand="1" w:evenHBand="0" w:firstRowFirstColumn="0" w:firstRowLastColumn="0" w:lastRowFirstColumn="0" w:lastRowLastColumn="0"/>
              <w:rPr>
                <w:bCs/>
              </w:rPr>
            </w:pPr>
            <w:r>
              <w:rPr>
                <w:bCs/>
              </w:rPr>
              <w:lastRenderedPageBreak/>
              <w:t xml:space="preserve">1 April </w:t>
            </w:r>
            <w:r w:rsidR="001F0985">
              <w:rPr>
                <w:bCs/>
              </w:rPr>
              <w:t>2025</w:t>
            </w:r>
          </w:p>
        </w:tc>
      </w:tr>
    </w:tbl>
    <w:p w14:paraId="281452BE" w14:textId="77777777" w:rsidR="007B0D68" w:rsidRDefault="007B0D68" w:rsidP="000F438F">
      <w:pPr>
        <w:rPr>
          <w:b/>
          <w:noProof/>
        </w:rPr>
      </w:pPr>
    </w:p>
    <w:p w14:paraId="62B3B099" w14:textId="77777777" w:rsidR="004206E3" w:rsidRPr="004206E3" w:rsidRDefault="009B0115" w:rsidP="00D3031A">
      <w:pPr>
        <w:pStyle w:val="Style10"/>
        <w:rPr>
          <w:b w:val="0"/>
          <w:bCs/>
          <w:color w:val="auto"/>
          <w:sz w:val="24"/>
          <w:szCs w:val="24"/>
        </w:rPr>
      </w:pPr>
      <w:commentRangeStart w:id="15"/>
      <w:r w:rsidRPr="00973B00">
        <w:rPr>
          <w:color w:val="auto"/>
          <w:sz w:val="24"/>
          <w:szCs w:val="24"/>
        </w:rPr>
        <w:t xml:space="preserve">Workgroup conclusions: </w:t>
      </w:r>
      <w:r w:rsidRPr="004206E3">
        <w:rPr>
          <w:b w:val="0"/>
          <w:bCs/>
          <w:color w:val="auto"/>
          <w:sz w:val="24"/>
          <w:szCs w:val="24"/>
        </w:rPr>
        <w:t xml:space="preserve">The Workgroup concluded by majority/unanimously that the </w:t>
      </w:r>
      <w:r w:rsidR="00B01DCD" w:rsidRPr="004206E3">
        <w:rPr>
          <w:b w:val="0"/>
          <w:bCs/>
          <w:color w:val="auto"/>
          <w:sz w:val="24"/>
          <w:szCs w:val="24"/>
        </w:rPr>
        <w:t>X</w:t>
      </w:r>
      <w:r w:rsidRPr="004206E3">
        <w:rPr>
          <w:b w:val="0"/>
          <w:bCs/>
          <w:color w:val="auto"/>
          <w:sz w:val="24"/>
          <w:szCs w:val="24"/>
        </w:rPr>
        <w:t xml:space="preserve"> </w:t>
      </w:r>
      <w:r w:rsidR="003F1509" w:rsidRPr="004206E3">
        <w:rPr>
          <w:b w:val="0"/>
          <w:bCs/>
          <w:color w:val="auto"/>
          <w:sz w:val="24"/>
          <w:szCs w:val="24"/>
        </w:rPr>
        <w:t xml:space="preserve">solutions </w:t>
      </w:r>
      <w:r w:rsidRPr="004206E3">
        <w:rPr>
          <w:b w:val="0"/>
          <w:bCs/>
          <w:color w:val="auto"/>
          <w:sz w:val="24"/>
          <w:szCs w:val="24"/>
        </w:rPr>
        <w:t>better facilitated the applicable CUSC Objectives than the Baseline.</w:t>
      </w:r>
      <w:commentRangeEnd w:id="15"/>
    </w:p>
    <w:p w14:paraId="18328ACD" w14:textId="228ABBD8" w:rsidR="00FC7012" w:rsidRDefault="00117F72" w:rsidP="00D3031A">
      <w:pPr>
        <w:pStyle w:val="Style10"/>
      </w:pPr>
      <w:r>
        <w:rPr>
          <w:rStyle w:val="CommentReference"/>
          <w:rFonts w:ascii="Arial" w:eastAsia="Times New Roman" w:hAnsi="Arial" w:cs="Times New Roman"/>
          <w:lang w:eastAsia="en-GB"/>
        </w:rPr>
        <w:commentReference w:id="15"/>
      </w:r>
      <w:r w:rsidR="00FC7012">
        <w:t>What is the impact if this change is made?</w:t>
      </w:r>
    </w:p>
    <w:p w14:paraId="7F111771" w14:textId="77777777" w:rsidR="00A41278" w:rsidRDefault="00A41278" w:rsidP="00A41278">
      <w:pPr>
        <w:spacing w:after="160"/>
        <w:jc w:val="both"/>
        <w:rPr>
          <w:rFonts w:cstheme="minorHAnsi"/>
          <w:szCs w:val="24"/>
        </w:rPr>
      </w:pPr>
      <w:r>
        <w:rPr>
          <w:rFonts w:cs="Arial"/>
          <w:bCs/>
          <w:szCs w:val="24"/>
        </w:rPr>
        <w:t xml:space="preserve">The </w:t>
      </w:r>
      <w:r w:rsidRPr="00383F6C">
        <w:rPr>
          <w:rFonts w:cs="Arial"/>
          <w:bCs/>
          <w:szCs w:val="24"/>
        </w:rPr>
        <w:t>expectation of both changes</w:t>
      </w:r>
      <w:r>
        <w:rPr>
          <w:rFonts w:cs="Arial"/>
          <w:bCs/>
          <w:szCs w:val="24"/>
        </w:rPr>
        <w:t xml:space="preserve"> is that they</w:t>
      </w:r>
      <w:r w:rsidRPr="00383F6C">
        <w:rPr>
          <w:rFonts w:cs="Arial"/>
          <w:bCs/>
          <w:szCs w:val="24"/>
        </w:rPr>
        <w:t xml:space="preserve"> </w:t>
      </w:r>
      <w:r w:rsidRPr="00383F6C">
        <w:rPr>
          <w:rFonts w:cstheme="minorHAnsi"/>
          <w:szCs w:val="24"/>
        </w:rPr>
        <w:t>would better reflect the marginal cost of investment on the NETS.</w:t>
      </w:r>
      <w:r>
        <w:rPr>
          <w:rFonts w:cstheme="minorHAnsi"/>
          <w:szCs w:val="24"/>
        </w:rPr>
        <w:t xml:space="preserve"> There will however be additional data and process requirements on Transmission Owners and Offshore Transmission Owners.</w:t>
      </w:r>
    </w:p>
    <w:p w14:paraId="07C10A13" w14:textId="77777777" w:rsidR="004206E3" w:rsidRDefault="00FC7012" w:rsidP="00117F72">
      <w:pPr>
        <w:pStyle w:val="Style11"/>
        <w:jc w:val="both"/>
      </w:pPr>
      <w:r>
        <w:t>Interactions</w:t>
      </w:r>
    </w:p>
    <w:p w14:paraId="04823AB1" w14:textId="4E512A9E" w:rsidR="001942F9" w:rsidRDefault="00DA6CDE" w:rsidP="00117F72">
      <w:pPr>
        <w:pStyle w:val="Style11"/>
        <w:jc w:val="both"/>
        <w:rPr>
          <w:rFonts w:ascii="Arial" w:hAnsi="Arial" w:cs="Arial"/>
          <w:b w:val="0"/>
          <w:bCs/>
          <w:color w:val="auto"/>
          <w:sz w:val="24"/>
          <w:szCs w:val="24"/>
          <w:bdr w:val="none" w:sz="0" w:space="0" w:color="auto" w:frame="1"/>
        </w:rPr>
      </w:pPr>
      <w:r>
        <w:rPr>
          <w:rFonts w:ascii="Arial" w:hAnsi="Arial" w:cs="Arial"/>
          <w:color w:val="auto"/>
          <w:sz w:val="24"/>
          <w:szCs w:val="24"/>
          <w:bdr w:val="none" w:sz="0" w:space="0" w:color="auto" w:frame="1"/>
        </w:rPr>
        <w:t xml:space="preserve">CMP375 </w:t>
      </w:r>
      <w:r>
        <w:rPr>
          <w:rFonts w:ascii="Arial" w:hAnsi="Arial" w:cs="Arial"/>
          <w:b w:val="0"/>
          <w:bCs/>
          <w:color w:val="auto"/>
          <w:sz w:val="24"/>
          <w:szCs w:val="24"/>
          <w:bdr w:val="none" w:sz="0" w:space="0" w:color="auto" w:frame="1"/>
        </w:rPr>
        <w:t xml:space="preserve">and </w:t>
      </w:r>
      <w:r>
        <w:rPr>
          <w:rFonts w:ascii="Arial" w:hAnsi="Arial" w:cs="Arial"/>
          <w:color w:val="auto"/>
          <w:sz w:val="24"/>
          <w:szCs w:val="24"/>
          <w:bdr w:val="none" w:sz="0" w:space="0" w:color="auto" w:frame="1"/>
        </w:rPr>
        <w:t>CMP315</w:t>
      </w:r>
      <w:r w:rsidR="003233F4">
        <w:rPr>
          <w:rFonts w:ascii="Arial" w:hAnsi="Arial" w:cs="Arial"/>
          <w:color w:val="auto"/>
          <w:sz w:val="24"/>
          <w:szCs w:val="24"/>
          <w:bdr w:val="none" w:sz="0" w:space="0" w:color="auto" w:frame="1"/>
        </w:rPr>
        <w:t xml:space="preserve"> - </w:t>
      </w:r>
      <w:r w:rsidRPr="00300B56">
        <w:rPr>
          <w:rFonts w:ascii="Arial" w:hAnsi="Arial" w:cs="Arial"/>
          <w:b w:val="0"/>
          <w:bCs/>
          <w:color w:val="auto"/>
          <w:sz w:val="24"/>
          <w:szCs w:val="24"/>
          <w:bdr w:val="none" w:sz="0" w:space="0" w:color="auto" w:frame="1"/>
        </w:rPr>
        <w:t xml:space="preserve">Given the overlap between CMP375 and CMP315, these Modifications are being developed in parallel but separately. There </w:t>
      </w:r>
      <w:r w:rsidR="001942F9">
        <w:rPr>
          <w:rFonts w:ascii="Arial" w:hAnsi="Arial" w:cs="Arial"/>
          <w:b w:val="0"/>
          <w:bCs/>
          <w:color w:val="auto"/>
          <w:sz w:val="24"/>
          <w:szCs w:val="24"/>
          <w:bdr w:val="none" w:sz="0" w:space="0" w:color="auto" w:frame="1"/>
        </w:rPr>
        <w:t xml:space="preserve">was always </w:t>
      </w:r>
      <w:r w:rsidRPr="00300B56">
        <w:rPr>
          <w:rFonts w:ascii="Arial" w:hAnsi="Arial" w:cs="Arial"/>
          <w:b w:val="0"/>
          <w:bCs/>
          <w:color w:val="auto"/>
          <w:sz w:val="24"/>
          <w:szCs w:val="24"/>
          <w:bdr w:val="none" w:sz="0" w:space="0" w:color="auto" w:frame="1"/>
        </w:rPr>
        <w:t>the option to request formal amalgamation of these modifications at a later date if beneficial</w:t>
      </w:r>
      <w:r w:rsidR="001942F9">
        <w:rPr>
          <w:rFonts w:ascii="Arial" w:hAnsi="Arial" w:cs="Arial"/>
          <w:b w:val="0"/>
          <w:bCs/>
          <w:color w:val="auto"/>
          <w:sz w:val="24"/>
          <w:szCs w:val="24"/>
          <w:bdr w:val="none" w:sz="0" w:space="0" w:color="auto" w:frame="1"/>
        </w:rPr>
        <w:t xml:space="preserve">. </w:t>
      </w:r>
    </w:p>
    <w:p w14:paraId="5CB7FC86" w14:textId="293C9C31" w:rsidR="00DA6CDE" w:rsidRDefault="001942F9" w:rsidP="00117F72">
      <w:pPr>
        <w:pStyle w:val="Style11"/>
        <w:jc w:val="both"/>
        <w:rPr>
          <w:rFonts w:ascii="Arial" w:hAnsi="Arial" w:cs="Arial"/>
          <w:b w:val="0"/>
          <w:bCs/>
          <w:color w:val="auto"/>
          <w:sz w:val="24"/>
          <w:szCs w:val="24"/>
          <w:bdr w:val="none" w:sz="0" w:space="0" w:color="auto" w:frame="1"/>
        </w:rPr>
      </w:pPr>
      <w:r>
        <w:rPr>
          <w:rFonts w:ascii="Arial" w:hAnsi="Arial" w:cs="Arial"/>
          <w:b w:val="0"/>
          <w:bCs/>
          <w:color w:val="auto"/>
          <w:sz w:val="24"/>
          <w:szCs w:val="24"/>
          <w:bdr w:val="none" w:sz="0" w:space="0" w:color="auto" w:frame="1"/>
        </w:rPr>
        <w:t xml:space="preserve">However, although there are lots of similarities between </w:t>
      </w:r>
      <w:r>
        <w:rPr>
          <w:rFonts w:ascii="Arial" w:hAnsi="Arial" w:cs="Arial"/>
          <w:color w:val="auto"/>
          <w:sz w:val="24"/>
          <w:szCs w:val="24"/>
          <w:bdr w:val="none" w:sz="0" w:space="0" w:color="auto" w:frame="1"/>
        </w:rPr>
        <w:t xml:space="preserve">CMP375 </w:t>
      </w:r>
      <w:r>
        <w:rPr>
          <w:rFonts w:ascii="Arial" w:hAnsi="Arial" w:cs="Arial"/>
          <w:b w:val="0"/>
          <w:bCs/>
          <w:color w:val="auto"/>
          <w:sz w:val="24"/>
          <w:szCs w:val="24"/>
          <w:bdr w:val="none" w:sz="0" w:space="0" w:color="auto" w:frame="1"/>
        </w:rPr>
        <w:t xml:space="preserve">and </w:t>
      </w:r>
      <w:r>
        <w:rPr>
          <w:rFonts w:ascii="Arial" w:hAnsi="Arial" w:cs="Arial"/>
          <w:color w:val="auto"/>
          <w:sz w:val="24"/>
          <w:szCs w:val="24"/>
          <w:bdr w:val="none" w:sz="0" w:space="0" w:color="auto" w:frame="1"/>
        </w:rPr>
        <w:t xml:space="preserve">CMP315, </w:t>
      </w:r>
      <w:r>
        <w:rPr>
          <w:rFonts w:ascii="Arial" w:hAnsi="Arial" w:cs="Arial"/>
          <w:b w:val="0"/>
          <w:bCs/>
          <w:color w:val="auto"/>
          <w:sz w:val="24"/>
          <w:szCs w:val="24"/>
          <w:bdr w:val="none" w:sz="0" w:space="0" w:color="auto" w:frame="1"/>
        </w:rPr>
        <w:t xml:space="preserve">the key difference is that </w:t>
      </w:r>
      <w:r>
        <w:rPr>
          <w:rFonts w:ascii="Arial" w:hAnsi="Arial" w:cs="Arial"/>
          <w:color w:val="auto"/>
          <w:sz w:val="24"/>
          <w:szCs w:val="24"/>
          <w:bdr w:val="none" w:sz="0" w:space="0" w:color="auto" w:frame="1"/>
        </w:rPr>
        <w:t xml:space="preserve">CMP315 </w:t>
      </w:r>
      <w:r>
        <w:rPr>
          <w:rFonts w:ascii="Arial" w:hAnsi="Arial" w:cs="Arial"/>
          <w:b w:val="0"/>
          <w:bCs/>
          <w:color w:val="auto"/>
          <w:sz w:val="24"/>
          <w:szCs w:val="24"/>
          <w:bdr w:val="none" w:sz="0" w:space="0" w:color="auto" w:frame="1"/>
        </w:rPr>
        <w:t xml:space="preserve">includes substations within the works to be factored in when calculating the Expansion Constant and </w:t>
      </w:r>
      <w:r>
        <w:rPr>
          <w:rFonts w:ascii="Arial" w:hAnsi="Arial" w:cs="Arial"/>
          <w:color w:val="auto"/>
          <w:sz w:val="24"/>
          <w:szCs w:val="24"/>
          <w:bdr w:val="none" w:sz="0" w:space="0" w:color="auto" w:frame="1"/>
        </w:rPr>
        <w:t xml:space="preserve">CMP375 </w:t>
      </w:r>
      <w:r>
        <w:rPr>
          <w:rFonts w:ascii="Arial" w:hAnsi="Arial" w:cs="Arial"/>
          <w:b w:val="0"/>
          <w:bCs/>
          <w:color w:val="auto"/>
          <w:sz w:val="24"/>
          <w:szCs w:val="24"/>
          <w:bdr w:val="none" w:sz="0" w:space="0" w:color="auto" w:frame="1"/>
        </w:rPr>
        <w:t>doesn’t.</w:t>
      </w:r>
    </w:p>
    <w:p w14:paraId="4EC41930" w14:textId="77777777" w:rsidR="004206E3" w:rsidRDefault="00DA6CDE" w:rsidP="00DA6CDE">
      <w:pPr>
        <w:pStyle w:val="Style11"/>
        <w:jc w:val="both"/>
        <w:rPr>
          <w:rFonts w:ascii="Arial" w:hAnsi="Arial" w:cs="Arial"/>
          <w:color w:val="auto"/>
          <w:sz w:val="24"/>
          <w:szCs w:val="24"/>
          <w:bdr w:val="none" w:sz="0" w:space="0" w:color="auto" w:frame="1"/>
        </w:rPr>
      </w:pPr>
      <w:r>
        <w:rPr>
          <w:rFonts w:ascii="Arial" w:hAnsi="Arial" w:cs="Arial"/>
          <w:color w:val="auto"/>
          <w:sz w:val="24"/>
          <w:szCs w:val="24"/>
          <w:bdr w:val="none" w:sz="0" w:space="0" w:color="auto" w:frame="1"/>
        </w:rPr>
        <w:t>STC</w:t>
      </w:r>
    </w:p>
    <w:p w14:paraId="53D1C48A" w14:textId="13AC2996" w:rsidR="00025834" w:rsidRDefault="00DA6CDE" w:rsidP="00DA6CDE">
      <w:pPr>
        <w:pStyle w:val="Style11"/>
        <w:jc w:val="both"/>
        <w:rPr>
          <w:rFonts w:asciiTheme="majorHAnsi" w:hAnsiTheme="majorHAnsi" w:cstheme="majorHAnsi"/>
          <w:b w:val="0"/>
          <w:bCs/>
          <w:color w:val="auto"/>
          <w:sz w:val="24"/>
          <w:szCs w:val="24"/>
          <w:shd w:val="clear" w:color="auto" w:fill="FFFFFF"/>
        </w:rPr>
      </w:pPr>
      <w:r w:rsidRPr="005135CE">
        <w:rPr>
          <w:rFonts w:ascii="Arial" w:hAnsi="Arial" w:cs="Arial"/>
          <w:b w:val="0"/>
          <w:bCs/>
          <w:color w:val="auto"/>
          <w:sz w:val="24"/>
          <w:szCs w:val="24"/>
          <w:bdr w:val="none" w:sz="0" w:space="0" w:color="auto" w:frame="1"/>
        </w:rPr>
        <w:t xml:space="preserve">As the </w:t>
      </w:r>
      <w:r w:rsidRPr="005135CE">
        <w:rPr>
          <w:rFonts w:ascii="Arial" w:eastAsia="Calibri" w:hAnsi="Arial" w:cs="Arial"/>
          <w:b w:val="0"/>
          <w:bCs/>
          <w:color w:val="auto"/>
          <w:sz w:val="24"/>
          <w:szCs w:val="24"/>
        </w:rPr>
        <w:t xml:space="preserve">EC is calculated using data provided from the Transmission Owners / Offshore Transmission Owners </w:t>
      </w:r>
      <w:r w:rsidRPr="005135CE">
        <w:rPr>
          <w:b w:val="0"/>
          <w:bCs/>
          <w:color w:val="auto"/>
          <w:sz w:val="24"/>
          <w:szCs w:val="24"/>
        </w:rPr>
        <w:t>to the ESO for the purposes of charge setting, there will need to be change</w:t>
      </w:r>
      <w:r>
        <w:rPr>
          <w:b w:val="0"/>
          <w:bCs/>
          <w:color w:val="auto"/>
          <w:sz w:val="24"/>
          <w:szCs w:val="24"/>
        </w:rPr>
        <w:t>s</w:t>
      </w:r>
      <w:r w:rsidRPr="005135CE">
        <w:rPr>
          <w:b w:val="0"/>
          <w:bCs/>
          <w:color w:val="auto"/>
          <w:sz w:val="24"/>
          <w:szCs w:val="24"/>
        </w:rPr>
        <w:t xml:space="preserve"> to the STC</w:t>
      </w:r>
      <w:r>
        <w:rPr>
          <w:b w:val="0"/>
          <w:bCs/>
          <w:color w:val="auto"/>
          <w:sz w:val="24"/>
          <w:szCs w:val="24"/>
        </w:rPr>
        <w:t>Ps and possibly the STC</w:t>
      </w:r>
      <w:r w:rsidRPr="005135CE">
        <w:rPr>
          <w:b w:val="0"/>
          <w:bCs/>
          <w:color w:val="auto"/>
          <w:sz w:val="24"/>
          <w:szCs w:val="24"/>
        </w:rPr>
        <w:t xml:space="preserve"> to reflect the data requirements</w:t>
      </w:r>
      <w:r w:rsidRPr="004F7430">
        <w:rPr>
          <w:b w:val="0"/>
          <w:bCs/>
          <w:color w:val="auto"/>
          <w:sz w:val="24"/>
          <w:szCs w:val="24"/>
        </w:rPr>
        <w:t xml:space="preserve">. </w:t>
      </w:r>
      <w:r w:rsidRPr="00117F72">
        <w:rPr>
          <w:b w:val="0"/>
          <w:bCs/>
          <w:color w:val="auto"/>
          <w:sz w:val="24"/>
          <w:szCs w:val="24"/>
        </w:rPr>
        <w:t>Th</w:t>
      </w:r>
      <w:r w:rsidR="00FE59E7" w:rsidRPr="00117F72">
        <w:rPr>
          <w:b w:val="0"/>
          <w:bCs/>
          <w:color w:val="auto"/>
          <w:sz w:val="24"/>
          <w:szCs w:val="24"/>
        </w:rPr>
        <w:t>e</w:t>
      </w:r>
      <w:r w:rsidRPr="00117F72">
        <w:rPr>
          <w:b w:val="0"/>
          <w:bCs/>
          <w:color w:val="auto"/>
          <w:sz w:val="24"/>
          <w:szCs w:val="24"/>
        </w:rPr>
        <w:t xml:space="preserve"> draft STCP Modification, PM0124, was presented at </w:t>
      </w:r>
      <w:r w:rsidR="00B06EA6" w:rsidRPr="00117F72">
        <w:rPr>
          <w:b w:val="0"/>
          <w:bCs/>
          <w:color w:val="auto"/>
          <w:sz w:val="24"/>
          <w:szCs w:val="24"/>
        </w:rPr>
        <w:t>October</w:t>
      </w:r>
      <w:r w:rsidRPr="00117F72">
        <w:rPr>
          <w:b w:val="0"/>
          <w:bCs/>
          <w:color w:val="auto"/>
          <w:sz w:val="24"/>
          <w:szCs w:val="24"/>
        </w:rPr>
        <w:t xml:space="preserve"> 2022 Panel </w:t>
      </w:r>
      <w:r w:rsidRPr="00117F72">
        <w:rPr>
          <w:rFonts w:asciiTheme="majorHAnsi" w:hAnsiTheme="majorHAnsi" w:cstheme="majorHAnsi"/>
          <w:b w:val="0"/>
          <w:bCs/>
          <w:color w:val="auto"/>
          <w:sz w:val="24"/>
          <w:szCs w:val="24"/>
          <w:shd w:val="clear" w:color="auto" w:fill="FFFFFF"/>
        </w:rPr>
        <w:t xml:space="preserve">and will be formally raised </w:t>
      </w:r>
      <w:r w:rsidR="00B06EA6" w:rsidRPr="00117F72">
        <w:rPr>
          <w:rFonts w:asciiTheme="majorHAnsi" w:hAnsiTheme="majorHAnsi" w:cstheme="majorHAnsi"/>
          <w:b w:val="0"/>
          <w:bCs/>
          <w:color w:val="auto"/>
          <w:sz w:val="24"/>
          <w:szCs w:val="24"/>
          <w:shd w:val="clear" w:color="auto" w:fill="FFFFFF"/>
        </w:rPr>
        <w:t xml:space="preserve">at </w:t>
      </w:r>
      <w:r w:rsidR="00E634BD" w:rsidRPr="00117F72">
        <w:rPr>
          <w:rFonts w:asciiTheme="majorHAnsi" w:hAnsiTheme="majorHAnsi" w:cstheme="majorHAnsi"/>
          <w:b w:val="0"/>
          <w:bCs/>
          <w:color w:val="auto"/>
          <w:sz w:val="24"/>
          <w:szCs w:val="24"/>
          <w:shd w:val="clear" w:color="auto" w:fill="FFFFFF"/>
        </w:rPr>
        <w:t>the STC Panel once the CMP315/</w:t>
      </w:r>
      <w:r w:rsidR="00117F72">
        <w:rPr>
          <w:rFonts w:asciiTheme="majorHAnsi" w:hAnsiTheme="majorHAnsi" w:cstheme="majorHAnsi"/>
          <w:b w:val="0"/>
          <w:bCs/>
          <w:color w:val="auto"/>
          <w:sz w:val="24"/>
          <w:szCs w:val="24"/>
          <w:shd w:val="clear" w:color="auto" w:fill="FFFFFF"/>
        </w:rPr>
        <w:t>CMP</w:t>
      </w:r>
      <w:r w:rsidR="00E634BD" w:rsidRPr="00117F72">
        <w:rPr>
          <w:rFonts w:asciiTheme="majorHAnsi" w:hAnsiTheme="majorHAnsi" w:cstheme="majorHAnsi"/>
          <w:b w:val="0"/>
          <w:bCs/>
          <w:color w:val="auto"/>
          <w:sz w:val="24"/>
          <w:szCs w:val="24"/>
          <w:shd w:val="clear" w:color="auto" w:fill="FFFFFF"/>
        </w:rPr>
        <w:t>375 solutions have been fully developed.</w:t>
      </w:r>
    </w:p>
    <w:p w14:paraId="7E91C1F1" w14:textId="78071211" w:rsidR="009D7F35" w:rsidRDefault="00DA6CDE" w:rsidP="00811736">
      <w:pPr>
        <w:pStyle w:val="Style11"/>
        <w:jc w:val="both"/>
        <w:rPr>
          <w:rFonts w:eastAsia="Times New Roman"/>
          <w:b w:val="0"/>
          <w:bCs/>
          <w:color w:val="454545" w:themeColor="text1"/>
          <w:sz w:val="24"/>
          <w:szCs w:val="24"/>
        </w:rPr>
      </w:pPr>
      <w:r>
        <w:rPr>
          <w:color w:val="auto"/>
          <w:sz w:val="24"/>
          <w:szCs w:val="24"/>
        </w:rPr>
        <w:t>TNUoS Taskforce</w:t>
      </w:r>
      <w:r w:rsidR="003233F4">
        <w:rPr>
          <w:color w:val="auto"/>
          <w:sz w:val="24"/>
          <w:szCs w:val="24"/>
        </w:rPr>
        <w:t xml:space="preserve"> - </w:t>
      </w:r>
      <w:r w:rsidR="00790C47" w:rsidRPr="00811736">
        <w:rPr>
          <w:rFonts w:eastAsia="Times New Roman"/>
          <w:b w:val="0"/>
          <w:bCs/>
          <w:color w:val="454545" w:themeColor="text1"/>
          <w:sz w:val="24"/>
          <w:szCs w:val="24"/>
        </w:rPr>
        <w:t>C</w:t>
      </w:r>
      <w:r w:rsidRPr="00811736">
        <w:rPr>
          <w:rFonts w:eastAsia="Times New Roman"/>
          <w:b w:val="0"/>
          <w:bCs/>
          <w:color w:val="454545" w:themeColor="text1"/>
          <w:sz w:val="24"/>
          <w:szCs w:val="24"/>
        </w:rPr>
        <w:t>MP3</w:t>
      </w:r>
      <w:r w:rsidR="00790C47" w:rsidRPr="00811736">
        <w:rPr>
          <w:rFonts w:eastAsia="Times New Roman"/>
          <w:b w:val="0"/>
          <w:bCs/>
          <w:color w:val="454545" w:themeColor="text1"/>
          <w:sz w:val="24"/>
          <w:szCs w:val="24"/>
        </w:rPr>
        <w:t>1</w:t>
      </w:r>
      <w:r w:rsidRPr="00811736">
        <w:rPr>
          <w:rFonts w:eastAsia="Times New Roman"/>
          <w:b w:val="0"/>
          <w:bCs/>
          <w:color w:val="454545" w:themeColor="text1"/>
          <w:sz w:val="24"/>
          <w:szCs w:val="24"/>
        </w:rPr>
        <w:t>5 or CMP3</w:t>
      </w:r>
      <w:r w:rsidR="00790C47" w:rsidRPr="00811736">
        <w:rPr>
          <w:rFonts w:eastAsia="Times New Roman"/>
          <w:b w:val="0"/>
          <w:bCs/>
          <w:color w:val="454545" w:themeColor="text1"/>
          <w:sz w:val="24"/>
          <w:szCs w:val="24"/>
        </w:rPr>
        <w:t>7</w:t>
      </w:r>
      <w:r w:rsidRPr="00811736">
        <w:rPr>
          <w:rFonts w:eastAsia="Times New Roman"/>
          <w:b w:val="0"/>
          <w:bCs/>
          <w:color w:val="454545" w:themeColor="text1"/>
          <w:sz w:val="24"/>
          <w:szCs w:val="24"/>
        </w:rPr>
        <w:t xml:space="preserve">5 </w:t>
      </w:r>
      <w:r w:rsidR="00811736" w:rsidRPr="00811736">
        <w:rPr>
          <w:rFonts w:eastAsia="Times New Roman"/>
          <w:b w:val="0"/>
          <w:bCs/>
          <w:color w:val="454545" w:themeColor="text1"/>
          <w:sz w:val="24"/>
          <w:szCs w:val="24"/>
        </w:rPr>
        <w:t>are not within the scope of the T</w:t>
      </w:r>
      <w:r w:rsidR="00790C47" w:rsidRPr="00811736">
        <w:rPr>
          <w:rFonts w:eastAsia="Times New Roman"/>
          <w:b w:val="0"/>
          <w:bCs/>
          <w:color w:val="454545" w:themeColor="text1"/>
          <w:sz w:val="24"/>
          <w:szCs w:val="24"/>
        </w:rPr>
        <w:t xml:space="preserve">NUoS Taskforce. However, the solutions for CMP315 or CMP375 </w:t>
      </w:r>
      <w:r w:rsidR="00811736" w:rsidRPr="00811736">
        <w:rPr>
          <w:rFonts w:eastAsia="Times New Roman"/>
          <w:b w:val="0"/>
          <w:bCs/>
          <w:color w:val="454545" w:themeColor="text1"/>
          <w:sz w:val="24"/>
          <w:szCs w:val="24"/>
        </w:rPr>
        <w:t>represent an important building block</w:t>
      </w:r>
      <w:r w:rsidR="009D7F35">
        <w:rPr>
          <w:rFonts w:eastAsia="Times New Roman"/>
          <w:b w:val="0"/>
          <w:bCs/>
          <w:color w:val="454545" w:themeColor="text1"/>
          <w:sz w:val="24"/>
          <w:szCs w:val="24"/>
        </w:rPr>
        <w:t>.</w:t>
      </w:r>
    </w:p>
    <w:p w14:paraId="6B96BD32" w14:textId="04731E70" w:rsidR="003F1509" w:rsidRPr="003F1509" w:rsidRDefault="003F1509" w:rsidP="00811736">
      <w:pPr>
        <w:pStyle w:val="Style11"/>
        <w:jc w:val="both"/>
        <w:rPr>
          <w:rFonts w:eastAsia="Times New Roman"/>
          <w:color w:val="454545" w:themeColor="text1"/>
          <w:sz w:val="24"/>
          <w:szCs w:val="24"/>
        </w:rPr>
      </w:pPr>
      <w:r>
        <w:rPr>
          <w:rFonts w:eastAsia="Times New Roman"/>
          <w:color w:val="454545" w:themeColor="text1"/>
          <w:sz w:val="24"/>
          <w:szCs w:val="24"/>
        </w:rPr>
        <w:t>Other Modifications</w:t>
      </w:r>
    </w:p>
    <w:p w14:paraId="3BF4BE0F" w14:textId="25BBF45B" w:rsidR="00811736" w:rsidRDefault="009D7F35" w:rsidP="00811736">
      <w:pPr>
        <w:pStyle w:val="Style11"/>
        <w:jc w:val="both"/>
        <w:rPr>
          <w:b w:val="0"/>
          <w:bCs/>
          <w:color w:val="454545" w:themeColor="text1"/>
          <w:sz w:val="24"/>
          <w:szCs w:val="24"/>
        </w:rPr>
      </w:pPr>
      <w:r>
        <w:rPr>
          <w:rFonts w:eastAsia="Times New Roman"/>
          <w:b w:val="0"/>
          <w:bCs/>
          <w:color w:val="454545" w:themeColor="text1"/>
          <w:sz w:val="24"/>
          <w:szCs w:val="24"/>
        </w:rPr>
        <w:lastRenderedPageBreak/>
        <w:t>T</w:t>
      </w:r>
      <w:r w:rsidR="00811736" w:rsidRPr="00811736">
        <w:rPr>
          <w:rFonts w:eastAsia="Times New Roman"/>
          <w:b w:val="0"/>
          <w:bCs/>
          <w:color w:val="454545" w:themeColor="text1"/>
          <w:sz w:val="24"/>
          <w:szCs w:val="24"/>
        </w:rPr>
        <w:t xml:space="preserve">here was an </w:t>
      </w:r>
      <w:r w:rsidR="00811736" w:rsidRPr="00811736">
        <w:rPr>
          <w:b w:val="0"/>
          <w:bCs/>
          <w:color w:val="454545" w:themeColor="text1"/>
          <w:sz w:val="24"/>
          <w:szCs w:val="24"/>
        </w:rPr>
        <w:t>urge to progress CMP315 and CMP375 as soon as possible especially as</w:t>
      </w:r>
      <w:r w:rsidR="00811736">
        <w:rPr>
          <w:b w:val="0"/>
          <w:bCs/>
          <w:color w:val="454545" w:themeColor="text1"/>
          <w:sz w:val="24"/>
          <w:szCs w:val="24"/>
        </w:rPr>
        <w:t xml:space="preserve"> Ofgem in their </w:t>
      </w:r>
      <w:r w:rsidR="00811736" w:rsidRPr="00811736">
        <w:rPr>
          <w:b w:val="0"/>
          <w:bCs/>
          <w:color w:val="454545" w:themeColor="text1"/>
          <w:sz w:val="24"/>
          <w:szCs w:val="24"/>
        </w:rPr>
        <w:t xml:space="preserve"> </w:t>
      </w:r>
      <w:hyperlink r:id="rId18" w:history="1">
        <w:r w:rsidR="00811736" w:rsidRPr="00811736">
          <w:rPr>
            <w:rStyle w:val="Hyperlink"/>
            <w:b w:val="0"/>
            <w:bCs/>
            <w:sz w:val="24"/>
            <w:szCs w:val="24"/>
          </w:rPr>
          <w:t>decision on CMP325</w:t>
        </w:r>
      </w:hyperlink>
      <w:r w:rsidR="00D56128">
        <w:rPr>
          <w:rStyle w:val="Hyperlink"/>
          <w:b w:val="0"/>
          <w:bCs/>
          <w:sz w:val="24"/>
          <w:szCs w:val="24"/>
        </w:rPr>
        <w:t xml:space="preserve"> </w:t>
      </w:r>
      <w:r>
        <w:rPr>
          <w:b w:val="0"/>
          <w:bCs/>
          <w:color w:val="454545" w:themeColor="text1"/>
          <w:sz w:val="24"/>
          <w:szCs w:val="24"/>
        </w:rPr>
        <w:t>noted they ex</w:t>
      </w:r>
      <w:r w:rsidR="00811736" w:rsidRPr="00811736">
        <w:rPr>
          <w:b w:val="0"/>
          <w:bCs/>
          <w:color w:val="454545" w:themeColor="text1"/>
          <w:sz w:val="24"/>
          <w:szCs w:val="24"/>
        </w:rPr>
        <w:t xml:space="preserve">pected </w:t>
      </w:r>
      <w:r>
        <w:rPr>
          <w:b w:val="0"/>
          <w:bCs/>
          <w:color w:val="454545" w:themeColor="text1"/>
          <w:sz w:val="24"/>
          <w:szCs w:val="24"/>
        </w:rPr>
        <w:t>the ESO to revisit the issue of rezoning alongside the development of any further change to the EC</w:t>
      </w:r>
      <w:r w:rsidR="00D56128">
        <w:rPr>
          <w:rStyle w:val="FootnoteReference"/>
          <w:b w:val="0"/>
          <w:bCs/>
          <w:color w:val="454545" w:themeColor="text1"/>
          <w:sz w:val="24"/>
          <w:szCs w:val="24"/>
        </w:rPr>
        <w:footnoteReference w:id="2"/>
      </w:r>
      <w:r>
        <w:rPr>
          <w:b w:val="0"/>
          <w:bCs/>
          <w:color w:val="454545" w:themeColor="text1"/>
          <w:sz w:val="24"/>
          <w:szCs w:val="24"/>
        </w:rPr>
        <w:t xml:space="preserve">. </w:t>
      </w:r>
      <w:commentRangeStart w:id="16"/>
      <w:commentRangeStart w:id="17"/>
      <w:r>
        <w:rPr>
          <w:b w:val="0"/>
          <w:bCs/>
          <w:color w:val="454545" w:themeColor="text1"/>
          <w:sz w:val="24"/>
          <w:szCs w:val="24"/>
        </w:rPr>
        <w:t>ESO current plan is to only raise rezoning Modifications</w:t>
      </w:r>
      <w:r w:rsidR="00811736" w:rsidRPr="00811736">
        <w:rPr>
          <w:b w:val="0"/>
          <w:bCs/>
          <w:color w:val="454545" w:themeColor="text1"/>
          <w:sz w:val="24"/>
          <w:szCs w:val="24"/>
        </w:rPr>
        <w:t xml:space="preserve"> once clarity reached on the CMP315 and CMP375 solutions.</w:t>
      </w:r>
      <w:commentRangeEnd w:id="16"/>
      <w:r w:rsidR="003F1509">
        <w:rPr>
          <w:rStyle w:val="CommentReference"/>
          <w:rFonts w:ascii="Arial" w:eastAsia="Times New Roman" w:hAnsi="Arial" w:cs="Times New Roman"/>
          <w:b w:val="0"/>
          <w:color w:val="auto"/>
          <w:lang w:eastAsia="en-GB"/>
        </w:rPr>
        <w:commentReference w:id="16"/>
      </w:r>
      <w:commentRangeEnd w:id="17"/>
      <w:r w:rsidR="00822E67">
        <w:rPr>
          <w:rStyle w:val="CommentReference"/>
          <w:rFonts w:ascii="Arial" w:eastAsia="Times New Roman" w:hAnsi="Arial" w:cs="Times New Roman"/>
          <w:b w:val="0"/>
          <w:color w:val="auto"/>
          <w:lang w:eastAsia="en-GB"/>
        </w:rPr>
        <w:commentReference w:id="17"/>
      </w:r>
    </w:p>
    <w:p w14:paraId="0B221CCE" w14:textId="77777777" w:rsidR="00DA6CDE" w:rsidRPr="00EA64E5" w:rsidRDefault="00DA6CDE" w:rsidP="00DA6CDE">
      <w:pPr>
        <w:pStyle w:val="Style11"/>
        <w:jc w:val="both"/>
        <w:rPr>
          <w:rFonts w:ascii="Arial" w:hAnsi="Arial" w:cs="Arial"/>
          <w:bCs/>
          <w:color w:val="auto"/>
          <w:sz w:val="24"/>
          <w:szCs w:val="24"/>
          <w:bdr w:val="none" w:sz="0" w:space="0" w:color="auto" w:frame="1"/>
        </w:rPr>
      </w:pPr>
      <w:r>
        <w:rPr>
          <w:rFonts w:ascii="Arial" w:hAnsi="Arial" w:cs="Arial"/>
          <w:bCs/>
          <w:color w:val="auto"/>
          <w:sz w:val="24"/>
          <w:szCs w:val="24"/>
          <w:bdr w:val="none" w:sz="0" w:space="0" w:color="auto" w:frame="1"/>
        </w:rPr>
        <w:t>EBR</w:t>
      </w:r>
    </w:p>
    <w:p w14:paraId="77705F45" w14:textId="77777777" w:rsidR="00832629" w:rsidRDefault="00DA6CDE" w:rsidP="00DA6CDE">
      <w:pPr>
        <w:spacing w:after="160"/>
        <w:rPr>
          <w:rStyle w:val="normaltextrun"/>
          <w:rFonts w:ascii="Arial" w:hAnsi="Arial" w:cs="Arial"/>
          <w:color w:val="000000"/>
          <w:szCs w:val="24"/>
          <w:bdr w:val="none" w:sz="0" w:space="0" w:color="auto" w:frame="1"/>
        </w:rPr>
      </w:pPr>
      <w:r w:rsidRPr="00EE7AE4">
        <w:rPr>
          <w:rStyle w:val="normaltextrun"/>
          <w:rFonts w:ascii="Arial" w:hAnsi="Arial" w:cs="Arial"/>
          <w:color w:val="000000"/>
          <w:szCs w:val="24"/>
          <w:bdr w:val="none" w:sz="0" w:space="0" w:color="auto" w:frame="1"/>
        </w:rPr>
        <w:t>This modification has no interactions with EBR Article 18 Terms and Conditions</w:t>
      </w:r>
      <w:r w:rsidR="00832629">
        <w:rPr>
          <w:rStyle w:val="normaltextrun"/>
          <w:rFonts w:ascii="Arial" w:hAnsi="Arial" w:cs="Arial"/>
          <w:color w:val="000000"/>
          <w:szCs w:val="24"/>
          <w:bdr w:val="none" w:sz="0" w:space="0" w:color="auto" w:frame="1"/>
        </w:rPr>
        <w:t>.</w:t>
      </w:r>
    </w:p>
    <w:p w14:paraId="062FEDF5" w14:textId="77777777" w:rsidR="00832629" w:rsidRDefault="00832629" w:rsidP="00DA6CDE">
      <w:pPr>
        <w:spacing w:after="160"/>
        <w:rPr>
          <w:rStyle w:val="normaltextrun"/>
          <w:rFonts w:ascii="Arial" w:hAnsi="Arial" w:cs="Arial"/>
          <w:color w:val="000000"/>
          <w:szCs w:val="24"/>
          <w:bdr w:val="none" w:sz="0" w:space="0" w:color="auto" w:frame="1"/>
        </w:rPr>
      </w:pPr>
    </w:p>
    <w:p w14:paraId="77C88619" w14:textId="77777777" w:rsidR="00832629" w:rsidRDefault="00832629" w:rsidP="00832629">
      <w:pPr>
        <w:spacing w:after="160"/>
        <w:rPr>
          <w:rStyle w:val="normaltextrun"/>
          <w:rFonts w:ascii="Arial" w:hAnsi="Arial" w:cs="Arial"/>
          <w:color w:val="000000"/>
          <w:szCs w:val="24"/>
          <w:bdr w:val="none" w:sz="0" w:space="0" w:color="auto" w:frame="1"/>
        </w:rPr>
      </w:pPr>
    </w:p>
    <w:p w14:paraId="62CD72D4" w14:textId="77777777" w:rsidR="00832629" w:rsidRPr="009632C7" w:rsidRDefault="00832629" w:rsidP="00832629">
      <w:pPr>
        <w:spacing w:after="160"/>
        <w:rPr>
          <w:rStyle w:val="normaltextrun"/>
          <w:rFonts w:ascii="Arial" w:hAnsi="Arial" w:cs="Arial"/>
          <w:b/>
          <w:bCs/>
          <w:color w:val="000000"/>
          <w:szCs w:val="24"/>
          <w:bdr w:val="none" w:sz="0" w:space="0" w:color="auto" w:frame="1"/>
        </w:rPr>
      </w:pPr>
      <w:r w:rsidRPr="009632C7">
        <w:rPr>
          <w:rStyle w:val="normaltextrun"/>
          <w:rFonts w:ascii="Arial" w:hAnsi="Arial" w:cs="Arial"/>
          <w:b/>
          <w:bCs/>
          <w:color w:val="000000"/>
          <w:szCs w:val="24"/>
          <w:bdr w:val="none" w:sz="0" w:space="0" w:color="auto" w:frame="1"/>
        </w:rPr>
        <w:t>Terms of Reference</w:t>
      </w:r>
    </w:p>
    <w:tbl>
      <w:tblPr>
        <w:tblW w:w="5000" w:type="pct"/>
        <w:tblCellMar>
          <w:left w:w="0" w:type="dxa"/>
          <w:right w:w="0" w:type="dxa"/>
        </w:tblCellMar>
        <w:tblLook w:val="04A0" w:firstRow="1" w:lastRow="0" w:firstColumn="1" w:lastColumn="0" w:noHBand="0" w:noVBand="1"/>
      </w:tblPr>
      <w:tblGrid>
        <w:gridCol w:w="4743"/>
        <w:gridCol w:w="4743"/>
      </w:tblGrid>
      <w:tr w:rsidR="00832629" w:rsidRPr="00B543B1" w14:paraId="2311FEEC" w14:textId="77777777" w:rsidTr="009632C7">
        <w:trPr>
          <w:trHeight w:val="477"/>
        </w:trPr>
        <w:tc>
          <w:tcPr>
            <w:tcW w:w="2500" w:type="pct"/>
            <w:tcBorders>
              <w:top w:val="single" w:sz="4" w:space="0" w:color="FFC000"/>
              <w:left w:val="single" w:sz="4" w:space="0" w:color="FFC000"/>
              <w:bottom w:val="single" w:sz="4" w:space="0" w:color="FFC000"/>
              <w:right w:val="single" w:sz="4" w:space="0" w:color="FFC000"/>
            </w:tcBorders>
            <w:shd w:val="clear" w:color="auto" w:fill="F26522" w:themeFill="accent1"/>
            <w:tcMar>
              <w:top w:w="15" w:type="dxa"/>
              <w:left w:w="79" w:type="dxa"/>
              <w:bottom w:w="0" w:type="dxa"/>
              <w:right w:w="79" w:type="dxa"/>
            </w:tcMar>
            <w:hideMark/>
          </w:tcPr>
          <w:p w14:paraId="7EBB11B1" w14:textId="77777777" w:rsidR="00832629" w:rsidRPr="00157C5D" w:rsidRDefault="00832629" w:rsidP="009632C7">
            <w:pPr>
              <w:spacing w:before="120" w:after="120" w:line="300" w:lineRule="exact"/>
              <w:jc w:val="both"/>
              <w:rPr>
                <w:rFonts w:ascii="Arial" w:eastAsia="Times New Roman" w:hAnsi="Arial" w:cs="Arial"/>
                <w:szCs w:val="24"/>
                <w:lang w:eastAsia="en-GB"/>
              </w:rPr>
            </w:pPr>
            <w:r w:rsidRPr="00157C5D">
              <w:rPr>
                <w:rFonts w:ascii="Arial" w:eastAsia="Times New Roman" w:hAnsi="Arial" w:cs="Arial"/>
                <w:color w:val="FFFFFF"/>
                <w:kern w:val="24"/>
                <w:szCs w:val="24"/>
                <w:lang w:val="en-NZ" w:eastAsia="en-GB"/>
              </w:rPr>
              <w:t>Workgroup Term</w:t>
            </w:r>
            <w:r>
              <w:rPr>
                <w:rFonts w:ascii="Arial" w:eastAsia="Times New Roman" w:hAnsi="Arial" w:cs="Arial"/>
                <w:color w:val="FFFFFF"/>
                <w:kern w:val="24"/>
                <w:szCs w:val="24"/>
                <w:lang w:val="en-NZ" w:eastAsia="en-GB"/>
              </w:rPr>
              <w:t>s</w:t>
            </w:r>
            <w:r w:rsidRPr="00157C5D">
              <w:rPr>
                <w:rFonts w:ascii="Arial" w:eastAsia="Times New Roman" w:hAnsi="Arial" w:cs="Arial"/>
                <w:color w:val="FFFFFF"/>
                <w:kern w:val="24"/>
                <w:szCs w:val="24"/>
                <w:lang w:val="en-NZ" w:eastAsia="en-GB"/>
              </w:rPr>
              <w:t xml:space="preserve"> of Reference</w:t>
            </w:r>
          </w:p>
        </w:tc>
        <w:tc>
          <w:tcPr>
            <w:tcW w:w="2500" w:type="pct"/>
            <w:tcBorders>
              <w:top w:val="single" w:sz="4" w:space="0" w:color="FFC000"/>
              <w:left w:val="single" w:sz="4" w:space="0" w:color="FFC000"/>
              <w:bottom w:val="single" w:sz="4" w:space="0" w:color="FFC000"/>
              <w:right w:val="single" w:sz="4" w:space="0" w:color="FFC000"/>
            </w:tcBorders>
            <w:shd w:val="clear" w:color="auto" w:fill="F26522" w:themeFill="accent1"/>
          </w:tcPr>
          <w:p w14:paraId="69A2BBF8" w14:textId="77777777" w:rsidR="00832629" w:rsidRPr="00157C5D" w:rsidRDefault="00832629" w:rsidP="009632C7">
            <w:pPr>
              <w:spacing w:before="120" w:after="120" w:line="300" w:lineRule="exact"/>
              <w:jc w:val="both"/>
              <w:rPr>
                <w:rFonts w:ascii="Arial" w:eastAsia="Times New Roman" w:hAnsi="Arial" w:cs="Arial"/>
                <w:color w:val="FFFFFF"/>
                <w:kern w:val="24"/>
                <w:szCs w:val="24"/>
                <w:lang w:val="en-NZ" w:eastAsia="en-GB"/>
              </w:rPr>
            </w:pPr>
            <w:r w:rsidRPr="00157C5D">
              <w:rPr>
                <w:rFonts w:ascii="Arial" w:eastAsia="Times New Roman" w:hAnsi="Arial" w:cs="Arial"/>
                <w:color w:val="FFFFFF"/>
                <w:kern w:val="24"/>
                <w:szCs w:val="24"/>
                <w:lang w:val="en-NZ" w:eastAsia="en-GB"/>
              </w:rPr>
              <w:t>W</w:t>
            </w:r>
            <w:r w:rsidRPr="00157C5D">
              <w:rPr>
                <w:rFonts w:eastAsia="Times New Roman"/>
                <w:color w:val="FFFFFF"/>
                <w:kern w:val="24"/>
                <w:szCs w:val="24"/>
                <w:lang w:val="en-NZ" w:eastAsia="en-GB"/>
              </w:rPr>
              <w:t>orkgroup outcome</w:t>
            </w:r>
          </w:p>
        </w:tc>
      </w:tr>
      <w:tr w:rsidR="00832629" w:rsidRPr="00B543B1" w14:paraId="0A00D2B7" w14:textId="77777777" w:rsidTr="009632C7">
        <w:trPr>
          <w:trHeight w:val="379"/>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046D77CF" w14:textId="77777777" w:rsidR="00832629" w:rsidRPr="008300F9" w:rsidRDefault="00832629" w:rsidP="009632C7">
            <w:pPr>
              <w:spacing w:before="120" w:after="120" w:line="300" w:lineRule="exact"/>
              <w:jc w:val="both"/>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t>a) Consider EBR implications</w:t>
            </w:r>
          </w:p>
        </w:tc>
        <w:tc>
          <w:tcPr>
            <w:tcW w:w="2500" w:type="pct"/>
            <w:tcBorders>
              <w:top w:val="single" w:sz="4" w:space="0" w:color="FFC000"/>
              <w:left w:val="single" w:sz="4" w:space="0" w:color="FFC000"/>
              <w:bottom w:val="single" w:sz="4" w:space="0" w:color="FFC000"/>
              <w:right w:val="single" w:sz="4" w:space="0" w:color="FFC000"/>
            </w:tcBorders>
          </w:tcPr>
          <w:p w14:paraId="7699EC07" w14:textId="77777777" w:rsidR="00832629" w:rsidRPr="008300F9" w:rsidRDefault="00832629" w:rsidP="009632C7">
            <w:pPr>
              <w:spacing w:before="120" w:after="120" w:line="300" w:lineRule="exact"/>
              <w:jc w:val="both"/>
              <w:rPr>
                <w:rFonts w:ascii="Arial" w:eastAsia="Times New Roman" w:hAnsi="Arial" w:cs="Arial"/>
                <w:color w:val="000000"/>
                <w:kern w:val="24"/>
                <w:szCs w:val="24"/>
                <w:lang w:val="en-NZ" w:eastAsia="en-GB"/>
              </w:rPr>
            </w:pPr>
            <w:r>
              <w:rPr>
                <w:rFonts w:ascii="Arial" w:eastAsia="Times New Roman" w:hAnsi="Arial" w:cs="Arial"/>
                <w:color w:val="000000"/>
                <w:kern w:val="24"/>
                <w:szCs w:val="24"/>
                <w:lang w:val="en-NZ" w:eastAsia="en-GB"/>
              </w:rPr>
              <w:t>As stated in section above, there are no interactions.</w:t>
            </w:r>
          </w:p>
        </w:tc>
      </w:tr>
      <w:tr w:rsidR="00832629" w:rsidRPr="00B543B1" w14:paraId="6CACEFB5" w14:textId="77777777" w:rsidTr="009632C7">
        <w:trPr>
          <w:trHeight w:val="594"/>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5CA067DB" w14:textId="77777777" w:rsidR="00832629" w:rsidRPr="008300F9" w:rsidRDefault="00832629" w:rsidP="009632C7">
            <w:pPr>
              <w:spacing w:before="120" w:after="120" w:line="300" w:lineRule="exact"/>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t xml:space="preserve">b) Review of the principles of the current methodology </w:t>
            </w:r>
          </w:p>
        </w:tc>
        <w:tc>
          <w:tcPr>
            <w:tcW w:w="2500" w:type="pct"/>
            <w:tcBorders>
              <w:top w:val="single" w:sz="4" w:space="0" w:color="FFC000"/>
              <w:left w:val="single" w:sz="4" w:space="0" w:color="FFC000"/>
              <w:bottom w:val="single" w:sz="4" w:space="0" w:color="FFC000"/>
              <w:right w:val="single" w:sz="4" w:space="0" w:color="FFC000"/>
            </w:tcBorders>
          </w:tcPr>
          <w:p w14:paraId="10BD314D" w14:textId="77777777" w:rsidR="00832629" w:rsidRPr="00F704F4" w:rsidRDefault="00832629" w:rsidP="009632C7">
            <w:pPr>
              <w:rPr>
                <w:rFonts w:eastAsia="Times New Roman"/>
                <w:b/>
                <w:bCs/>
                <w:sz w:val="22"/>
              </w:rPr>
            </w:pPr>
            <w:r>
              <w:rPr>
                <w:rFonts w:ascii="Arial" w:eastAsia="Times New Roman" w:hAnsi="Arial" w:cs="Arial"/>
                <w:color w:val="000000"/>
                <w:kern w:val="24"/>
                <w:szCs w:val="24"/>
                <w:lang w:val="en-NZ" w:eastAsia="en-GB"/>
              </w:rPr>
              <w:t xml:space="preserve">Covered within </w:t>
            </w:r>
            <w:r w:rsidRPr="00F704F4">
              <w:rPr>
                <w:rFonts w:eastAsia="Times New Roman"/>
                <w:b/>
                <w:bCs/>
              </w:rPr>
              <w:t xml:space="preserve">Transport and Tariff Model Interpretation </w:t>
            </w:r>
            <w:r>
              <w:rPr>
                <w:rFonts w:eastAsia="Times New Roman"/>
                <w:b/>
                <w:bCs/>
              </w:rPr>
              <w:t>–</w:t>
            </w:r>
            <w:r w:rsidRPr="00F704F4">
              <w:rPr>
                <w:rFonts w:eastAsia="Times New Roman"/>
                <w:b/>
                <w:bCs/>
              </w:rPr>
              <w:t xml:space="preserve"> General</w:t>
            </w:r>
            <w:r>
              <w:rPr>
                <w:rFonts w:eastAsia="Times New Roman"/>
                <w:b/>
                <w:bCs/>
              </w:rPr>
              <w:t xml:space="preserve"> section</w:t>
            </w:r>
          </w:p>
          <w:p w14:paraId="45190A4C" w14:textId="77777777" w:rsidR="00832629" w:rsidRPr="008300F9" w:rsidRDefault="00832629" w:rsidP="009632C7">
            <w:pPr>
              <w:spacing w:before="120" w:after="120" w:line="300" w:lineRule="exact"/>
              <w:rPr>
                <w:rFonts w:ascii="Arial" w:eastAsia="Times New Roman" w:hAnsi="Arial" w:cs="Arial"/>
                <w:color w:val="000000"/>
                <w:kern w:val="24"/>
                <w:szCs w:val="24"/>
                <w:lang w:val="en-NZ" w:eastAsia="en-GB"/>
              </w:rPr>
            </w:pPr>
          </w:p>
        </w:tc>
      </w:tr>
      <w:tr w:rsidR="00832629" w:rsidRPr="00B543B1" w14:paraId="5F9B4CB7" w14:textId="77777777" w:rsidTr="009632C7">
        <w:trPr>
          <w:trHeight w:val="594"/>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4174D463" w14:textId="77777777" w:rsidR="00832629" w:rsidRPr="008300F9" w:rsidRDefault="00832629" w:rsidP="009632C7">
            <w:pPr>
              <w:spacing w:before="120" w:after="120" w:line="300" w:lineRule="exact"/>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t xml:space="preserve">c) </w:t>
            </w:r>
            <w:commentRangeStart w:id="18"/>
            <w:r w:rsidRPr="00157C5D">
              <w:rPr>
                <w:rFonts w:ascii="Arial" w:eastAsia="Times New Roman" w:hAnsi="Arial" w:cs="Arial"/>
                <w:color w:val="000000"/>
                <w:kern w:val="24"/>
                <w:szCs w:val="24"/>
                <w:lang w:val="en-NZ" w:eastAsia="en-GB"/>
              </w:rPr>
              <w:t xml:space="preserve">Consider the effect on both </w:t>
            </w:r>
            <w:proofErr w:type="spellStart"/>
            <w:r w:rsidRPr="00157C5D">
              <w:rPr>
                <w:rFonts w:ascii="Arial" w:eastAsia="Times New Roman" w:hAnsi="Arial" w:cs="Arial"/>
                <w:color w:val="000000"/>
                <w:kern w:val="24"/>
                <w:szCs w:val="24"/>
                <w:lang w:val="en-NZ" w:eastAsia="en-GB"/>
              </w:rPr>
              <w:t>TNUoS</w:t>
            </w:r>
            <w:proofErr w:type="spellEnd"/>
            <w:r w:rsidRPr="00157C5D">
              <w:rPr>
                <w:rFonts w:ascii="Arial" w:eastAsia="Times New Roman" w:hAnsi="Arial" w:cs="Arial"/>
                <w:color w:val="000000"/>
                <w:kern w:val="24"/>
                <w:szCs w:val="24"/>
                <w:lang w:val="en-NZ" w:eastAsia="en-GB"/>
              </w:rPr>
              <w:t xml:space="preserve"> demand charges and generation charges</w:t>
            </w:r>
            <w:commentRangeEnd w:id="18"/>
            <w:r>
              <w:rPr>
                <w:rStyle w:val="CommentReference"/>
                <w:rFonts w:ascii="Arial" w:eastAsia="Times New Roman" w:hAnsi="Arial" w:cs="Times New Roman"/>
                <w:lang w:eastAsia="en-GB"/>
              </w:rPr>
              <w:commentReference w:id="18"/>
            </w:r>
          </w:p>
        </w:tc>
        <w:tc>
          <w:tcPr>
            <w:tcW w:w="2500" w:type="pct"/>
            <w:tcBorders>
              <w:top w:val="single" w:sz="4" w:space="0" w:color="FFC000"/>
              <w:left w:val="single" w:sz="4" w:space="0" w:color="FFC000"/>
              <w:bottom w:val="single" w:sz="4" w:space="0" w:color="FFC000"/>
              <w:right w:val="single" w:sz="4" w:space="0" w:color="FFC000"/>
            </w:tcBorders>
          </w:tcPr>
          <w:p w14:paraId="3A04A784" w14:textId="77777777" w:rsidR="00832629" w:rsidRPr="008300F9" w:rsidRDefault="00832629" w:rsidP="009632C7">
            <w:pPr>
              <w:spacing w:before="120" w:after="120" w:line="300" w:lineRule="exact"/>
              <w:rPr>
                <w:rFonts w:ascii="Arial" w:eastAsia="Times New Roman" w:hAnsi="Arial" w:cs="Arial"/>
                <w:color w:val="000000"/>
                <w:kern w:val="24"/>
                <w:szCs w:val="24"/>
                <w:lang w:val="en-NZ" w:eastAsia="en-GB"/>
              </w:rPr>
            </w:pPr>
            <w:r>
              <w:rPr>
                <w:rFonts w:ascii="Arial" w:eastAsia="Times New Roman" w:hAnsi="Arial" w:cs="Arial"/>
                <w:color w:val="000000"/>
                <w:kern w:val="24"/>
                <w:szCs w:val="24"/>
                <w:lang w:val="en-NZ" w:eastAsia="en-GB"/>
              </w:rPr>
              <w:t>Covered within the tariff impact table (figure XX)</w:t>
            </w:r>
          </w:p>
        </w:tc>
      </w:tr>
      <w:tr w:rsidR="00832629" w:rsidRPr="00B543B1" w14:paraId="5439035C" w14:textId="77777777" w:rsidTr="009632C7">
        <w:trPr>
          <w:trHeight w:val="594"/>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63DAF98C" w14:textId="77777777" w:rsidR="00832629" w:rsidRPr="008300F9" w:rsidRDefault="00832629" w:rsidP="009632C7">
            <w:pPr>
              <w:spacing w:before="120" w:after="120" w:line="300" w:lineRule="exact"/>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t xml:space="preserve">d) Consider any interaction with demand </w:t>
            </w:r>
            <w:proofErr w:type="spellStart"/>
            <w:r w:rsidRPr="00157C5D">
              <w:rPr>
                <w:rFonts w:ascii="Arial" w:eastAsia="Times New Roman" w:hAnsi="Arial" w:cs="Arial"/>
                <w:color w:val="000000"/>
                <w:kern w:val="24"/>
                <w:szCs w:val="24"/>
                <w:lang w:val="en-NZ" w:eastAsia="en-GB"/>
              </w:rPr>
              <w:t>TNUoS</w:t>
            </w:r>
            <w:proofErr w:type="spellEnd"/>
            <w:r w:rsidRPr="00157C5D">
              <w:rPr>
                <w:rFonts w:ascii="Arial" w:eastAsia="Times New Roman" w:hAnsi="Arial" w:cs="Arial"/>
                <w:color w:val="000000"/>
                <w:kern w:val="24"/>
                <w:szCs w:val="24"/>
                <w:lang w:val="en-NZ" w:eastAsia="en-GB"/>
              </w:rPr>
              <w:t xml:space="preserve"> tariffs if floored at zero</w:t>
            </w:r>
          </w:p>
        </w:tc>
        <w:tc>
          <w:tcPr>
            <w:tcW w:w="2500" w:type="pct"/>
            <w:tcBorders>
              <w:top w:val="single" w:sz="4" w:space="0" w:color="FFC000"/>
              <w:left w:val="single" w:sz="4" w:space="0" w:color="FFC000"/>
              <w:bottom w:val="single" w:sz="4" w:space="0" w:color="FFC000"/>
              <w:right w:val="single" w:sz="4" w:space="0" w:color="FFC000"/>
            </w:tcBorders>
          </w:tcPr>
          <w:p w14:paraId="62A44D5E" w14:textId="77777777" w:rsidR="00832629" w:rsidRPr="008300F9" w:rsidRDefault="00832629" w:rsidP="009632C7">
            <w:pPr>
              <w:spacing w:before="120" w:after="120" w:line="300" w:lineRule="exact"/>
              <w:rPr>
                <w:rFonts w:ascii="Arial" w:eastAsia="Times New Roman" w:hAnsi="Arial" w:cs="Arial"/>
                <w:color w:val="000000"/>
                <w:kern w:val="24"/>
                <w:szCs w:val="24"/>
                <w:lang w:val="en-NZ" w:eastAsia="en-GB"/>
              </w:rPr>
            </w:pPr>
          </w:p>
        </w:tc>
      </w:tr>
      <w:tr w:rsidR="00832629" w:rsidRPr="00B543B1" w14:paraId="5EC4B7EA" w14:textId="77777777" w:rsidTr="009632C7">
        <w:trPr>
          <w:trHeight w:val="449"/>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2A42D610" w14:textId="77777777" w:rsidR="00832629" w:rsidRPr="008300F9" w:rsidRDefault="00832629" w:rsidP="009632C7">
            <w:pPr>
              <w:spacing w:before="120" w:after="120" w:line="300" w:lineRule="exact"/>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t>e) Consider in terms of aligning with Recital 63 of EU Renewable Energy Directive (2009/28/EC)</w:t>
            </w:r>
          </w:p>
        </w:tc>
        <w:tc>
          <w:tcPr>
            <w:tcW w:w="2500" w:type="pct"/>
            <w:tcBorders>
              <w:top w:val="single" w:sz="4" w:space="0" w:color="FFC000"/>
              <w:left w:val="single" w:sz="4" w:space="0" w:color="FFC000"/>
              <w:bottom w:val="single" w:sz="4" w:space="0" w:color="FFC000"/>
              <w:right w:val="single" w:sz="4" w:space="0" w:color="FFC000"/>
            </w:tcBorders>
          </w:tcPr>
          <w:p w14:paraId="611ADE08" w14:textId="77777777" w:rsidR="00832629" w:rsidRPr="008300F9" w:rsidRDefault="00832629" w:rsidP="009632C7">
            <w:pPr>
              <w:spacing w:before="120" w:after="120" w:line="300" w:lineRule="exact"/>
              <w:rPr>
                <w:rFonts w:ascii="Arial" w:eastAsia="Times New Roman" w:hAnsi="Arial" w:cs="Arial"/>
                <w:color w:val="000000"/>
                <w:kern w:val="24"/>
                <w:szCs w:val="24"/>
                <w:lang w:val="en-NZ" w:eastAsia="en-GB"/>
              </w:rPr>
            </w:pPr>
          </w:p>
        </w:tc>
      </w:tr>
      <w:tr w:rsidR="00832629" w:rsidRPr="00B543B1" w14:paraId="06A88F53" w14:textId="77777777" w:rsidTr="009632C7">
        <w:trPr>
          <w:trHeight w:val="594"/>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3BD07223" w14:textId="77777777" w:rsidR="00832629" w:rsidRPr="008300F9" w:rsidRDefault="00832629" w:rsidP="009632C7">
            <w:pPr>
              <w:spacing w:before="120" w:after="120" w:line="300" w:lineRule="exact"/>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t>f) Consider the distributional effect on Consumer tariffs</w:t>
            </w:r>
          </w:p>
        </w:tc>
        <w:tc>
          <w:tcPr>
            <w:tcW w:w="2500" w:type="pct"/>
            <w:tcBorders>
              <w:top w:val="single" w:sz="4" w:space="0" w:color="FFC000"/>
              <w:left w:val="single" w:sz="4" w:space="0" w:color="FFC000"/>
              <w:bottom w:val="single" w:sz="4" w:space="0" w:color="FFC000"/>
              <w:right w:val="single" w:sz="4" w:space="0" w:color="FFC000"/>
            </w:tcBorders>
          </w:tcPr>
          <w:p w14:paraId="46B7724B" w14:textId="77777777" w:rsidR="00832629" w:rsidRPr="008300F9" w:rsidRDefault="00832629" w:rsidP="009632C7">
            <w:pPr>
              <w:spacing w:before="120" w:after="120" w:line="300" w:lineRule="exact"/>
              <w:rPr>
                <w:rFonts w:ascii="Arial" w:eastAsia="Times New Roman" w:hAnsi="Arial" w:cs="Arial"/>
                <w:color w:val="000000"/>
                <w:kern w:val="24"/>
                <w:szCs w:val="24"/>
                <w:lang w:val="en-NZ" w:eastAsia="en-GB"/>
              </w:rPr>
            </w:pPr>
          </w:p>
        </w:tc>
      </w:tr>
      <w:tr w:rsidR="00832629" w:rsidRPr="00B543B1" w14:paraId="7C16778D" w14:textId="77777777" w:rsidTr="009632C7">
        <w:trPr>
          <w:trHeight w:val="577"/>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0B8F2218" w14:textId="77777777" w:rsidR="00832629" w:rsidRPr="00157C5D" w:rsidRDefault="00832629" w:rsidP="009632C7">
            <w:pPr>
              <w:spacing w:before="120" w:after="120" w:line="300" w:lineRule="exact"/>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t xml:space="preserve">g) </w:t>
            </w:r>
            <w:commentRangeStart w:id="20"/>
            <w:r w:rsidRPr="00157C5D">
              <w:rPr>
                <w:rFonts w:ascii="Arial" w:eastAsia="Times New Roman" w:hAnsi="Arial" w:cs="Arial"/>
                <w:color w:val="000000"/>
                <w:kern w:val="24"/>
                <w:szCs w:val="24"/>
                <w:lang w:val="en-NZ" w:eastAsia="en-GB"/>
              </w:rPr>
              <w:t>Implementation timeframes to be considered ahead of the TO RIIO price controls in 2021</w:t>
            </w:r>
            <w:commentRangeEnd w:id="20"/>
            <w:r>
              <w:rPr>
                <w:rStyle w:val="CommentReference"/>
                <w:rFonts w:ascii="Arial" w:eastAsia="Times New Roman" w:hAnsi="Arial" w:cs="Times New Roman"/>
                <w:lang w:eastAsia="en-GB"/>
              </w:rPr>
              <w:commentReference w:id="20"/>
            </w:r>
          </w:p>
        </w:tc>
        <w:tc>
          <w:tcPr>
            <w:tcW w:w="2500" w:type="pct"/>
            <w:tcBorders>
              <w:top w:val="single" w:sz="4" w:space="0" w:color="FFC000"/>
              <w:left w:val="single" w:sz="4" w:space="0" w:color="FFC000"/>
              <w:bottom w:val="single" w:sz="4" w:space="0" w:color="FFC000"/>
              <w:right w:val="single" w:sz="4" w:space="0" w:color="FFC000"/>
            </w:tcBorders>
          </w:tcPr>
          <w:p w14:paraId="0D1BBC60" w14:textId="77777777" w:rsidR="00832629" w:rsidRPr="00157C5D" w:rsidRDefault="00832629" w:rsidP="009632C7">
            <w:pPr>
              <w:spacing w:before="120" w:after="120" w:line="300" w:lineRule="exact"/>
              <w:rPr>
                <w:rFonts w:ascii="Arial" w:eastAsia="Times New Roman" w:hAnsi="Arial" w:cs="Arial"/>
                <w:color w:val="000000"/>
                <w:kern w:val="24"/>
                <w:szCs w:val="24"/>
                <w:lang w:val="en-NZ" w:eastAsia="en-GB"/>
              </w:rPr>
            </w:pPr>
          </w:p>
        </w:tc>
      </w:tr>
      <w:tr w:rsidR="00832629" w:rsidRPr="00B543B1" w14:paraId="1A814F7E" w14:textId="77777777" w:rsidTr="009632C7">
        <w:trPr>
          <w:trHeight w:val="601"/>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04F563C6" w14:textId="77777777" w:rsidR="00832629" w:rsidRPr="00157C5D" w:rsidRDefault="00832629" w:rsidP="009632C7">
            <w:pPr>
              <w:spacing w:before="120" w:after="120" w:line="300" w:lineRule="exact"/>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t xml:space="preserve">h) Consider interactions with the Transmission license and any </w:t>
            </w:r>
            <w:proofErr w:type="gramStart"/>
            <w:r w:rsidRPr="00157C5D">
              <w:rPr>
                <w:rFonts w:ascii="Arial" w:eastAsia="Times New Roman" w:hAnsi="Arial" w:cs="Arial"/>
                <w:color w:val="000000"/>
                <w:kern w:val="24"/>
                <w:szCs w:val="24"/>
                <w:lang w:val="en-NZ" w:eastAsia="en-GB"/>
              </w:rPr>
              <w:t>cross code</w:t>
            </w:r>
            <w:proofErr w:type="gramEnd"/>
            <w:r w:rsidRPr="00157C5D">
              <w:rPr>
                <w:rFonts w:ascii="Arial" w:eastAsia="Times New Roman" w:hAnsi="Arial" w:cs="Arial"/>
                <w:color w:val="000000"/>
                <w:kern w:val="24"/>
                <w:szCs w:val="24"/>
                <w:lang w:val="en-NZ" w:eastAsia="en-GB"/>
              </w:rPr>
              <w:t xml:space="preserve"> impacts especially STC</w:t>
            </w:r>
          </w:p>
        </w:tc>
        <w:tc>
          <w:tcPr>
            <w:tcW w:w="2500" w:type="pct"/>
            <w:tcBorders>
              <w:top w:val="single" w:sz="4" w:space="0" w:color="FFC000"/>
              <w:left w:val="single" w:sz="4" w:space="0" w:color="FFC000"/>
              <w:bottom w:val="single" w:sz="4" w:space="0" w:color="FFC000"/>
              <w:right w:val="single" w:sz="4" w:space="0" w:color="FFC000"/>
            </w:tcBorders>
          </w:tcPr>
          <w:p w14:paraId="550146AB" w14:textId="77777777" w:rsidR="00832629" w:rsidRDefault="00832629" w:rsidP="009632C7">
            <w:pPr>
              <w:spacing w:before="120" w:after="120" w:line="300" w:lineRule="exact"/>
              <w:rPr>
                <w:rFonts w:ascii="Arial" w:eastAsia="Times New Roman" w:hAnsi="Arial" w:cs="Arial"/>
                <w:color w:val="000000"/>
                <w:kern w:val="24"/>
                <w:szCs w:val="24"/>
                <w:lang w:val="en-NZ" w:eastAsia="en-GB"/>
              </w:rPr>
            </w:pPr>
            <w:r>
              <w:rPr>
                <w:rFonts w:ascii="Arial" w:eastAsia="Times New Roman" w:hAnsi="Arial" w:cs="Arial"/>
                <w:color w:val="000000"/>
                <w:kern w:val="24"/>
                <w:szCs w:val="24"/>
                <w:lang w:val="en-NZ" w:eastAsia="en-GB"/>
              </w:rPr>
              <w:t xml:space="preserve">Cross code impacts are covered in section above. </w:t>
            </w:r>
          </w:p>
          <w:p w14:paraId="2D01009D" w14:textId="77777777" w:rsidR="00832629" w:rsidRPr="00157C5D" w:rsidRDefault="00832629" w:rsidP="009632C7">
            <w:pPr>
              <w:spacing w:before="120" w:after="120" w:line="300" w:lineRule="exact"/>
              <w:rPr>
                <w:rFonts w:ascii="Arial" w:eastAsia="Times New Roman" w:hAnsi="Arial" w:cs="Arial"/>
                <w:color w:val="000000"/>
                <w:kern w:val="24"/>
                <w:szCs w:val="24"/>
                <w:lang w:val="en-NZ" w:eastAsia="en-GB"/>
              </w:rPr>
            </w:pPr>
            <w:r>
              <w:rPr>
                <w:rFonts w:ascii="Arial" w:eastAsia="Times New Roman" w:hAnsi="Arial" w:cs="Arial"/>
                <w:color w:val="000000"/>
                <w:kern w:val="24"/>
                <w:szCs w:val="24"/>
                <w:lang w:val="en-NZ" w:eastAsia="en-GB"/>
              </w:rPr>
              <w:t xml:space="preserve">Transmission license interactions - </w:t>
            </w:r>
          </w:p>
        </w:tc>
      </w:tr>
      <w:tr w:rsidR="00832629" w:rsidRPr="00B543B1" w14:paraId="49DA7102" w14:textId="77777777" w:rsidTr="009632C7">
        <w:trPr>
          <w:trHeight w:val="275"/>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6DD3610C" w14:textId="77777777" w:rsidR="00832629" w:rsidRPr="00157C5D" w:rsidRDefault="00832629" w:rsidP="009632C7">
            <w:pPr>
              <w:spacing w:before="120" w:after="120" w:line="300" w:lineRule="exact"/>
              <w:rPr>
                <w:rFonts w:ascii="Arial" w:eastAsia="Times New Roman" w:hAnsi="Arial" w:cs="Arial"/>
                <w:szCs w:val="24"/>
                <w:lang w:eastAsia="en-GB"/>
              </w:rPr>
            </w:pPr>
            <w:proofErr w:type="spellStart"/>
            <w:r w:rsidRPr="00157C5D">
              <w:rPr>
                <w:rFonts w:ascii="Arial" w:eastAsia="Times New Roman" w:hAnsi="Arial" w:cs="Arial"/>
                <w:color w:val="000000"/>
                <w:kern w:val="24"/>
                <w:szCs w:val="24"/>
                <w:lang w:val="en-NZ" w:eastAsia="en-GB"/>
              </w:rPr>
              <w:t>i</w:t>
            </w:r>
            <w:proofErr w:type="spellEnd"/>
            <w:r w:rsidRPr="00157C5D">
              <w:rPr>
                <w:rFonts w:ascii="Arial" w:eastAsia="Times New Roman" w:hAnsi="Arial" w:cs="Arial"/>
                <w:color w:val="000000"/>
                <w:kern w:val="24"/>
                <w:szCs w:val="24"/>
                <w:lang w:val="en-NZ" w:eastAsia="en-GB"/>
              </w:rPr>
              <w:t>) Be mindful of, and consider, the</w:t>
            </w:r>
            <w:commentRangeStart w:id="21"/>
            <w:r w:rsidRPr="00157C5D">
              <w:rPr>
                <w:rFonts w:ascii="Arial" w:eastAsia="Times New Roman" w:hAnsi="Arial" w:cs="Arial"/>
                <w:color w:val="000000"/>
                <w:kern w:val="24"/>
                <w:szCs w:val="24"/>
                <w:lang w:val="en-NZ" w:eastAsia="en-GB"/>
              </w:rPr>
              <w:t xml:space="preserve"> SCR</w:t>
            </w:r>
            <w:commentRangeEnd w:id="21"/>
            <w:r>
              <w:rPr>
                <w:rStyle w:val="CommentReference"/>
                <w:rFonts w:ascii="Arial" w:eastAsia="Times New Roman" w:hAnsi="Arial" w:cs="Times New Roman"/>
                <w:lang w:eastAsia="en-GB"/>
              </w:rPr>
              <w:commentReference w:id="21"/>
            </w:r>
          </w:p>
        </w:tc>
        <w:tc>
          <w:tcPr>
            <w:tcW w:w="2500" w:type="pct"/>
            <w:tcBorders>
              <w:top w:val="single" w:sz="4" w:space="0" w:color="FFC000"/>
              <w:left w:val="single" w:sz="4" w:space="0" w:color="FFC000"/>
              <w:bottom w:val="single" w:sz="4" w:space="0" w:color="FFC000"/>
              <w:right w:val="single" w:sz="4" w:space="0" w:color="FFC000"/>
            </w:tcBorders>
          </w:tcPr>
          <w:p w14:paraId="613F061D" w14:textId="77777777" w:rsidR="00832629" w:rsidRPr="00157C5D" w:rsidRDefault="00832629" w:rsidP="009632C7">
            <w:pPr>
              <w:spacing w:before="120" w:after="120" w:line="300" w:lineRule="exact"/>
              <w:rPr>
                <w:rFonts w:ascii="Arial" w:eastAsia="Times New Roman" w:hAnsi="Arial" w:cs="Arial"/>
                <w:color w:val="000000"/>
                <w:kern w:val="24"/>
                <w:szCs w:val="24"/>
                <w:lang w:val="en-NZ" w:eastAsia="en-GB"/>
              </w:rPr>
            </w:pPr>
          </w:p>
        </w:tc>
      </w:tr>
      <w:tr w:rsidR="00832629" w:rsidRPr="00B543B1" w14:paraId="2E09AA7E" w14:textId="77777777" w:rsidTr="009632C7">
        <w:trPr>
          <w:trHeight w:val="594"/>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5C2E37D6" w14:textId="77777777" w:rsidR="00832629" w:rsidRPr="00157C5D" w:rsidRDefault="00832629" w:rsidP="009632C7">
            <w:pPr>
              <w:spacing w:before="120" w:after="120" w:line="300" w:lineRule="exact"/>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lastRenderedPageBreak/>
              <w:t>j) Clarify need, as soon as possible, for any external analysis</w:t>
            </w:r>
          </w:p>
        </w:tc>
        <w:tc>
          <w:tcPr>
            <w:tcW w:w="2500" w:type="pct"/>
            <w:tcBorders>
              <w:top w:val="single" w:sz="4" w:space="0" w:color="FFC000"/>
              <w:left w:val="single" w:sz="4" w:space="0" w:color="FFC000"/>
              <w:bottom w:val="single" w:sz="4" w:space="0" w:color="FFC000"/>
              <w:right w:val="single" w:sz="4" w:space="0" w:color="FFC000"/>
            </w:tcBorders>
          </w:tcPr>
          <w:p w14:paraId="7420EBF9" w14:textId="77777777" w:rsidR="00832629" w:rsidRPr="00157C5D" w:rsidRDefault="00832629" w:rsidP="009632C7">
            <w:pPr>
              <w:spacing w:before="120" w:after="120" w:line="300" w:lineRule="exact"/>
              <w:rPr>
                <w:rFonts w:ascii="Arial" w:eastAsia="Times New Roman" w:hAnsi="Arial" w:cs="Arial"/>
                <w:color w:val="000000"/>
                <w:kern w:val="24"/>
                <w:szCs w:val="24"/>
                <w:lang w:val="en-NZ" w:eastAsia="en-GB"/>
              </w:rPr>
            </w:pPr>
            <w:r>
              <w:rPr>
                <w:rFonts w:ascii="Arial" w:eastAsia="Times New Roman" w:hAnsi="Arial" w:cs="Arial"/>
                <w:color w:val="000000"/>
                <w:kern w:val="24"/>
                <w:szCs w:val="24"/>
                <w:lang w:val="en-NZ" w:eastAsia="en-GB"/>
              </w:rPr>
              <w:t>Covered in Lane and Clark (LCP) analysis section</w:t>
            </w:r>
          </w:p>
        </w:tc>
      </w:tr>
      <w:tr w:rsidR="00832629" w:rsidRPr="00B543B1" w14:paraId="7ADFE7B0" w14:textId="77777777" w:rsidTr="009632C7">
        <w:trPr>
          <w:trHeight w:val="379"/>
        </w:trPr>
        <w:tc>
          <w:tcPr>
            <w:tcW w:w="2500" w:type="pct"/>
            <w:tcBorders>
              <w:top w:val="single" w:sz="4" w:space="0" w:color="FFC000"/>
              <w:left w:val="single" w:sz="4" w:space="0" w:color="FFC000"/>
              <w:bottom w:val="single" w:sz="4" w:space="0" w:color="FFC000"/>
              <w:right w:val="single" w:sz="4" w:space="0" w:color="FFC000"/>
            </w:tcBorders>
            <w:shd w:val="clear" w:color="auto" w:fill="auto"/>
            <w:tcMar>
              <w:top w:w="15" w:type="dxa"/>
              <w:left w:w="79" w:type="dxa"/>
              <w:bottom w:w="0" w:type="dxa"/>
              <w:right w:w="79" w:type="dxa"/>
            </w:tcMar>
            <w:hideMark/>
          </w:tcPr>
          <w:p w14:paraId="43DE6124" w14:textId="77777777" w:rsidR="00832629" w:rsidRPr="00157C5D" w:rsidRDefault="00832629" w:rsidP="009632C7">
            <w:pPr>
              <w:spacing w:before="120" w:after="120" w:line="300" w:lineRule="exact"/>
              <w:rPr>
                <w:rFonts w:ascii="Arial" w:eastAsia="Times New Roman" w:hAnsi="Arial" w:cs="Arial"/>
                <w:szCs w:val="24"/>
                <w:lang w:eastAsia="en-GB"/>
              </w:rPr>
            </w:pPr>
            <w:r w:rsidRPr="00157C5D">
              <w:rPr>
                <w:rFonts w:ascii="Arial" w:eastAsia="Times New Roman" w:hAnsi="Arial" w:cs="Arial"/>
                <w:color w:val="000000"/>
                <w:kern w:val="24"/>
                <w:szCs w:val="24"/>
                <w:lang w:val="en-NZ" w:eastAsia="en-GB"/>
              </w:rPr>
              <w:t>k) Consider interactions with CMP375</w:t>
            </w:r>
          </w:p>
        </w:tc>
        <w:tc>
          <w:tcPr>
            <w:tcW w:w="2500" w:type="pct"/>
            <w:tcBorders>
              <w:top w:val="single" w:sz="4" w:space="0" w:color="FFC000"/>
              <w:left w:val="single" w:sz="4" w:space="0" w:color="FFC000"/>
              <w:bottom w:val="single" w:sz="4" w:space="0" w:color="FFC000"/>
              <w:right w:val="single" w:sz="4" w:space="0" w:color="FFC000"/>
            </w:tcBorders>
          </w:tcPr>
          <w:p w14:paraId="454172DA" w14:textId="77777777" w:rsidR="00832629" w:rsidRPr="00157C5D" w:rsidRDefault="00832629" w:rsidP="009632C7">
            <w:pPr>
              <w:spacing w:before="120" w:after="120" w:line="300" w:lineRule="exact"/>
              <w:rPr>
                <w:rFonts w:ascii="Arial" w:eastAsia="Times New Roman" w:hAnsi="Arial" w:cs="Arial"/>
                <w:color w:val="000000"/>
                <w:kern w:val="24"/>
                <w:szCs w:val="24"/>
                <w:lang w:val="en-NZ" w:eastAsia="en-GB"/>
              </w:rPr>
            </w:pPr>
            <w:r>
              <w:rPr>
                <w:rFonts w:ascii="Arial" w:eastAsia="Times New Roman" w:hAnsi="Arial" w:cs="Arial"/>
                <w:color w:val="000000"/>
                <w:kern w:val="24"/>
                <w:szCs w:val="24"/>
                <w:lang w:val="en-NZ" w:eastAsia="en-GB"/>
              </w:rPr>
              <w:t>This is covered throughout the Workgroup Report</w:t>
            </w:r>
          </w:p>
        </w:tc>
      </w:tr>
    </w:tbl>
    <w:p w14:paraId="7AC84A9D" w14:textId="77777777" w:rsidR="00832629" w:rsidRDefault="00832629" w:rsidP="00832629">
      <w:pPr>
        <w:spacing w:after="160"/>
        <w:rPr>
          <w:rFonts w:asciiTheme="majorHAnsi" w:eastAsiaTheme="majorEastAsia" w:hAnsiTheme="majorHAnsi" w:cstheme="majorBidi"/>
          <w:b/>
          <w:color w:val="FFFFFF" w:themeColor="background1"/>
          <w:sz w:val="28"/>
          <w:szCs w:val="32"/>
        </w:rPr>
      </w:pPr>
      <w:r>
        <w:br w:type="page"/>
      </w:r>
    </w:p>
    <w:p w14:paraId="5B6449A5" w14:textId="2D03CF2E" w:rsidR="00FC7012" w:rsidRDefault="00FC7012" w:rsidP="00DA6CDE">
      <w:pPr>
        <w:spacing w:after="160"/>
        <w:rPr>
          <w:rFonts w:asciiTheme="majorHAnsi" w:eastAsiaTheme="majorEastAsia" w:hAnsiTheme="majorHAnsi" w:cstheme="majorBidi"/>
          <w:b/>
          <w:color w:val="FFFFFF" w:themeColor="background1"/>
          <w:sz w:val="28"/>
          <w:szCs w:val="32"/>
        </w:rPr>
      </w:pPr>
      <w:r>
        <w:lastRenderedPageBreak/>
        <w:br w:type="page"/>
      </w:r>
    </w:p>
    <w:p w14:paraId="316A261E" w14:textId="3FB65109" w:rsidR="00043548" w:rsidRPr="005603D9" w:rsidRDefault="00043548" w:rsidP="00043548">
      <w:pPr>
        <w:pStyle w:val="CA2"/>
      </w:pPr>
      <w:bookmarkStart w:id="22" w:name="_Toc138232041"/>
      <w:r w:rsidRPr="005603D9">
        <w:lastRenderedPageBreak/>
        <w:t>What is the issue?</w:t>
      </w:r>
      <w:bookmarkEnd w:id="10"/>
      <w:bookmarkEnd w:id="22"/>
    </w:p>
    <w:bookmarkStart w:id="23" w:name="_Why_change?" w:displacedByCustomXml="next"/>
    <w:bookmarkEnd w:id="23" w:displacedByCustomXml="next"/>
    <w:sdt>
      <w:sdtPr>
        <w:id w:val="1923833450"/>
        <w:placeholder>
          <w:docPart w:val="64C25B15BAF74253A2E0C29B7BE254AF"/>
        </w:placeholder>
      </w:sdtPr>
      <w:sdtEndPr/>
      <w:sdtContent>
        <w:p w14:paraId="156FAA37" w14:textId="77777777" w:rsidR="006F36B7" w:rsidRDefault="006F36B7" w:rsidP="00790C47">
          <w:pPr>
            <w:jc w:val="both"/>
          </w:pPr>
          <w:r w:rsidRPr="00790C47">
            <w:rPr>
              <w:b/>
              <w:bCs/>
            </w:rPr>
            <w:t>CMP375</w:t>
          </w:r>
          <w:r>
            <w:t xml:space="preserve"> - As approved under CMP353, the CUSC currently specifies that the Expansion Constant (EC) and associated generic onshore Expansion Factors (EF) are currently fixed at the value used in 2020/21 plus relevant inflation for each following year.  Without establishing and implementing an enduring solution for the calculation of the EC and EFs there is a risk that the charging methodology will not appropriately reflect the incremental costs of the system to Users.</w:t>
          </w:r>
        </w:p>
        <w:p w14:paraId="77E1BD0B" w14:textId="77777777" w:rsidR="006F36B7" w:rsidRDefault="006F36B7" w:rsidP="00790C47">
          <w:pPr>
            <w:jc w:val="both"/>
          </w:pPr>
        </w:p>
        <w:p w14:paraId="2A1E50A0" w14:textId="77777777" w:rsidR="006F36B7" w:rsidRPr="005603D9" w:rsidRDefault="006F36B7" w:rsidP="00790C47">
          <w:pPr>
            <w:jc w:val="both"/>
          </w:pPr>
          <w:r w:rsidRPr="00790C47">
            <w:rPr>
              <w:b/>
              <w:bCs/>
            </w:rPr>
            <w:t xml:space="preserve">CMP315 </w:t>
          </w:r>
          <w:r>
            <w:t xml:space="preserve">- </w:t>
          </w:r>
          <w:r w:rsidRPr="006530B4">
            <w:t xml:space="preserve">The issue identified by CMP315 is related but specifically seeks to </w:t>
          </w:r>
          <w:r>
            <w:t>reform</w:t>
          </w:r>
          <w:r w:rsidRPr="006530B4">
            <w:t xml:space="preserve"> the current approach (rather than the more fundamental review that CMP375 has been raised to look at) and specifically the inputs that currently go into the calculation of the EC and EFs</w:t>
          </w:r>
          <w:r>
            <w:t>.</w:t>
          </w:r>
        </w:p>
        <w:p w14:paraId="6807C6E4" w14:textId="77777777" w:rsidR="006F36B7" w:rsidRDefault="005C4799" w:rsidP="006F36B7"/>
      </w:sdtContent>
    </w:sdt>
    <w:p w14:paraId="089B4A72" w14:textId="3BF04CB1" w:rsidR="00BE213C" w:rsidRDefault="00BE213C" w:rsidP="00BE213C">
      <w:pPr>
        <w:pStyle w:val="Heading2"/>
      </w:pPr>
      <w:bookmarkStart w:id="24" w:name="_Toc138232042"/>
      <w:r>
        <w:t>Why change?</w:t>
      </w:r>
      <w:bookmarkStart w:id="25" w:name="_Toc58482272"/>
      <w:bookmarkEnd w:id="24"/>
    </w:p>
    <w:p w14:paraId="7C542B89" w14:textId="77777777" w:rsidR="00B9047A" w:rsidRDefault="00B9047A" w:rsidP="00B9047A">
      <w:pPr>
        <w:jc w:val="both"/>
        <w:rPr>
          <w:rFonts w:eastAsia="Times New Roman"/>
        </w:rPr>
      </w:pPr>
      <w:bookmarkStart w:id="26" w:name="_Toc58837632"/>
      <w:r>
        <w:rPr>
          <w:rFonts w:eastAsia="Times New Roman"/>
        </w:rPr>
        <w:t xml:space="preserve">The EC, which is an input to the TNUoS charging methodology, reflects the annuitized £/MW/km cost of 400kV overhead line and acts as a multiplier to the ‘nodal’ TNUoS prices (the relative costs of adding 1MW of generation at each point on the network, or ‘node’). The EC directly affects the locational signals that users face and </w:t>
      </w:r>
    </w:p>
    <w:p w14:paraId="44171F7B" w14:textId="77777777" w:rsidR="00B9047A" w:rsidRDefault="00B9047A" w:rsidP="00B9047A">
      <w:pPr>
        <w:jc w:val="both"/>
        <w:rPr>
          <w:rFonts w:eastAsia="Times New Roman"/>
        </w:rPr>
      </w:pPr>
    </w:p>
    <w:p w14:paraId="461F7D23" w14:textId="77777777" w:rsidR="00B9047A" w:rsidRPr="004E6955" w:rsidRDefault="00B9047A" w:rsidP="00B9047A">
      <w:pPr>
        <w:numPr>
          <w:ilvl w:val="1"/>
          <w:numId w:val="29"/>
        </w:numPr>
        <w:spacing w:line="240" w:lineRule="auto"/>
        <w:jc w:val="both"/>
        <w:textAlignment w:val="baseline"/>
        <w:rPr>
          <w:rFonts w:cs="Arial"/>
          <w:iCs/>
        </w:rPr>
      </w:pPr>
      <w:r w:rsidRPr="004E6955">
        <w:rPr>
          <w:rFonts w:cs="Arial"/>
          <w:iCs/>
        </w:rPr>
        <w:t>High EC values create a sharp locational signal – i.e. increase the strength of the locational price signal.</w:t>
      </w:r>
    </w:p>
    <w:p w14:paraId="41107E2F" w14:textId="77777777" w:rsidR="00B9047A" w:rsidRPr="004E6955" w:rsidRDefault="00B9047A" w:rsidP="00B9047A">
      <w:pPr>
        <w:numPr>
          <w:ilvl w:val="2"/>
          <w:numId w:val="29"/>
        </w:numPr>
        <w:spacing w:line="240" w:lineRule="auto"/>
        <w:jc w:val="both"/>
        <w:textAlignment w:val="baseline"/>
        <w:rPr>
          <w:rFonts w:cs="Arial"/>
          <w:iCs/>
        </w:rPr>
      </w:pPr>
      <w:r w:rsidRPr="004E6955">
        <w:rPr>
          <w:rFonts w:cs="Arial"/>
          <w:iCs/>
        </w:rPr>
        <w:t xml:space="preserve">Makes TNUoS charges higher in more expensive zones and </w:t>
      </w:r>
      <w:r>
        <w:rPr>
          <w:rFonts w:cs="Arial"/>
          <w:iCs/>
        </w:rPr>
        <w:t>more negative</w:t>
      </w:r>
      <w:r w:rsidRPr="004E6955">
        <w:rPr>
          <w:rFonts w:cs="Arial"/>
          <w:iCs/>
        </w:rPr>
        <w:t xml:space="preserve"> in cheaper zones</w:t>
      </w:r>
    </w:p>
    <w:p w14:paraId="30C59C14" w14:textId="77777777" w:rsidR="00B9047A" w:rsidRPr="004E6955" w:rsidRDefault="00B9047A" w:rsidP="00B9047A">
      <w:pPr>
        <w:numPr>
          <w:ilvl w:val="1"/>
          <w:numId w:val="29"/>
        </w:numPr>
        <w:spacing w:line="240" w:lineRule="auto"/>
        <w:jc w:val="both"/>
        <w:textAlignment w:val="baseline"/>
        <w:rPr>
          <w:rFonts w:cs="Arial"/>
          <w:iCs/>
        </w:rPr>
      </w:pPr>
      <w:r w:rsidRPr="004E6955">
        <w:rPr>
          <w:rFonts w:cs="Arial"/>
          <w:iCs/>
        </w:rPr>
        <w:t>Low EC values do the opposite</w:t>
      </w:r>
    </w:p>
    <w:p w14:paraId="28017E4A" w14:textId="77777777" w:rsidR="00B9047A" w:rsidRPr="004E6955" w:rsidRDefault="00B9047A" w:rsidP="00B9047A">
      <w:pPr>
        <w:numPr>
          <w:ilvl w:val="1"/>
          <w:numId w:val="29"/>
        </w:numPr>
        <w:spacing w:line="240" w:lineRule="auto"/>
        <w:jc w:val="both"/>
        <w:textAlignment w:val="baseline"/>
        <w:rPr>
          <w:rFonts w:cs="Arial"/>
          <w:iCs/>
        </w:rPr>
      </w:pPr>
      <w:r>
        <w:rPr>
          <w:rFonts w:cs="Arial"/>
          <w:iCs/>
        </w:rPr>
        <w:t xml:space="preserve">If the </w:t>
      </w:r>
      <w:r>
        <w:t>EC was zero, all the locational charges would be zero</w:t>
      </w:r>
    </w:p>
    <w:p w14:paraId="5C569A3F" w14:textId="77777777" w:rsidR="00B9047A" w:rsidRDefault="00B9047A" w:rsidP="00B9047A">
      <w:pPr>
        <w:jc w:val="both"/>
        <w:rPr>
          <w:rFonts w:eastAsia="Times New Roman"/>
        </w:rPr>
      </w:pPr>
    </w:p>
    <w:p w14:paraId="01685A07" w14:textId="77777777" w:rsidR="00B9047A" w:rsidRDefault="00B9047A" w:rsidP="00B9047A">
      <w:pPr>
        <w:jc w:val="both"/>
        <w:rPr>
          <w:rFonts w:eastAsia="Times New Roman"/>
          <w:sz w:val="22"/>
        </w:rPr>
      </w:pPr>
      <w:r>
        <w:rPr>
          <w:rFonts w:eastAsia="Times New Roman"/>
        </w:rPr>
        <w:t xml:space="preserve">The EC is currently set at the start of each Price Control period and has been (until </w:t>
      </w:r>
      <w:hyperlink r:id="rId19" w:history="1">
        <w:r w:rsidRPr="0079750C">
          <w:rPr>
            <w:rStyle w:val="Hyperlink"/>
            <w:rFonts w:eastAsia="Times New Roman"/>
          </w:rPr>
          <w:t>CMP353</w:t>
        </w:r>
      </w:hyperlink>
      <w:r>
        <w:rPr>
          <w:rFonts w:eastAsia="Times New Roman"/>
        </w:rPr>
        <w:t xml:space="preserve"> decision explained below) based on projects built in the previous 10 years. It is then adjusted for inflation in each year of the Price Control period.</w:t>
      </w:r>
    </w:p>
    <w:p w14:paraId="1B526AAE" w14:textId="77777777" w:rsidR="00B9047A" w:rsidRDefault="00B9047A" w:rsidP="00B9047A">
      <w:pPr>
        <w:jc w:val="both"/>
        <w:rPr>
          <w:rFonts w:eastAsia="Times New Roman"/>
        </w:rPr>
      </w:pPr>
    </w:p>
    <w:p w14:paraId="43D3482A" w14:textId="16506DAE" w:rsidR="00B9047A" w:rsidRDefault="00B9047A" w:rsidP="00B9047A">
      <w:pPr>
        <w:jc w:val="both"/>
      </w:pPr>
      <w:r>
        <w:t>The GB electricity system is undergoing significant change as it adapts to the challenges of net zero.  The methodology underpinning the locational signal for TNUoS charges needs to be robust and consider the changing nature of developments on the NETS compared to when the arrangements were introduced. The EC and EF currently used within the calculation of TNUoS tariffs are currently calculated based on a very limited scope of development to the NETS. As the nature of NETS development and investment has changed over time the number of projects eligible for consideration within calculation of the EC and EFs have shrunk.  This means that the development of the NETS may not be accurately captured within the previous calculations and reverting to the prior methodology would not be suitable.</w:t>
      </w:r>
    </w:p>
    <w:p w14:paraId="268C610A" w14:textId="72737247" w:rsidR="00E32EF6" w:rsidRDefault="00E32EF6" w:rsidP="00B9047A">
      <w:pPr>
        <w:jc w:val="both"/>
      </w:pPr>
    </w:p>
    <w:p w14:paraId="58C041E6" w14:textId="77777777" w:rsidR="00E32EF6" w:rsidRDefault="00E32EF6" w:rsidP="00E32EF6">
      <w:pPr>
        <w:jc w:val="both"/>
        <w:rPr>
          <w:rFonts w:eastAsia="Times New Roman"/>
        </w:rPr>
      </w:pPr>
      <w:r>
        <w:rPr>
          <w:rFonts w:eastAsia="Times New Roman"/>
        </w:rPr>
        <w:t xml:space="preserve">Due to a lower number of built projects in the 10 years prior to the start of RIIO-ET2.and the relatively high cost of these in comparison to the projects in previous periods, the EC would have increased significantly.  Therefore, the ESO raised </w:t>
      </w:r>
      <w:hyperlink r:id="rId20" w:history="1">
        <w:r w:rsidRPr="0079750C">
          <w:rPr>
            <w:rStyle w:val="Hyperlink"/>
            <w:rFonts w:eastAsia="Times New Roman"/>
          </w:rPr>
          <w:t>CMP353</w:t>
        </w:r>
      </w:hyperlink>
      <w:r>
        <w:rPr>
          <w:rFonts w:eastAsia="Times New Roman"/>
        </w:rPr>
        <w:t xml:space="preserve"> to maintain the locational signal at the start of the RIIO-2 period at the RIIO-1 value plus relevant inflation in each charging year until such time as the effect of any change in the locational signal can be better understood. Ofgem </w:t>
      </w:r>
      <w:hyperlink r:id="rId21" w:history="1">
        <w:r w:rsidRPr="000E408C">
          <w:rPr>
            <w:rStyle w:val="Hyperlink"/>
            <w:rFonts w:eastAsia="Times New Roman"/>
          </w:rPr>
          <w:t>approved CMP353</w:t>
        </w:r>
      </w:hyperlink>
      <w:r>
        <w:rPr>
          <w:rFonts w:eastAsia="Times New Roman"/>
        </w:rPr>
        <w:t xml:space="preserve"> on 2 December 2020 and this was implemented on 1 April 2021.</w:t>
      </w:r>
    </w:p>
    <w:p w14:paraId="51F41018" w14:textId="3CDF14AA" w:rsidR="00E32EF6" w:rsidRDefault="00E32EF6" w:rsidP="00B9047A">
      <w:pPr>
        <w:jc w:val="both"/>
      </w:pPr>
    </w:p>
    <w:p w14:paraId="552886D0" w14:textId="3CCE315A" w:rsidR="008D3B67" w:rsidRDefault="008D3B67" w:rsidP="00B9047A">
      <w:pPr>
        <w:jc w:val="both"/>
        <w:rPr>
          <w:rFonts w:eastAsia="Times New Roman"/>
        </w:rPr>
      </w:pPr>
      <w:r>
        <w:rPr>
          <w:rFonts w:eastAsia="Times New Roman"/>
        </w:rPr>
        <w:lastRenderedPageBreak/>
        <w:t xml:space="preserve">The CMP353 decision letter also asked the ESO to look at a broader review of the Expansion Constant. CMP375 has been raised to cover this. </w:t>
      </w:r>
      <w:r>
        <w:rPr>
          <w:rFonts w:eastAsia="Times New Roman"/>
        </w:rPr>
        <w:br/>
        <w:t>There is an existing related Modification, CMP315, that</w:t>
      </w:r>
      <w:r>
        <w:rPr>
          <w:rFonts w:eastAsia="Times New Roman"/>
          <w:shd w:val="clear" w:color="auto" w:fill="FFFFFF"/>
        </w:rPr>
        <w:t> “seeks to review how the expansion constant is determined such that it best reflects the costs involved”</w:t>
      </w:r>
      <w:r>
        <w:rPr>
          <w:rFonts w:eastAsia="Times New Roman"/>
        </w:rPr>
        <w:t xml:space="preserve"> and was raised on 16 April 2019. There is interaction between CMP315 and CMP375 but amalgamation under </w:t>
      </w:r>
      <w:r w:rsidRPr="004170E3">
        <w:rPr>
          <w:rFonts w:eastAsia="Times New Roman"/>
        </w:rPr>
        <w:t>CUSC 8.19.3</w:t>
      </w:r>
      <w:r>
        <w:rPr>
          <w:rStyle w:val="FootnoteReference"/>
          <w:rFonts w:eastAsia="Times New Roman"/>
        </w:rPr>
        <w:footnoteReference w:id="3"/>
      </w:r>
      <w:r w:rsidRPr="004170E3">
        <w:rPr>
          <w:rFonts w:eastAsia="Times New Roman"/>
        </w:rPr>
        <w:t xml:space="preserve"> has not</w:t>
      </w:r>
      <w:r>
        <w:rPr>
          <w:rFonts w:eastAsia="Times New Roman"/>
        </w:rPr>
        <w:t xml:space="preserve"> currently been sought. Instead, they are progressing in parallel – with joint workgroup meetings.</w:t>
      </w:r>
    </w:p>
    <w:p w14:paraId="4D48307F" w14:textId="65795A11" w:rsidR="00C74D34" w:rsidRDefault="00C74D34" w:rsidP="00B9047A">
      <w:pPr>
        <w:jc w:val="both"/>
        <w:rPr>
          <w:rFonts w:eastAsia="Times New Roman"/>
        </w:rPr>
      </w:pPr>
    </w:p>
    <w:p w14:paraId="7B812786" w14:textId="24D6285B" w:rsidR="00C74D34" w:rsidRDefault="00C74D34" w:rsidP="00B9047A">
      <w:pPr>
        <w:jc w:val="both"/>
      </w:pPr>
      <w:r>
        <w:rPr>
          <w:rFonts w:eastAsia="Times New Roman"/>
        </w:rPr>
        <w:t>For the avoidance of doubt, if neither CMP315 nor CMP375 were approved by Ofgem, the current levels of EC would continue (continuing to be uplifted by inflation year-on-year).</w:t>
      </w:r>
    </w:p>
    <w:p w14:paraId="00C0C1AA" w14:textId="6375DB85" w:rsidR="00043548" w:rsidRPr="005603D9" w:rsidRDefault="00043548" w:rsidP="00043548">
      <w:pPr>
        <w:pStyle w:val="CA3"/>
      </w:pPr>
      <w:bookmarkStart w:id="27" w:name="_Toc138232043"/>
      <w:r w:rsidRPr="005603D9">
        <w:t xml:space="preserve">What is the </w:t>
      </w:r>
      <w:r w:rsidR="005E3456">
        <w:t>s</w:t>
      </w:r>
      <w:r w:rsidRPr="005603D9">
        <w:t>olution?</w:t>
      </w:r>
      <w:bookmarkEnd w:id="25"/>
      <w:bookmarkEnd w:id="26"/>
      <w:bookmarkEnd w:id="27"/>
    </w:p>
    <w:p w14:paraId="0C0018DF" w14:textId="479A6B97" w:rsidR="003C369A" w:rsidRDefault="003C369A" w:rsidP="003C369A">
      <w:pPr>
        <w:pStyle w:val="Heading2"/>
      </w:pPr>
      <w:bookmarkStart w:id="28" w:name="_Toc100758308"/>
      <w:bookmarkStart w:id="29" w:name="_Toc138232044"/>
      <w:r>
        <w:t>Proposer’s solution for CMP315 and CMP375</w:t>
      </w:r>
      <w:bookmarkEnd w:id="28"/>
      <w:bookmarkEnd w:id="29"/>
    </w:p>
    <w:p w14:paraId="7AC6ECF6" w14:textId="77777777" w:rsidR="003C369A" w:rsidRDefault="003C369A" w:rsidP="003C369A"/>
    <w:tbl>
      <w:tblPr>
        <w:tblStyle w:val="GridTable4-Accent6"/>
        <w:tblW w:w="0" w:type="auto"/>
        <w:tblLook w:val="04A0" w:firstRow="1" w:lastRow="0" w:firstColumn="1" w:lastColumn="0" w:noHBand="0" w:noVBand="1"/>
      </w:tblPr>
      <w:tblGrid>
        <w:gridCol w:w="1710"/>
        <w:gridCol w:w="3530"/>
        <w:gridCol w:w="4246"/>
      </w:tblGrid>
      <w:tr w:rsidR="00117F72" w:rsidRPr="00C11207" w14:paraId="5D50A72A" w14:textId="77777777" w:rsidTr="005654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tcPr>
          <w:p w14:paraId="5E15A975" w14:textId="77777777" w:rsidR="00117F72" w:rsidRPr="00C11207" w:rsidRDefault="00117F72" w:rsidP="005654FD">
            <w:r w:rsidRPr="00C11207">
              <w:t>Category</w:t>
            </w:r>
          </w:p>
        </w:tc>
        <w:tc>
          <w:tcPr>
            <w:tcW w:w="3530" w:type="dxa"/>
          </w:tcPr>
          <w:p w14:paraId="0012D908" w14:textId="77777777" w:rsidR="00117F72" w:rsidRPr="00C11207" w:rsidRDefault="00117F72" w:rsidP="005654FD">
            <w:pPr>
              <w:cnfStyle w:val="100000000000" w:firstRow="1" w:lastRow="0" w:firstColumn="0" w:lastColumn="0" w:oddVBand="0" w:evenVBand="0" w:oddHBand="0" w:evenHBand="0" w:firstRowFirstColumn="0" w:firstRowLastColumn="0" w:lastRowFirstColumn="0" w:lastRowLastColumn="0"/>
            </w:pPr>
            <w:r w:rsidRPr="00C11207">
              <w:t>CMP315 Original</w:t>
            </w:r>
          </w:p>
        </w:tc>
        <w:tc>
          <w:tcPr>
            <w:tcW w:w="4246" w:type="dxa"/>
          </w:tcPr>
          <w:p w14:paraId="6E1CAE1E" w14:textId="77777777" w:rsidR="00117F72" w:rsidRPr="00C11207" w:rsidRDefault="00117F72" w:rsidP="005654FD">
            <w:pPr>
              <w:cnfStyle w:val="100000000000" w:firstRow="1" w:lastRow="0" w:firstColumn="0" w:lastColumn="0" w:oddVBand="0" w:evenVBand="0" w:oddHBand="0" w:evenHBand="0" w:firstRowFirstColumn="0" w:firstRowLastColumn="0" w:lastRowFirstColumn="0" w:lastRowLastColumn="0"/>
            </w:pPr>
            <w:r w:rsidRPr="00C11207">
              <w:t>CMP375 Original</w:t>
            </w:r>
          </w:p>
        </w:tc>
      </w:tr>
      <w:tr w:rsidR="00117F72" w14:paraId="15AF9656" w14:textId="77777777" w:rsidTr="005654FD">
        <w:trPr>
          <w:cnfStyle w:val="000000100000" w:firstRow="0" w:lastRow="0" w:firstColumn="0" w:lastColumn="0" w:oddVBand="0" w:evenVBand="0" w:oddHBand="1" w:evenHBand="0" w:firstRowFirstColumn="0" w:firstRowLastColumn="0" w:lastRowFirstColumn="0" w:lastRowLastColumn="0"/>
          <w:trHeight w:val="1138"/>
        </w:trPr>
        <w:tc>
          <w:tcPr>
            <w:cnfStyle w:val="001000000000" w:firstRow="0" w:lastRow="0" w:firstColumn="1" w:lastColumn="0" w:oddVBand="0" w:evenVBand="0" w:oddHBand="0" w:evenHBand="0" w:firstRowFirstColumn="0" w:firstRowLastColumn="0" w:lastRowFirstColumn="0" w:lastRowLastColumn="0"/>
            <w:tcW w:w="1710" w:type="dxa"/>
          </w:tcPr>
          <w:p w14:paraId="7A29DDE1" w14:textId="77777777" w:rsidR="00117F72" w:rsidRPr="00C11207" w:rsidRDefault="00117F72" w:rsidP="005654FD">
            <w:pPr>
              <w:rPr>
                <w:b w:val="0"/>
                <w:bCs w:val="0"/>
              </w:rPr>
            </w:pPr>
            <w:r w:rsidRPr="00C11207">
              <w:t>Works Included</w:t>
            </w:r>
          </w:p>
        </w:tc>
        <w:tc>
          <w:tcPr>
            <w:tcW w:w="3530" w:type="dxa"/>
          </w:tcPr>
          <w:p w14:paraId="333208F6"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r w:rsidRPr="00AD40FD">
              <w:t>Extend the scope of works used in the calculation of the Expansion Constant to include:</w:t>
            </w:r>
          </w:p>
          <w:p w14:paraId="218E8189"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p>
          <w:p w14:paraId="730C3923"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r w:rsidRPr="00C11207">
              <w:rPr>
                <w:b/>
                <w:bCs/>
              </w:rPr>
              <w:t>New Circuits</w:t>
            </w:r>
            <w:r w:rsidRPr="00AD40FD">
              <w:t xml:space="preserve"> - Construction of a new Circuit</w:t>
            </w:r>
          </w:p>
          <w:p w14:paraId="36F8E1C9"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p>
          <w:p w14:paraId="04FAAF6B"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r w:rsidRPr="00C11207">
              <w:rPr>
                <w:b/>
                <w:bCs/>
              </w:rPr>
              <w:t>Circuit Reinforcements</w:t>
            </w:r>
            <w:r w:rsidRPr="00AD40FD">
              <w:t xml:space="preserve"> - Reusing existing towers but reinforcing conductor</w:t>
            </w:r>
          </w:p>
          <w:p w14:paraId="202855B8"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p>
          <w:p w14:paraId="466D3003"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r w:rsidRPr="00C11207">
              <w:rPr>
                <w:b/>
                <w:bCs/>
              </w:rPr>
              <w:t>Non-Circuit Reinforcements</w:t>
            </w:r>
            <w:r w:rsidRPr="00AD40FD">
              <w:t xml:space="preserve"> - Replacement or enhancement of assets at Substations</w:t>
            </w:r>
          </w:p>
          <w:p w14:paraId="65D7B775"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p>
          <w:p w14:paraId="1FA5F193"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r w:rsidRPr="00C11207">
              <w:rPr>
                <w:b/>
                <w:bCs/>
              </w:rPr>
              <w:t>Circuit Life Extensions</w:t>
            </w:r>
            <w:r w:rsidRPr="00AD40FD">
              <w:t xml:space="preserve"> - Works to keep existing assets in use for longer than originally intended</w:t>
            </w:r>
          </w:p>
          <w:p w14:paraId="3C3167B9"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p>
          <w:p w14:paraId="4E64FD72" w14:textId="77777777" w:rsidR="00117F72" w:rsidRDefault="00117F72" w:rsidP="005654FD">
            <w:pPr>
              <w:jc w:val="both"/>
              <w:cnfStyle w:val="000000100000" w:firstRow="0" w:lastRow="0" w:firstColumn="0" w:lastColumn="0" w:oddVBand="0" w:evenVBand="0" w:oddHBand="1" w:evenHBand="0" w:firstRowFirstColumn="0" w:firstRowLastColumn="0" w:lastRowFirstColumn="0" w:lastRowLastColumn="0"/>
              <w:rPr>
                <w:iCs/>
              </w:rPr>
            </w:pPr>
            <w:r w:rsidRPr="00AD40FD">
              <w:rPr>
                <w:iCs/>
              </w:rPr>
              <w:t xml:space="preserve">Recalculate and apply a </w:t>
            </w:r>
            <w:r>
              <w:t>Expansion Constant (EC)</w:t>
            </w:r>
            <w:r w:rsidRPr="00AD40FD">
              <w:rPr>
                <w:iCs/>
              </w:rPr>
              <w:t xml:space="preserve"> or </w:t>
            </w:r>
            <w:r>
              <w:t>Expansion Factor (EF)</w:t>
            </w:r>
            <w:r w:rsidRPr="00AD40FD">
              <w:rPr>
                <w:iCs/>
              </w:rPr>
              <w:t xml:space="preserve"> value (for each circuit type as per today) applicable from the Implementation Date based on the wider scope of works.</w:t>
            </w:r>
          </w:p>
          <w:p w14:paraId="135BE512" w14:textId="77777777" w:rsidR="00117F72" w:rsidRPr="00AD40FD" w:rsidRDefault="00117F72" w:rsidP="005654FD">
            <w:pPr>
              <w:jc w:val="both"/>
              <w:cnfStyle w:val="000000100000" w:firstRow="0" w:lastRow="0" w:firstColumn="0" w:lastColumn="0" w:oddVBand="0" w:evenVBand="0" w:oddHBand="1" w:evenHBand="0" w:firstRowFirstColumn="0" w:firstRowLastColumn="0" w:lastRowFirstColumn="0" w:lastRowLastColumn="0"/>
            </w:pPr>
            <w:r w:rsidRPr="00A45197">
              <w:rPr>
                <w:b/>
                <w:bCs/>
                <w:szCs w:val="24"/>
              </w:rPr>
              <w:t xml:space="preserve">Civils Costs - </w:t>
            </w:r>
            <w:r w:rsidRPr="002A543C">
              <w:rPr>
                <w:szCs w:val="24"/>
              </w:rPr>
              <w:t xml:space="preserve">Civil costs associated with overhead towers or underground cables are included, based on generic </w:t>
            </w:r>
            <w:r w:rsidRPr="002A543C">
              <w:rPr>
                <w:szCs w:val="24"/>
              </w:rPr>
              <w:lastRenderedPageBreak/>
              <w:t>project profiles as described in STCP14-1 (e.g. assuming no motorway crossing etc)</w:t>
            </w:r>
            <w:r>
              <w:rPr>
                <w:szCs w:val="24"/>
              </w:rPr>
              <w:t xml:space="preserve"> – note that this is the current treatment of civils costs.</w:t>
            </w:r>
          </w:p>
        </w:tc>
        <w:tc>
          <w:tcPr>
            <w:tcW w:w="4246" w:type="dxa"/>
          </w:tcPr>
          <w:p w14:paraId="476F912C"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rPr>
                <w:iCs/>
              </w:rPr>
            </w:pPr>
            <w:r w:rsidRPr="00AD40FD">
              <w:lastRenderedPageBreak/>
              <w:t xml:space="preserve">As per CMP315 but excludes </w:t>
            </w:r>
            <w:r w:rsidRPr="00C11207">
              <w:rPr>
                <w:b/>
                <w:bCs/>
              </w:rPr>
              <w:t>Non-Circuit Reinforcements</w:t>
            </w:r>
            <w:r w:rsidRPr="00AD40FD">
              <w:t xml:space="preserve"> - Replacement or enhancement of assets at Substations.  The Proposer of CMP375 seeks to instead c</w:t>
            </w:r>
            <w:r w:rsidRPr="00AD40FD">
              <w:rPr>
                <w:iCs/>
              </w:rPr>
              <w:t xml:space="preserve">reate ‘proxy circuits’ to capture substations in the Transport &amp; Tariff (T&amp;T) model. </w:t>
            </w:r>
          </w:p>
          <w:p w14:paraId="1E211037"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p>
          <w:p w14:paraId="7577CF8A"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p>
          <w:p w14:paraId="1061DEDE" w14:textId="77777777" w:rsidR="00117F72" w:rsidRPr="00AD40FD" w:rsidRDefault="00117F72" w:rsidP="005654FD">
            <w:pPr>
              <w:cnfStyle w:val="000000100000" w:firstRow="0" w:lastRow="0" w:firstColumn="0" w:lastColumn="0" w:oddVBand="0" w:evenVBand="0" w:oddHBand="1" w:evenHBand="0" w:firstRowFirstColumn="0" w:firstRowLastColumn="0" w:lastRowFirstColumn="0" w:lastRowLastColumn="0"/>
            </w:pPr>
          </w:p>
        </w:tc>
      </w:tr>
      <w:tr w:rsidR="00117F72" w14:paraId="730C2FEA" w14:textId="77777777" w:rsidTr="005654FD">
        <w:tc>
          <w:tcPr>
            <w:cnfStyle w:val="001000000000" w:firstRow="0" w:lastRow="0" w:firstColumn="1" w:lastColumn="0" w:oddVBand="0" w:evenVBand="0" w:oddHBand="0" w:evenHBand="0" w:firstRowFirstColumn="0" w:firstRowLastColumn="0" w:lastRowFirstColumn="0" w:lastRowLastColumn="0"/>
            <w:tcW w:w="1710" w:type="dxa"/>
          </w:tcPr>
          <w:p w14:paraId="0C2710C0" w14:textId="77777777" w:rsidR="00117F72" w:rsidRPr="00C11207" w:rsidRDefault="00117F72" w:rsidP="005654FD">
            <w:pPr>
              <w:rPr>
                <w:b w:val="0"/>
                <w:bCs w:val="0"/>
              </w:rPr>
            </w:pPr>
            <w:r w:rsidRPr="00C11207">
              <w:t>Weighting Methodology</w:t>
            </w:r>
          </w:p>
        </w:tc>
        <w:tc>
          <w:tcPr>
            <w:tcW w:w="3530" w:type="dxa"/>
          </w:tcPr>
          <w:p w14:paraId="51BA4F5E" w14:textId="77777777" w:rsidR="00117F72" w:rsidRDefault="00117F72" w:rsidP="005654FD">
            <w:pPr>
              <w:jc w:val="both"/>
              <w:cnfStyle w:val="000000000000" w:firstRow="0" w:lastRow="0" w:firstColumn="0" w:lastColumn="0" w:oddVBand="0" w:evenVBand="0" w:oddHBand="0" w:evenHBand="0" w:firstRowFirstColumn="0" w:firstRowLastColumn="0" w:lastRowFirstColumn="0" w:lastRowLastColumn="0"/>
            </w:pPr>
            <w:r w:rsidRPr="00C11207">
              <w:t xml:space="preserve">MW </w:t>
            </w:r>
            <w:r w:rsidRPr="00EC7F76">
              <w:t xml:space="preserve">km years based weighting – as </w:t>
            </w:r>
            <w:r w:rsidRPr="00EC7F76">
              <w:rPr>
                <w:rFonts w:eastAsia="Times New Roman"/>
              </w:rPr>
              <w:t xml:space="preserve">of today, the EC is calculated as the </w:t>
            </w:r>
            <w:r w:rsidRPr="00EC7F76">
              <w:t>length weighted average cost of all relevant construction over the previous 10 years with the construction cost in each relevant year indexed by inflation to the current year.</w:t>
            </w:r>
          </w:p>
          <w:p w14:paraId="7383BD22" w14:textId="77777777" w:rsidR="00117F72" w:rsidRPr="00C11207" w:rsidRDefault="00117F72" w:rsidP="005654FD">
            <w:pPr>
              <w:cnfStyle w:val="000000000000" w:firstRow="0" w:lastRow="0" w:firstColumn="0" w:lastColumn="0" w:oddVBand="0" w:evenVBand="0" w:oddHBand="0" w:evenHBand="0" w:firstRowFirstColumn="0" w:firstRowLastColumn="0" w:lastRowFirstColumn="0" w:lastRowLastColumn="0"/>
            </w:pPr>
          </w:p>
          <w:p w14:paraId="1FFBC873" w14:textId="77777777" w:rsidR="00117F72" w:rsidRPr="002A543C" w:rsidRDefault="00117F72" w:rsidP="005654FD">
            <w:pPr>
              <w:cnfStyle w:val="000000000000" w:firstRow="0" w:lastRow="0" w:firstColumn="0" w:lastColumn="0" w:oddVBand="0" w:evenVBand="0" w:oddHBand="0" w:evenHBand="0" w:firstRowFirstColumn="0" w:firstRowLastColumn="0" w:lastRowFirstColumn="0" w:lastRowLastColumn="0"/>
              <w:rPr>
                <w:i/>
                <w:iCs/>
              </w:rPr>
            </w:pPr>
            <w:r>
              <w:t xml:space="preserve">For annuitisation, split the cost of reinforcement that creates new capacity (Incremental MW) and new additional life (Incremental life). </w:t>
            </w:r>
          </w:p>
          <w:p w14:paraId="1945AA70" w14:textId="77777777" w:rsidR="00117F72" w:rsidRPr="00C11207" w:rsidRDefault="00117F72" w:rsidP="005654FD">
            <w:pPr>
              <w:cnfStyle w:val="000000000000" w:firstRow="0" w:lastRow="0" w:firstColumn="0" w:lastColumn="0" w:oddVBand="0" w:evenVBand="0" w:oddHBand="0" w:evenHBand="0" w:firstRowFirstColumn="0" w:firstRowLastColumn="0" w:lastRowFirstColumn="0" w:lastRowLastColumn="0"/>
            </w:pPr>
          </w:p>
        </w:tc>
        <w:tc>
          <w:tcPr>
            <w:tcW w:w="4246" w:type="dxa"/>
          </w:tcPr>
          <w:p w14:paraId="20A8492E" w14:textId="77777777" w:rsidR="00117F72" w:rsidRPr="00C11207" w:rsidRDefault="00117F72" w:rsidP="005654FD">
            <w:pPr>
              <w:cnfStyle w:val="000000000000" w:firstRow="0" w:lastRow="0" w:firstColumn="0" w:lastColumn="0" w:oddVBand="0" w:evenVBand="0" w:oddHBand="0" w:evenHBand="0" w:firstRowFirstColumn="0" w:firstRowLastColumn="0" w:lastRowFirstColumn="0" w:lastRowLastColumn="0"/>
            </w:pPr>
            <w:r w:rsidRPr="00C11207">
              <w:t>As per CMP315</w:t>
            </w:r>
          </w:p>
        </w:tc>
      </w:tr>
      <w:tr w:rsidR="00117F72" w14:paraId="41B4E8F1" w14:textId="77777777" w:rsidTr="005654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tcPr>
          <w:p w14:paraId="35972BC7" w14:textId="77777777" w:rsidR="00117F72" w:rsidRPr="00C11207" w:rsidRDefault="00117F72" w:rsidP="005654FD">
            <w:pPr>
              <w:rPr>
                <w:b w:val="0"/>
                <w:bCs w:val="0"/>
              </w:rPr>
            </w:pPr>
            <w:r w:rsidRPr="00C11207">
              <w:t>Data</w:t>
            </w:r>
          </w:p>
        </w:tc>
        <w:tc>
          <w:tcPr>
            <w:tcW w:w="3530" w:type="dxa"/>
          </w:tcPr>
          <w:p w14:paraId="0377503B" w14:textId="77777777" w:rsidR="00117F72" w:rsidRPr="00C11207" w:rsidRDefault="00117F72" w:rsidP="005654FD">
            <w:pPr>
              <w:cnfStyle w:val="000000100000" w:firstRow="0" w:lastRow="0" w:firstColumn="0" w:lastColumn="0" w:oddVBand="0" w:evenVBand="0" w:oddHBand="1" w:evenHBand="0" w:firstRowFirstColumn="0" w:firstRowLastColumn="0" w:lastRowFirstColumn="0" w:lastRowLastColumn="0"/>
            </w:pPr>
            <w:r w:rsidRPr="00C11207">
              <w:t>10 years historic data</w:t>
            </w:r>
          </w:p>
          <w:p w14:paraId="134DA03B" w14:textId="77777777" w:rsidR="00117F72" w:rsidRPr="00C11207" w:rsidRDefault="00117F72" w:rsidP="005654FD">
            <w:pPr>
              <w:cnfStyle w:val="000000100000" w:firstRow="0" w:lastRow="0" w:firstColumn="0" w:lastColumn="0" w:oddVBand="0" w:evenVBand="0" w:oddHBand="1" w:evenHBand="0" w:firstRowFirstColumn="0" w:firstRowLastColumn="0" w:lastRowFirstColumn="0" w:lastRowLastColumn="0"/>
            </w:pPr>
          </w:p>
          <w:p w14:paraId="2408C523" w14:textId="77777777" w:rsidR="00117F72" w:rsidRPr="00C11207" w:rsidRDefault="00117F72" w:rsidP="005654FD">
            <w:pPr>
              <w:cnfStyle w:val="000000100000" w:firstRow="0" w:lastRow="0" w:firstColumn="0" w:lastColumn="0" w:oddVBand="0" w:evenVBand="0" w:oddHBand="1" w:evenHBand="0" w:firstRowFirstColumn="0" w:firstRowLastColumn="0" w:lastRowFirstColumn="0" w:lastRowLastColumn="0"/>
            </w:pPr>
            <w:r w:rsidRPr="00C11207">
              <w:t>Use previous year's data and apply a "smoothing" factor (13% weighting factor applied per year* for new build and by implication 87% for the existing build)) to mitigate volatility</w:t>
            </w:r>
          </w:p>
          <w:p w14:paraId="7F7F910C" w14:textId="77777777" w:rsidR="00117F72" w:rsidRPr="00C11207" w:rsidRDefault="00117F72" w:rsidP="005654FD">
            <w:pPr>
              <w:cnfStyle w:val="000000100000" w:firstRow="0" w:lastRow="0" w:firstColumn="0" w:lastColumn="0" w:oddVBand="0" w:evenVBand="0" w:oddHBand="1" w:evenHBand="0" w:firstRowFirstColumn="0" w:firstRowLastColumn="0" w:lastRowFirstColumn="0" w:lastRowLastColumn="0"/>
            </w:pPr>
          </w:p>
          <w:p w14:paraId="5BEC888C" w14:textId="77777777" w:rsidR="00117F72" w:rsidRPr="00C11207" w:rsidRDefault="00117F72" w:rsidP="005654FD">
            <w:pPr>
              <w:cnfStyle w:val="000000100000" w:firstRow="0" w:lastRow="0" w:firstColumn="0" w:lastColumn="0" w:oddVBand="0" w:evenVBand="0" w:oddHBand="1" w:evenHBand="0" w:firstRowFirstColumn="0" w:firstRowLastColumn="0" w:lastRowFirstColumn="0" w:lastRowLastColumn="0"/>
              <w:rPr>
                <w:i/>
                <w:iCs/>
              </w:rPr>
            </w:pPr>
            <w:r w:rsidRPr="00C11207">
              <w:rPr>
                <w:i/>
                <w:iCs/>
              </w:rPr>
              <w:t>*Previous 5 years of data makes up 50% of cost (consistent with current methodology where 10 years historic data = 100% of cost) so 13% is based is on this</w:t>
            </w:r>
          </w:p>
        </w:tc>
        <w:tc>
          <w:tcPr>
            <w:tcW w:w="4246" w:type="dxa"/>
          </w:tcPr>
          <w:p w14:paraId="1C3F4132" w14:textId="77777777" w:rsidR="00117F72" w:rsidRPr="00C11207" w:rsidRDefault="00117F72" w:rsidP="005654FD">
            <w:pPr>
              <w:cnfStyle w:val="000000100000" w:firstRow="0" w:lastRow="0" w:firstColumn="0" w:lastColumn="0" w:oddVBand="0" w:evenVBand="0" w:oddHBand="1" w:evenHBand="0" w:firstRowFirstColumn="0" w:firstRowLastColumn="0" w:lastRowFirstColumn="0" w:lastRowLastColumn="0"/>
            </w:pPr>
            <w:r w:rsidRPr="00C11207">
              <w:t>As per CMP315</w:t>
            </w:r>
          </w:p>
        </w:tc>
      </w:tr>
    </w:tbl>
    <w:p w14:paraId="6E3C5226" w14:textId="10D39F71" w:rsidR="007B0D68" w:rsidRDefault="007B0D68" w:rsidP="003C369A">
      <w:pPr>
        <w:rPr>
          <w:b/>
          <w:bCs/>
          <w:u w:val="single"/>
        </w:rPr>
      </w:pPr>
    </w:p>
    <w:p w14:paraId="423035BD" w14:textId="77777777" w:rsidR="00470B5B" w:rsidRDefault="00470B5B" w:rsidP="00043548"/>
    <w:p w14:paraId="5E4BF7ED" w14:textId="3DCDB30C" w:rsidR="00DF0E80" w:rsidRDefault="00DF0E80" w:rsidP="00DF0E80">
      <w:pPr>
        <w:pStyle w:val="CA3"/>
      </w:pPr>
      <w:bookmarkStart w:id="30" w:name="_Toc100580351"/>
      <w:bookmarkStart w:id="31" w:name="_Toc138232045"/>
      <w:bookmarkStart w:id="32" w:name="_Hlk50542408"/>
      <w:r>
        <w:t>W</w:t>
      </w:r>
      <w:r w:rsidRPr="009572DD">
        <w:t>orkgroup Consideration</w:t>
      </w:r>
      <w:r>
        <w:t xml:space="preserve"> for CMP315</w:t>
      </w:r>
      <w:bookmarkEnd w:id="30"/>
      <w:r>
        <w:t xml:space="preserve"> and CMP375</w:t>
      </w:r>
      <w:bookmarkEnd w:id="31"/>
    </w:p>
    <w:p w14:paraId="23732873" w14:textId="260A3A45" w:rsidR="00DF0E80" w:rsidRDefault="00DF0E80" w:rsidP="00DF0E80">
      <w:pPr>
        <w:spacing w:line="240" w:lineRule="auto"/>
        <w:jc w:val="both"/>
        <w:textAlignment w:val="baseline"/>
        <w:rPr>
          <w:rFonts w:cs="Arial"/>
        </w:rPr>
      </w:pPr>
      <w:r>
        <w:rPr>
          <w:rFonts w:cs="Arial"/>
        </w:rPr>
        <w:t xml:space="preserve">The Workgroup convened </w:t>
      </w:r>
      <w:r w:rsidR="006D6B59" w:rsidRPr="006D6B59">
        <w:rPr>
          <w:highlight w:val="yellow"/>
        </w:rPr>
        <w:t>X</w:t>
      </w:r>
      <w:r>
        <w:t xml:space="preserve"> times </w:t>
      </w:r>
      <w:r>
        <w:rPr>
          <w:rFonts w:cs="Arial"/>
        </w:rPr>
        <w:t>to discuss the issues, agree the scope of the proposed defect, devise potential solutions, and start to assess the proposal in terms of the Applicable CUSC Objectives.</w:t>
      </w:r>
    </w:p>
    <w:p w14:paraId="11D81E59" w14:textId="549232AF" w:rsidR="00F26BCE" w:rsidRDefault="00F26BCE" w:rsidP="00DF0E80">
      <w:pPr>
        <w:spacing w:line="240" w:lineRule="auto"/>
        <w:jc w:val="both"/>
        <w:textAlignment w:val="baseline"/>
        <w:rPr>
          <w:rFonts w:cs="Arial"/>
        </w:rPr>
      </w:pPr>
    </w:p>
    <w:p w14:paraId="6C96D1DA" w14:textId="77777777" w:rsidR="00F26BCE" w:rsidRPr="00F704F4" w:rsidRDefault="00F26BCE" w:rsidP="00F26BCE">
      <w:pPr>
        <w:rPr>
          <w:rFonts w:eastAsia="Times New Roman"/>
          <w:b/>
          <w:bCs/>
          <w:sz w:val="22"/>
        </w:rPr>
      </w:pPr>
      <w:r w:rsidRPr="00F704F4">
        <w:rPr>
          <w:rFonts w:eastAsia="Times New Roman"/>
          <w:b/>
          <w:bCs/>
        </w:rPr>
        <w:t>Transport and Tariff Model Interpretation - General</w:t>
      </w:r>
    </w:p>
    <w:p w14:paraId="70FD9878" w14:textId="77777777" w:rsidR="00F26BCE" w:rsidRPr="00F704F4" w:rsidRDefault="00F26BCE" w:rsidP="00F26BCE">
      <w:pPr>
        <w:jc w:val="both"/>
        <w:rPr>
          <w:rFonts w:ascii="Arial" w:eastAsia="Calibri" w:hAnsi="Arial" w:cs="Arial"/>
          <w:b/>
          <w:bCs/>
          <w:szCs w:val="24"/>
        </w:rPr>
      </w:pPr>
    </w:p>
    <w:p w14:paraId="4BCF3299" w14:textId="77777777" w:rsidR="00F26BCE" w:rsidRPr="00F704F4" w:rsidRDefault="00F26BCE" w:rsidP="00F26BCE">
      <w:pPr>
        <w:jc w:val="both"/>
      </w:pPr>
      <w:r w:rsidRPr="00F704F4">
        <w:t xml:space="preserve">Current TNUoS locational charges are based on an Incremental Cost-Related Pricing (ICRP) model of the long run marginal cost (LRMC) of the NETS. This is calculated by using the </w:t>
      </w:r>
      <w:r w:rsidRPr="00F704F4">
        <w:rPr>
          <w:rFonts w:eastAsia="Times New Roman"/>
        </w:rPr>
        <w:t>Transport and Tariff</w:t>
      </w:r>
      <w:r w:rsidRPr="00F704F4">
        <w:t xml:space="preserve"> (T&amp;T) model to work out the incremental flow on every circuit of the NETS caused by a change in generation and/or demand and multiplied by the </w:t>
      </w:r>
      <w:r w:rsidRPr="00F704F4">
        <w:lastRenderedPageBreak/>
        <w:t>annuitized value of the transmission infrastructure capital investment required to transport 1 MW over 1 km</w:t>
      </w:r>
      <w:r w:rsidRPr="00F704F4">
        <w:rPr>
          <w:rStyle w:val="FootnoteReference"/>
        </w:rPr>
        <w:footnoteReference w:id="4"/>
      </w:r>
      <w:r w:rsidRPr="00F704F4">
        <w:t xml:space="preserve">. </w:t>
      </w:r>
    </w:p>
    <w:p w14:paraId="66D4ECEC" w14:textId="77777777" w:rsidR="00F26BCE" w:rsidRPr="00F704F4" w:rsidRDefault="00F26BCE" w:rsidP="00F26BCE">
      <w:pPr>
        <w:jc w:val="both"/>
      </w:pPr>
    </w:p>
    <w:p w14:paraId="119215AB" w14:textId="791B0A78" w:rsidR="00F26BCE" w:rsidRPr="00F704F4" w:rsidRDefault="00F26BCE" w:rsidP="00F26BCE">
      <w:pPr>
        <w:jc w:val="both"/>
      </w:pPr>
      <w:r w:rsidRPr="00F704F4">
        <w:t xml:space="preserve">The T&amp;T model uses different classes of transmission infrastructure (400kV, 275kV and 132kV and overhead line and underground cable) and has a cost per MWkm for each asset class. In the model these are characterised by the EC, the cost for 400kV overhead line, and then EFs for each asset class representing the ratio of the cost of 400kV overhead line to the other asset classes i.e. with the EF’s being a multiplier of the EC. The EF for </w:t>
      </w:r>
      <w:r w:rsidR="00905E05" w:rsidRPr="00F704F4">
        <w:t>new build</w:t>
      </w:r>
      <w:r w:rsidRPr="00F704F4">
        <w:t xml:space="preserve"> 400kV overhead line is 1.</w:t>
      </w:r>
    </w:p>
    <w:p w14:paraId="2C56053C" w14:textId="77777777" w:rsidR="00F26BCE" w:rsidRPr="00F704F4" w:rsidRDefault="00F26BCE" w:rsidP="00F26BCE"/>
    <w:p w14:paraId="7B13868A" w14:textId="77777777" w:rsidR="00F26BCE" w:rsidRPr="00F704F4" w:rsidRDefault="00F26BCE" w:rsidP="00F26BCE">
      <w:pPr>
        <w:jc w:val="both"/>
        <w:rPr>
          <w:rFonts w:ascii="Arial" w:hAnsi="Arial" w:cs="Arial"/>
          <w:color w:val="242424"/>
          <w:szCs w:val="24"/>
          <w:shd w:val="clear" w:color="auto" w:fill="FFFFFF"/>
        </w:rPr>
      </w:pPr>
      <w:r w:rsidRPr="00F704F4">
        <w:rPr>
          <w:rFonts w:ascii="Arial" w:hAnsi="Arial" w:cs="Arial"/>
          <w:color w:val="242424"/>
          <w:szCs w:val="24"/>
          <w:shd w:val="clear" w:color="auto" w:fill="FFFFFF"/>
        </w:rPr>
        <w:t>This process is described in the CUSC at 14.15.4, where the T&amp;T model is referred to as the DC Load Flow (DCLF) ICRP transport model:</w:t>
      </w:r>
    </w:p>
    <w:p w14:paraId="371D61BB" w14:textId="77777777" w:rsidR="00F26BCE" w:rsidRPr="00F704F4" w:rsidRDefault="00F26BCE" w:rsidP="00F26BCE">
      <w:pPr>
        <w:jc w:val="both"/>
        <w:rPr>
          <w:rFonts w:ascii="Arial" w:hAnsi="Arial" w:cs="Arial"/>
          <w:color w:val="242424"/>
          <w:szCs w:val="24"/>
          <w:shd w:val="clear" w:color="auto" w:fill="FFFFFF"/>
        </w:rPr>
      </w:pPr>
    </w:p>
    <w:p w14:paraId="7D3B17AD" w14:textId="77777777" w:rsidR="00F26BCE" w:rsidRPr="00F704F4" w:rsidRDefault="00F26BCE" w:rsidP="00F26BCE">
      <w:pPr>
        <w:jc w:val="both"/>
        <w:rPr>
          <w:rFonts w:ascii="Arial" w:hAnsi="Arial" w:cs="Arial"/>
          <w:szCs w:val="24"/>
        </w:rPr>
      </w:pPr>
      <w:r w:rsidRPr="00F704F4">
        <w:rPr>
          <w:rFonts w:ascii="Arial" w:hAnsi="Arial" w:cs="Arial"/>
          <w:i/>
          <w:iCs/>
          <w:szCs w:val="24"/>
        </w:rPr>
        <w:t>“The DCLF ICRP transport model calculates the marginal costs of investment in the transmission system which would be required as a consequence of an increase in demand or generation at each connection point or node on the transmission system, based on a study of peak demand conditions using both Peak Security and Year Round generation backgrounds on the transmission system. One measure of the investment costs is in terms of MWkm. This is the concept that ICRP uses to calculate marginal costs of investment. Hence, marginal costs are estimated initially in terms of increases or decreases in units of kilometres (km) of the transmission system for a 1 MW injection to the system”</w:t>
      </w:r>
      <w:r w:rsidRPr="00F704F4">
        <w:rPr>
          <w:rFonts w:ascii="Arial" w:hAnsi="Arial" w:cs="Arial"/>
          <w:szCs w:val="24"/>
        </w:rPr>
        <w:t>.</w:t>
      </w:r>
    </w:p>
    <w:p w14:paraId="5F083265" w14:textId="77777777" w:rsidR="00F26BCE" w:rsidRPr="00F704F4" w:rsidRDefault="00F26BCE" w:rsidP="00F26BCE">
      <w:pPr>
        <w:jc w:val="both"/>
      </w:pPr>
    </w:p>
    <w:p w14:paraId="588231EB" w14:textId="77777777" w:rsidR="00F26BCE" w:rsidRPr="00F704F4" w:rsidRDefault="00F26BCE" w:rsidP="00F26BCE">
      <w:pPr>
        <w:rPr>
          <w:rFonts w:eastAsia="Times New Roman"/>
          <w:b/>
          <w:bCs/>
          <w:sz w:val="22"/>
        </w:rPr>
      </w:pPr>
      <w:r w:rsidRPr="00F704F4">
        <w:rPr>
          <w:rFonts w:eastAsia="Times New Roman"/>
          <w:b/>
          <w:bCs/>
        </w:rPr>
        <w:t>Transport and Tariff Model Interpretation - General</w:t>
      </w:r>
    </w:p>
    <w:p w14:paraId="15C1ED6C" w14:textId="77777777" w:rsidR="00F26BCE" w:rsidRPr="00F704F4" w:rsidRDefault="00F26BCE" w:rsidP="00F26BCE">
      <w:pPr>
        <w:jc w:val="both"/>
      </w:pPr>
    </w:p>
    <w:p w14:paraId="4BBE1509" w14:textId="77777777" w:rsidR="00F26BCE" w:rsidRPr="00F704F4" w:rsidRDefault="00F26BCE" w:rsidP="00F26BCE">
      <w:pPr>
        <w:jc w:val="both"/>
      </w:pPr>
      <w:r w:rsidRPr="00F704F4">
        <w:t>The intention of both CMP315 and CMP375 is to retain the above methodology. However, the calculation of the cost annualized transmission investment should be expanded to reflect current practice that:</w:t>
      </w:r>
    </w:p>
    <w:p w14:paraId="5639DB13" w14:textId="77777777" w:rsidR="00F26BCE" w:rsidRPr="00F704F4" w:rsidRDefault="00F26BCE" w:rsidP="00F26BCE">
      <w:pPr>
        <w:pStyle w:val="ListParagraph"/>
        <w:numPr>
          <w:ilvl w:val="0"/>
          <w:numId w:val="45"/>
        </w:numPr>
        <w:spacing w:before="0" w:after="0" w:line="240" w:lineRule="auto"/>
        <w:jc w:val="both"/>
      </w:pPr>
      <w:r w:rsidRPr="00F704F4">
        <w:t>Some assets are being life extended</w:t>
      </w:r>
      <w:r w:rsidRPr="00F704F4">
        <w:rPr>
          <w:rStyle w:val="FootnoteReference"/>
          <w:rFonts w:eastAsiaTheme="majorEastAsia"/>
        </w:rPr>
        <w:footnoteReference w:id="5"/>
      </w:r>
      <w:r w:rsidRPr="00F704F4">
        <w:t>; and</w:t>
      </w:r>
    </w:p>
    <w:p w14:paraId="04965BD2" w14:textId="77777777" w:rsidR="00F26BCE" w:rsidRPr="00F704F4" w:rsidRDefault="00F26BCE" w:rsidP="00F26BCE">
      <w:pPr>
        <w:pStyle w:val="ListParagraph"/>
        <w:numPr>
          <w:ilvl w:val="0"/>
          <w:numId w:val="45"/>
        </w:numPr>
        <w:spacing w:before="0" w:after="0" w:line="240" w:lineRule="auto"/>
        <w:jc w:val="both"/>
      </w:pPr>
      <w:r w:rsidRPr="00F704F4">
        <w:t>Some assets are having their capability enhanced (for example reconductoring overhead lines with higher capacity conductor).</w:t>
      </w:r>
    </w:p>
    <w:p w14:paraId="174D3AB1" w14:textId="77777777" w:rsidR="00F26BCE" w:rsidRPr="00F704F4" w:rsidRDefault="00F26BCE" w:rsidP="00F26BCE">
      <w:pPr>
        <w:pStyle w:val="ListParagraph"/>
        <w:numPr>
          <w:ilvl w:val="0"/>
          <w:numId w:val="45"/>
        </w:numPr>
        <w:spacing w:before="0" w:after="0" w:line="240" w:lineRule="auto"/>
        <w:jc w:val="both"/>
      </w:pPr>
      <w:r w:rsidRPr="00F704F4">
        <w:t>The NETS consists of more than just circuits.</w:t>
      </w:r>
    </w:p>
    <w:p w14:paraId="08D16302" w14:textId="77777777" w:rsidR="00F26BCE" w:rsidRPr="00F704F4" w:rsidRDefault="00F26BCE" w:rsidP="00F26BCE">
      <w:pPr>
        <w:spacing w:line="240" w:lineRule="auto"/>
        <w:jc w:val="both"/>
        <w:rPr>
          <w:rFonts w:ascii="Arial" w:hAnsi="Arial" w:cs="Arial"/>
          <w:color w:val="242424"/>
          <w:szCs w:val="24"/>
          <w:shd w:val="clear" w:color="auto" w:fill="FFFFFF"/>
        </w:rPr>
      </w:pPr>
    </w:p>
    <w:p w14:paraId="63CFFADF" w14:textId="66AE9A26" w:rsidR="00F26BCE" w:rsidRPr="00F704F4" w:rsidRDefault="00F26BCE" w:rsidP="00F26BCE">
      <w:pPr>
        <w:spacing w:line="240" w:lineRule="auto"/>
        <w:jc w:val="both"/>
        <w:rPr>
          <w:rFonts w:ascii="Arial" w:hAnsi="Arial" w:cs="Arial"/>
          <w:color w:val="242424"/>
          <w:szCs w:val="24"/>
          <w:shd w:val="clear" w:color="auto" w:fill="FFFFFF"/>
        </w:rPr>
      </w:pPr>
      <w:r w:rsidRPr="00F704F4">
        <w:rPr>
          <w:rFonts w:ascii="Arial" w:hAnsi="Arial" w:cs="Arial"/>
          <w:color w:val="242424"/>
          <w:szCs w:val="24"/>
          <w:shd w:val="clear" w:color="auto" w:fill="FFFFFF"/>
        </w:rPr>
        <w:t xml:space="preserve">The purpose of the EC (and EF) is to convert the distance (km) figure determined by the T&amp;T model into a cost. The EC and EF are previously (prior to </w:t>
      </w:r>
      <w:hyperlink r:id="rId22" w:history="1">
        <w:r w:rsidRPr="00F704F4">
          <w:rPr>
            <w:rStyle w:val="Hyperlink"/>
            <w:rFonts w:eastAsia="Times New Roman"/>
          </w:rPr>
          <w:t>CMP353</w:t>
        </w:r>
      </w:hyperlink>
      <w:r w:rsidRPr="00F704F4">
        <w:rPr>
          <w:rFonts w:ascii="Arial" w:hAnsi="Arial" w:cs="Arial"/>
          <w:color w:val="242424"/>
          <w:szCs w:val="24"/>
          <w:shd w:val="clear" w:color="auto" w:fill="FFFFFF"/>
        </w:rPr>
        <w:t xml:space="preserve">) calculated using standardised costs from the latest 10 years of </w:t>
      </w:r>
      <w:commentRangeStart w:id="33"/>
      <w:commentRangeStart w:id="34"/>
      <w:ins w:id="35" w:author="Claire Huxley (ESO)" w:date="2023-06-28T11:22:00Z">
        <w:r w:rsidR="003D0605">
          <w:rPr>
            <w:rFonts w:ascii="Arial" w:hAnsi="Arial" w:cs="Arial"/>
            <w:color w:val="242424"/>
            <w:szCs w:val="24"/>
            <w:shd w:val="clear" w:color="auto" w:fill="FFFFFF"/>
          </w:rPr>
          <w:t xml:space="preserve">volumes for </w:t>
        </w:r>
      </w:ins>
      <w:r w:rsidRPr="00F704F4">
        <w:rPr>
          <w:rFonts w:ascii="Arial" w:hAnsi="Arial" w:cs="Arial"/>
          <w:color w:val="242424"/>
          <w:szCs w:val="24"/>
          <w:shd w:val="clear" w:color="auto" w:fill="FFFFFF"/>
        </w:rPr>
        <w:t xml:space="preserve">new </w:t>
      </w:r>
      <w:commentRangeEnd w:id="33"/>
      <w:r w:rsidR="003D0605">
        <w:rPr>
          <w:rStyle w:val="CommentReference"/>
          <w:rFonts w:ascii="Arial" w:eastAsia="Times New Roman" w:hAnsi="Arial" w:cs="Times New Roman"/>
          <w:lang w:eastAsia="en-GB"/>
        </w:rPr>
        <w:commentReference w:id="33"/>
      </w:r>
      <w:commentRangeEnd w:id="34"/>
      <w:r w:rsidR="00976F98">
        <w:rPr>
          <w:rStyle w:val="CommentReference"/>
          <w:rFonts w:ascii="Arial" w:eastAsia="Times New Roman" w:hAnsi="Arial" w:cs="Times New Roman"/>
          <w:lang w:eastAsia="en-GB"/>
        </w:rPr>
        <w:commentReference w:id="34"/>
      </w:r>
      <w:r w:rsidRPr="00F704F4">
        <w:rPr>
          <w:rFonts w:ascii="Arial" w:hAnsi="Arial" w:cs="Arial"/>
          <w:color w:val="242424"/>
          <w:szCs w:val="24"/>
          <w:shd w:val="clear" w:color="auto" w:fill="FFFFFF"/>
        </w:rPr>
        <w:t xml:space="preserve">circuit (overhead line and cable) build. There are differences of opinion within the Workgroup whether the incremental nature of ICRP relates to the incremental transportation of energy on the NETS or the incremental expansion of the NETS to transport energy. The 1992 Transmission Use of System Charges Review (page 15) states: </w:t>
      </w:r>
    </w:p>
    <w:p w14:paraId="3CD8313A" w14:textId="77777777" w:rsidR="00F26BCE" w:rsidRPr="00F704F4" w:rsidRDefault="00F26BCE" w:rsidP="00F26BCE">
      <w:pPr>
        <w:spacing w:line="240" w:lineRule="auto"/>
        <w:jc w:val="both"/>
        <w:rPr>
          <w:rFonts w:ascii="Arial" w:hAnsi="Arial" w:cs="Arial"/>
          <w:color w:val="242424"/>
          <w:szCs w:val="24"/>
          <w:shd w:val="clear" w:color="auto" w:fill="FFFFFF"/>
        </w:rPr>
      </w:pPr>
    </w:p>
    <w:p w14:paraId="4CE54D58" w14:textId="77777777" w:rsidR="00F26BCE" w:rsidRPr="00F704F4" w:rsidRDefault="00F26BCE" w:rsidP="00F26BCE">
      <w:pPr>
        <w:spacing w:line="240" w:lineRule="auto"/>
        <w:jc w:val="both"/>
        <w:rPr>
          <w:rFonts w:ascii="Arial" w:hAnsi="Arial" w:cs="Arial"/>
          <w:i/>
          <w:iCs/>
          <w:color w:val="242424"/>
          <w:szCs w:val="24"/>
          <w:shd w:val="clear" w:color="auto" w:fill="FFFFFF"/>
        </w:rPr>
      </w:pPr>
      <w:r w:rsidRPr="00F704F4">
        <w:rPr>
          <w:rFonts w:ascii="Arial" w:hAnsi="Arial" w:cs="Arial"/>
          <w:i/>
          <w:iCs/>
          <w:color w:val="242424"/>
          <w:szCs w:val="24"/>
          <w:shd w:val="clear" w:color="auto" w:fill="FFFFFF"/>
        </w:rPr>
        <w:t>“The cost of capacity per MW/km represents the annual cost of building and maintaining capacity to transport one MW of power one kilometre between points on the NETS. This incremental cost comprises two components: a capital cost and an operating cost. The capital cost is the cost of building (or having built) one MW/km of transmission capacity converted to an annual charge. The operating cost component covers the cost of repair and maintenance of capital equipment plus administration costs. The basis of the capital cost component is the current average cost at replacement value of the present system.”</w:t>
      </w:r>
    </w:p>
    <w:p w14:paraId="13D5098E" w14:textId="77777777" w:rsidR="00F26BCE" w:rsidRPr="00F704F4" w:rsidRDefault="00F26BCE" w:rsidP="00F26BCE">
      <w:pPr>
        <w:spacing w:line="240" w:lineRule="auto"/>
        <w:jc w:val="both"/>
        <w:rPr>
          <w:rFonts w:ascii="Arial" w:hAnsi="Arial" w:cs="Arial"/>
          <w:color w:val="242424"/>
          <w:szCs w:val="24"/>
          <w:shd w:val="clear" w:color="auto" w:fill="FFFFFF"/>
        </w:rPr>
      </w:pPr>
    </w:p>
    <w:p w14:paraId="6EDC453B" w14:textId="6D695B05" w:rsidR="00F26BCE" w:rsidRPr="00F704F4" w:rsidRDefault="00F26BCE" w:rsidP="00F26BCE">
      <w:pPr>
        <w:spacing w:line="240" w:lineRule="auto"/>
        <w:jc w:val="both"/>
      </w:pPr>
      <w:r w:rsidRPr="00F704F4">
        <w:rPr>
          <w:rFonts w:ascii="Arial" w:hAnsi="Arial" w:cs="Arial"/>
          <w:szCs w:val="24"/>
        </w:rPr>
        <w:lastRenderedPageBreak/>
        <w:t xml:space="preserve">However, there is a difference of opinion as to how the value of the EC  is reflected in the T&amp;T Model </w:t>
      </w:r>
      <w:r w:rsidRPr="00F704F4">
        <w:rPr>
          <w:rFonts w:ascii="Arial" w:hAnsi="Arial" w:cs="Arial"/>
          <w:color w:val="242424"/>
          <w:szCs w:val="24"/>
          <w:shd w:val="clear" w:color="auto" w:fill="FFFFFF"/>
        </w:rPr>
        <w:t xml:space="preserve">and importantly the </w:t>
      </w:r>
      <w:r w:rsidRPr="00F704F4">
        <w:t>different interpretation won’t affect how the T&amp;T model works but will affect what data is input and what the T&amp;T model’s output is representing.</w:t>
      </w:r>
      <w:r w:rsidR="00F704F4" w:rsidRPr="00F704F4">
        <w:t xml:space="preserve"> Figure 1 below sets out this difference.</w:t>
      </w:r>
    </w:p>
    <w:p w14:paraId="1F8DD730" w14:textId="1F850430" w:rsidR="00F704F4" w:rsidRPr="00F704F4" w:rsidRDefault="00F704F4" w:rsidP="00F26BCE">
      <w:pPr>
        <w:spacing w:line="240" w:lineRule="auto"/>
        <w:jc w:val="both"/>
      </w:pPr>
    </w:p>
    <w:p w14:paraId="4CFE5E4F" w14:textId="4E914D8D" w:rsidR="00F704F4" w:rsidRPr="00F704F4" w:rsidRDefault="00F704F4" w:rsidP="00F26BCE">
      <w:pPr>
        <w:spacing w:line="240" w:lineRule="auto"/>
        <w:jc w:val="both"/>
        <w:rPr>
          <w:b/>
          <w:bCs/>
        </w:rPr>
      </w:pPr>
      <w:r w:rsidRPr="00F704F4">
        <w:rPr>
          <w:b/>
          <w:bCs/>
        </w:rPr>
        <w:t>Figure 1</w:t>
      </w:r>
    </w:p>
    <w:p w14:paraId="1358CE90" w14:textId="691F473E" w:rsidR="00F26BCE" w:rsidRPr="00F704F4" w:rsidRDefault="00F26BCE" w:rsidP="00F26BCE">
      <w:pPr>
        <w:spacing w:line="240" w:lineRule="auto"/>
        <w:jc w:val="both"/>
        <w:rPr>
          <w:rFonts w:eastAsia="Times New Roman"/>
          <w:b/>
          <w:bCs/>
        </w:rPr>
      </w:pPr>
    </w:p>
    <w:tbl>
      <w:tblPr>
        <w:tblStyle w:val="GridTable4-Accent1"/>
        <w:tblW w:w="0" w:type="auto"/>
        <w:tblLook w:val="04A0" w:firstRow="1" w:lastRow="0" w:firstColumn="1" w:lastColumn="0" w:noHBand="0" w:noVBand="1"/>
      </w:tblPr>
      <w:tblGrid>
        <w:gridCol w:w="4719"/>
        <w:gridCol w:w="4719"/>
      </w:tblGrid>
      <w:tr w:rsidR="00F704F4" w:rsidRPr="00F704F4" w14:paraId="3776B62E" w14:textId="77777777" w:rsidTr="00F704F4">
        <w:trPr>
          <w:cnfStyle w:val="100000000000" w:firstRow="1" w:lastRow="0" w:firstColumn="0" w:lastColumn="0" w:oddVBand="0" w:evenVBand="0" w:oddHBand="0" w:evenHBand="0" w:firstRowFirstColumn="0" w:firstRowLastColumn="0" w:lastRowFirstColumn="0" w:lastRowLastColumn="0"/>
          <w:trHeight w:val="1352"/>
        </w:trPr>
        <w:tc>
          <w:tcPr>
            <w:cnfStyle w:val="001000000000" w:firstRow="0" w:lastRow="0" w:firstColumn="1" w:lastColumn="0" w:oddVBand="0" w:evenVBand="0" w:oddHBand="0" w:evenHBand="0" w:firstRowFirstColumn="0" w:firstRowLastColumn="0" w:lastRowFirstColumn="0" w:lastRowLastColumn="0"/>
            <w:tcW w:w="4719" w:type="dxa"/>
          </w:tcPr>
          <w:p w14:paraId="589437F0" w14:textId="1F945A5E" w:rsidR="00F704F4" w:rsidRPr="00F704F4" w:rsidRDefault="00F704F4" w:rsidP="00F26BCE">
            <w:pPr>
              <w:jc w:val="both"/>
              <w:rPr>
                <w:rFonts w:eastAsia="Times New Roman"/>
                <w:b w:val="0"/>
                <w:bCs w:val="0"/>
              </w:rPr>
            </w:pPr>
            <w:r w:rsidRPr="00F704F4">
              <w:rPr>
                <w:rFonts w:eastAsia="Times New Roman"/>
                <w:b w:val="0"/>
                <w:bCs w:val="0"/>
              </w:rPr>
              <w:t>T</w:t>
            </w:r>
            <w:r w:rsidRPr="00F704F4">
              <w:rPr>
                <w:rFonts w:eastAsia="Times New Roman"/>
              </w:rPr>
              <w:t>ransport and Tariff Model</w:t>
            </w:r>
            <w:r w:rsidRPr="00F704F4">
              <w:rPr>
                <w:rFonts w:eastAsia="Times New Roman"/>
                <w:b w:val="0"/>
                <w:bCs w:val="0"/>
              </w:rPr>
              <w:t xml:space="preserve"> </w:t>
            </w:r>
            <w:r w:rsidRPr="00F704F4">
              <w:rPr>
                <w:rFonts w:eastAsia="Times New Roman"/>
              </w:rPr>
              <w:t>Interpretation</w:t>
            </w:r>
            <w:r w:rsidRPr="00F704F4">
              <w:rPr>
                <w:rFonts w:eastAsia="Times New Roman"/>
                <w:b w:val="0"/>
                <w:bCs w:val="0"/>
              </w:rPr>
              <w:t xml:space="preserve"> - </w:t>
            </w:r>
            <w:r w:rsidRPr="00F704F4">
              <w:rPr>
                <w:rFonts w:eastAsia="Times New Roman"/>
              </w:rPr>
              <w:t>CMP315 Original</w:t>
            </w:r>
          </w:p>
        </w:tc>
        <w:tc>
          <w:tcPr>
            <w:tcW w:w="4719" w:type="dxa"/>
          </w:tcPr>
          <w:p w14:paraId="4932C8BB" w14:textId="71EA46D1" w:rsidR="00F704F4" w:rsidRPr="00F704F4" w:rsidRDefault="00F704F4" w:rsidP="00F26BCE">
            <w:pPr>
              <w:jc w:val="both"/>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F704F4">
              <w:rPr>
                <w:rFonts w:eastAsia="Times New Roman"/>
                <w:b w:val="0"/>
                <w:bCs w:val="0"/>
              </w:rPr>
              <w:t>T</w:t>
            </w:r>
            <w:r w:rsidRPr="00F704F4">
              <w:rPr>
                <w:rFonts w:eastAsia="Times New Roman"/>
              </w:rPr>
              <w:t>ransport and Tariff Model</w:t>
            </w:r>
            <w:r w:rsidRPr="00F704F4">
              <w:rPr>
                <w:rFonts w:eastAsia="Times New Roman"/>
                <w:b w:val="0"/>
                <w:bCs w:val="0"/>
              </w:rPr>
              <w:t xml:space="preserve"> </w:t>
            </w:r>
            <w:r w:rsidRPr="00F704F4">
              <w:rPr>
                <w:rFonts w:eastAsia="Times New Roman"/>
              </w:rPr>
              <w:t>Interpretation</w:t>
            </w:r>
            <w:r w:rsidRPr="00F704F4">
              <w:rPr>
                <w:rFonts w:eastAsia="Times New Roman"/>
                <w:b w:val="0"/>
                <w:bCs w:val="0"/>
              </w:rPr>
              <w:t xml:space="preserve"> </w:t>
            </w:r>
            <w:r w:rsidRPr="00F704F4">
              <w:rPr>
                <w:rFonts w:eastAsia="Times New Roman"/>
              </w:rPr>
              <w:t xml:space="preserve">- CMP375 Original (and all proposed </w:t>
            </w:r>
            <w:r>
              <w:rPr>
                <w:rFonts w:eastAsia="Times New Roman"/>
              </w:rPr>
              <w:t xml:space="preserve">CMP375 </w:t>
            </w:r>
            <w:r w:rsidRPr="00F704F4">
              <w:rPr>
                <w:rFonts w:eastAsia="Times New Roman"/>
              </w:rPr>
              <w:t>alternatives and/or WACMs)</w:t>
            </w:r>
          </w:p>
        </w:tc>
      </w:tr>
      <w:tr w:rsidR="00F704F4" w:rsidRPr="00F704F4" w14:paraId="03A09E23" w14:textId="77777777" w:rsidTr="00F704F4">
        <w:trPr>
          <w:cnfStyle w:val="000000100000" w:firstRow="0" w:lastRow="0" w:firstColumn="0" w:lastColumn="0" w:oddVBand="0" w:evenVBand="0" w:oddHBand="1" w:evenHBand="0" w:firstRowFirstColumn="0" w:firstRowLastColumn="0" w:lastRowFirstColumn="0" w:lastRowLastColumn="0"/>
          <w:trHeight w:val="2936"/>
        </w:trPr>
        <w:tc>
          <w:tcPr>
            <w:cnfStyle w:val="001000000000" w:firstRow="0" w:lastRow="0" w:firstColumn="1" w:lastColumn="0" w:oddVBand="0" w:evenVBand="0" w:oddHBand="0" w:evenHBand="0" w:firstRowFirstColumn="0" w:firstRowLastColumn="0" w:lastRowFirstColumn="0" w:lastRowLastColumn="0"/>
            <w:tcW w:w="4719" w:type="dxa"/>
          </w:tcPr>
          <w:p w14:paraId="383FC78D" w14:textId="77777777" w:rsidR="00F704F4" w:rsidRPr="00F704F4" w:rsidRDefault="00F704F4" w:rsidP="00F26BCE">
            <w:pPr>
              <w:jc w:val="both"/>
              <w:rPr>
                <w:rFonts w:eastAsia="Times New Roman"/>
                <w:b w:val="0"/>
                <w:bCs w:val="0"/>
              </w:rPr>
            </w:pPr>
            <w:r w:rsidRPr="00F704F4">
              <w:rPr>
                <w:rFonts w:eastAsia="Times New Roman"/>
                <w:b w:val="0"/>
                <w:bCs w:val="0"/>
              </w:rPr>
              <w:t xml:space="preserve">The purpose of the EC (and EF) is to convert the distance (km) figure determined by the T&amp;T model into a cost. </w:t>
            </w:r>
          </w:p>
          <w:p w14:paraId="01D732E2" w14:textId="77777777" w:rsidR="00F704F4" w:rsidRPr="00F704F4" w:rsidRDefault="00F704F4" w:rsidP="00F26BCE">
            <w:pPr>
              <w:jc w:val="both"/>
              <w:rPr>
                <w:rFonts w:eastAsia="Times New Roman"/>
                <w:b w:val="0"/>
                <w:bCs w:val="0"/>
              </w:rPr>
            </w:pPr>
          </w:p>
          <w:p w14:paraId="21A1CAB4" w14:textId="77777777" w:rsidR="00F704F4" w:rsidRPr="00F704F4" w:rsidRDefault="00F704F4" w:rsidP="00F26BCE">
            <w:pPr>
              <w:jc w:val="both"/>
              <w:rPr>
                <w:rFonts w:eastAsia="Times New Roman"/>
                <w:b w:val="0"/>
                <w:bCs w:val="0"/>
              </w:rPr>
            </w:pPr>
            <w:r w:rsidRPr="00F704F4">
              <w:rPr>
                <w:rFonts w:eastAsia="Times New Roman"/>
                <w:b w:val="0"/>
                <w:bCs w:val="0"/>
              </w:rPr>
              <w:t>EC/EF calculation reflects the cost of the whole NETS (i.e. a replacement value) which includes all assets and works undertaken on the NETS</w:t>
            </w:r>
          </w:p>
          <w:p w14:paraId="6C96C8D3" w14:textId="77777777" w:rsidR="00F704F4" w:rsidRPr="00F704F4" w:rsidRDefault="00F704F4" w:rsidP="00F26BCE">
            <w:pPr>
              <w:jc w:val="both"/>
              <w:rPr>
                <w:rFonts w:eastAsia="Times New Roman"/>
                <w:b w:val="0"/>
                <w:bCs w:val="0"/>
              </w:rPr>
            </w:pPr>
          </w:p>
          <w:p w14:paraId="6037E6D0" w14:textId="0A88B2A3" w:rsidR="00F704F4" w:rsidRPr="00F704F4" w:rsidRDefault="00F704F4" w:rsidP="00F26BCE">
            <w:pPr>
              <w:jc w:val="both"/>
              <w:rPr>
                <w:rFonts w:eastAsia="Times New Roman"/>
                <w:b w:val="0"/>
                <w:bCs w:val="0"/>
              </w:rPr>
            </w:pPr>
            <w:r w:rsidRPr="00F704F4">
              <w:rPr>
                <w:rFonts w:eastAsia="Times New Roman"/>
                <w:b w:val="0"/>
                <w:bCs w:val="0"/>
              </w:rPr>
              <w:t>See Annex 3 to support this view.</w:t>
            </w:r>
          </w:p>
        </w:tc>
        <w:tc>
          <w:tcPr>
            <w:tcW w:w="4719" w:type="dxa"/>
          </w:tcPr>
          <w:p w14:paraId="3D571A4C" w14:textId="77777777" w:rsidR="00F704F4" w:rsidRPr="00F704F4" w:rsidRDefault="00F704F4" w:rsidP="00F704F4">
            <w:pPr>
              <w:jc w:val="both"/>
              <w:cnfStyle w:val="000000100000" w:firstRow="0" w:lastRow="0" w:firstColumn="0" w:lastColumn="0" w:oddVBand="0" w:evenVBand="0" w:oddHBand="1" w:evenHBand="0" w:firstRowFirstColumn="0" w:firstRowLastColumn="0" w:lastRowFirstColumn="0" w:lastRowLastColumn="0"/>
              <w:rPr>
                <w:rFonts w:eastAsia="Times New Roman"/>
              </w:rPr>
            </w:pPr>
            <w:r w:rsidRPr="00F704F4">
              <w:rPr>
                <w:rFonts w:eastAsia="Times New Roman"/>
              </w:rPr>
              <w:t xml:space="preserve">The purpose of the EC (and EF) is to convert the distance (km) figure determined by the T&amp;T model into a cost.  </w:t>
            </w:r>
          </w:p>
          <w:p w14:paraId="5198B285" w14:textId="77777777" w:rsidR="00F704F4" w:rsidRPr="00F704F4" w:rsidRDefault="00F704F4" w:rsidP="00F704F4">
            <w:pPr>
              <w:jc w:val="both"/>
              <w:cnfStyle w:val="000000100000" w:firstRow="0" w:lastRow="0" w:firstColumn="0" w:lastColumn="0" w:oddVBand="0" w:evenVBand="0" w:oddHBand="1" w:evenHBand="0" w:firstRowFirstColumn="0" w:firstRowLastColumn="0" w:lastRowFirstColumn="0" w:lastRowLastColumn="0"/>
              <w:rPr>
                <w:rFonts w:eastAsia="Times New Roman"/>
              </w:rPr>
            </w:pPr>
          </w:p>
          <w:p w14:paraId="5B9EAD2D" w14:textId="6A057B25" w:rsidR="00F704F4" w:rsidRPr="00F704F4" w:rsidRDefault="00F704F4" w:rsidP="00F704F4">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r w:rsidRPr="00F704F4">
              <w:rPr>
                <w:rFonts w:eastAsia="Times New Roman"/>
              </w:rPr>
              <w:t>EC/EF calculation reflects the growth in the NETS</w:t>
            </w:r>
          </w:p>
        </w:tc>
      </w:tr>
    </w:tbl>
    <w:p w14:paraId="773DD253" w14:textId="77777777" w:rsidR="00F26BCE" w:rsidRPr="00DF0E80" w:rsidRDefault="00F26BCE" w:rsidP="00F26BCE">
      <w:pPr>
        <w:spacing w:line="240" w:lineRule="auto"/>
        <w:jc w:val="both"/>
        <w:rPr>
          <w:rFonts w:ascii="Arial" w:hAnsi="Arial" w:cs="Arial"/>
          <w:szCs w:val="24"/>
          <w:highlight w:val="cyan"/>
          <w:shd w:val="clear" w:color="auto" w:fill="FFFFFF"/>
        </w:rPr>
      </w:pPr>
    </w:p>
    <w:p w14:paraId="19BA9F62" w14:textId="5081802C" w:rsidR="00F26BCE" w:rsidRPr="00F704F4" w:rsidRDefault="00F26BCE" w:rsidP="00F26BCE">
      <w:pPr>
        <w:spacing w:line="240" w:lineRule="auto"/>
        <w:jc w:val="both"/>
        <w:rPr>
          <w:rFonts w:ascii="Arial" w:hAnsi="Arial" w:cs="Arial"/>
          <w:szCs w:val="24"/>
          <w:shd w:val="clear" w:color="auto" w:fill="FFFFFF"/>
        </w:rPr>
      </w:pPr>
      <w:r w:rsidRPr="00F704F4">
        <w:rPr>
          <w:rFonts w:eastAsia="Times New Roman"/>
          <w:b/>
          <w:bCs/>
        </w:rPr>
        <w:t>Transport and Tariff Model Interpretation – Other Workgroup Member View</w:t>
      </w:r>
      <w:r w:rsidR="00F704F4" w:rsidRPr="00F704F4">
        <w:rPr>
          <w:rFonts w:eastAsia="Times New Roman"/>
          <w:b/>
          <w:bCs/>
        </w:rPr>
        <w:t xml:space="preserve"> (not taken forward in any of the proposed solutions)</w:t>
      </w:r>
    </w:p>
    <w:p w14:paraId="2781355D" w14:textId="77777777" w:rsidR="00F26BCE" w:rsidRPr="00F704F4" w:rsidRDefault="00F26BCE" w:rsidP="00F26BCE">
      <w:pPr>
        <w:spacing w:line="240" w:lineRule="auto"/>
        <w:jc w:val="both"/>
        <w:rPr>
          <w:rFonts w:ascii="Arial" w:hAnsi="Arial" w:cs="Arial"/>
          <w:szCs w:val="24"/>
          <w:shd w:val="clear" w:color="auto" w:fill="FFFFFF"/>
        </w:rPr>
      </w:pPr>
    </w:p>
    <w:p w14:paraId="22E9048F" w14:textId="77777777" w:rsidR="00F26BCE" w:rsidRPr="00F704F4" w:rsidRDefault="00F26BCE" w:rsidP="00F26BCE">
      <w:pPr>
        <w:pStyle w:val="Default"/>
        <w:jc w:val="both"/>
        <w:rPr>
          <w:rFonts w:asciiTheme="minorHAnsi" w:hAnsiTheme="minorHAnsi" w:cstheme="minorHAnsi"/>
        </w:rPr>
      </w:pPr>
      <w:r w:rsidRPr="00F704F4">
        <w:rPr>
          <w:rFonts w:asciiTheme="minorHAnsi" w:hAnsiTheme="minorHAnsi" w:cstheme="minorHAnsi"/>
        </w:rPr>
        <w:t>Another Workgroup Member’s view was that the TNUoS model need to change to better reflect the reality of developments in the NETS where incremental cost is no longer based on the installation of 400kV circuits. This alternate approach also challenges traditional thinking where sunk costs made up of the historic build of the 400kV network are the core of the marginal cost calculation used to determine the EC. T</w:t>
      </w:r>
      <w:r w:rsidRPr="00F704F4">
        <w:rPr>
          <w:rFonts w:asciiTheme="minorHAnsi" w:hAnsiTheme="minorHAnsi"/>
        </w:rPr>
        <w:t xml:space="preserve">his </w:t>
      </w:r>
      <w:r w:rsidRPr="00F704F4">
        <w:rPr>
          <w:rFonts w:asciiTheme="minorHAnsi" w:hAnsiTheme="minorHAnsi" w:cstheme="minorHAnsi"/>
        </w:rPr>
        <w:t>approach seeks to establish the forward-looking marginal cost over a realistic 5–10-year time horizon that is consistent with the RIIO-T2 business plans.</w:t>
      </w:r>
    </w:p>
    <w:p w14:paraId="60609845" w14:textId="77777777" w:rsidR="00F26BCE" w:rsidRPr="00F704F4" w:rsidRDefault="00F26BCE" w:rsidP="00F26BCE">
      <w:pPr>
        <w:pStyle w:val="Default"/>
        <w:rPr>
          <w:rFonts w:asciiTheme="minorHAnsi" w:hAnsiTheme="minorHAnsi" w:cstheme="minorHAnsi"/>
        </w:rPr>
      </w:pPr>
    </w:p>
    <w:p w14:paraId="74BE835A" w14:textId="77777777" w:rsidR="00F26BCE" w:rsidRPr="00F704F4" w:rsidRDefault="00F26BCE" w:rsidP="00F26BCE">
      <w:pPr>
        <w:pStyle w:val="Default"/>
        <w:jc w:val="both"/>
        <w:rPr>
          <w:rFonts w:asciiTheme="minorHAnsi" w:hAnsiTheme="minorHAnsi" w:cstheme="minorHAnsi"/>
        </w:rPr>
      </w:pPr>
      <w:r w:rsidRPr="00F704F4">
        <w:rPr>
          <w:rFonts w:asciiTheme="minorHAnsi" w:hAnsiTheme="minorHAnsi" w:cstheme="minorHAnsi"/>
        </w:rPr>
        <w:t>The vast bulk of the 400kV NETS is sunk cost and it is unlikely to be decommissioned or indeed expanded with new 400kV circuits, The Workgroup Member argued that to continue to include it in a forward-looking charge could be viewed as sub-optimal. The proposed alternate approach would replace the  cost of new build 400kV in the EC with a  representative “basket” of techniques and technologies that are expected to be used over the next 5-10 years. The ESO would determine the makeup of this basket that would likely be based on planned and future development drawn from the RIIO T2 business plan for each TO. These would likely include:</w:t>
      </w:r>
    </w:p>
    <w:p w14:paraId="4BC2104D" w14:textId="77777777" w:rsidR="00F26BCE" w:rsidRPr="00F704F4" w:rsidRDefault="00F26BCE" w:rsidP="00F26BCE">
      <w:pPr>
        <w:pStyle w:val="Default"/>
        <w:rPr>
          <w:rFonts w:asciiTheme="minorHAnsi" w:hAnsiTheme="minorHAnsi" w:cstheme="minorHAnsi"/>
        </w:rPr>
      </w:pPr>
    </w:p>
    <w:p w14:paraId="6EF83682" w14:textId="77777777" w:rsidR="00F26BCE" w:rsidRPr="00F704F4" w:rsidRDefault="00F26BCE" w:rsidP="00F26BCE">
      <w:pPr>
        <w:numPr>
          <w:ilvl w:val="0"/>
          <w:numId w:val="47"/>
        </w:numPr>
        <w:autoSpaceDE w:val="0"/>
        <w:autoSpaceDN w:val="0"/>
        <w:adjustRightInd w:val="0"/>
        <w:spacing w:line="240" w:lineRule="auto"/>
        <w:jc w:val="both"/>
        <w:rPr>
          <w:rFonts w:cstheme="minorHAnsi"/>
          <w:szCs w:val="24"/>
        </w:rPr>
      </w:pPr>
      <w:r w:rsidRPr="00F704F4">
        <w:rPr>
          <w:rFonts w:cstheme="minorHAnsi"/>
          <w:color w:val="000000"/>
          <w:sz w:val="20"/>
          <w:szCs w:val="20"/>
        </w:rPr>
        <w:t>a</w:t>
      </w:r>
      <w:r w:rsidRPr="00F704F4">
        <w:rPr>
          <w:rFonts w:cstheme="minorHAnsi"/>
          <w:color w:val="000000"/>
          <w:szCs w:val="24"/>
        </w:rPr>
        <w:t>) New circuit build (existing methodology)</w:t>
      </w:r>
    </w:p>
    <w:p w14:paraId="434FFF94" w14:textId="77777777" w:rsidR="00F26BCE" w:rsidRPr="00F704F4" w:rsidRDefault="00F26BCE" w:rsidP="00F26BCE">
      <w:pPr>
        <w:pStyle w:val="Default"/>
        <w:numPr>
          <w:ilvl w:val="0"/>
          <w:numId w:val="46"/>
        </w:numPr>
        <w:jc w:val="both"/>
        <w:rPr>
          <w:rFonts w:asciiTheme="minorHAnsi" w:hAnsiTheme="minorHAnsi" w:cstheme="minorHAnsi"/>
        </w:rPr>
      </w:pPr>
      <w:r w:rsidRPr="00F704F4">
        <w:rPr>
          <w:rFonts w:asciiTheme="minorHAnsi" w:hAnsiTheme="minorHAnsi" w:cstheme="minorHAnsi"/>
        </w:rPr>
        <w:t xml:space="preserve">b) Circuit replacement/refurbishment </w:t>
      </w:r>
    </w:p>
    <w:p w14:paraId="6F0CAF66" w14:textId="77777777" w:rsidR="00F26BCE" w:rsidRPr="00F704F4" w:rsidRDefault="00F26BCE" w:rsidP="00F26BCE">
      <w:pPr>
        <w:pStyle w:val="Default"/>
        <w:numPr>
          <w:ilvl w:val="0"/>
          <w:numId w:val="46"/>
        </w:numPr>
        <w:jc w:val="both"/>
        <w:rPr>
          <w:rFonts w:asciiTheme="minorHAnsi" w:hAnsiTheme="minorHAnsi" w:cstheme="minorHAnsi"/>
        </w:rPr>
      </w:pPr>
      <w:r w:rsidRPr="00F704F4">
        <w:rPr>
          <w:rFonts w:asciiTheme="minorHAnsi" w:hAnsiTheme="minorHAnsi" w:cstheme="minorHAnsi"/>
        </w:rPr>
        <w:t xml:space="preserve">c) New non-circuit build e.g. substations </w:t>
      </w:r>
    </w:p>
    <w:p w14:paraId="54B1C5B4" w14:textId="77777777" w:rsidR="00F26BCE" w:rsidRPr="00F704F4" w:rsidRDefault="00F26BCE" w:rsidP="00F26BCE">
      <w:pPr>
        <w:pStyle w:val="Default"/>
        <w:numPr>
          <w:ilvl w:val="0"/>
          <w:numId w:val="46"/>
        </w:numPr>
        <w:jc w:val="both"/>
        <w:rPr>
          <w:rFonts w:asciiTheme="minorHAnsi" w:hAnsiTheme="minorHAnsi" w:cstheme="minorHAnsi"/>
          <w:lang w:val="fr-FR"/>
        </w:rPr>
      </w:pPr>
      <w:r w:rsidRPr="00F704F4">
        <w:rPr>
          <w:rFonts w:asciiTheme="minorHAnsi" w:hAnsiTheme="minorHAnsi" w:cstheme="minorHAnsi"/>
          <w:lang w:val="fr-FR"/>
        </w:rPr>
        <w:t xml:space="preserve">d) Non-circuit reinforcement e.g. transformers </w:t>
      </w:r>
    </w:p>
    <w:p w14:paraId="42FA68BA" w14:textId="77777777" w:rsidR="00F26BCE" w:rsidRPr="00F704F4" w:rsidRDefault="00F26BCE" w:rsidP="00F26BCE">
      <w:pPr>
        <w:pStyle w:val="Default"/>
        <w:numPr>
          <w:ilvl w:val="0"/>
          <w:numId w:val="46"/>
        </w:numPr>
        <w:jc w:val="both"/>
        <w:rPr>
          <w:rFonts w:asciiTheme="minorHAnsi" w:hAnsiTheme="minorHAnsi" w:cstheme="minorHAnsi"/>
        </w:rPr>
      </w:pPr>
      <w:r w:rsidRPr="00F704F4">
        <w:rPr>
          <w:rFonts w:asciiTheme="minorHAnsi" w:hAnsiTheme="minorHAnsi" w:cstheme="minorHAnsi"/>
        </w:rPr>
        <w:t xml:space="preserve">e) ‘Smart’ reinforcement option e.g. intertrips and Active Network Management </w:t>
      </w:r>
    </w:p>
    <w:p w14:paraId="1B907559" w14:textId="77777777" w:rsidR="00F26BCE" w:rsidRPr="00F704F4" w:rsidRDefault="00F26BCE" w:rsidP="00F26BCE">
      <w:pPr>
        <w:pStyle w:val="Default"/>
        <w:numPr>
          <w:ilvl w:val="0"/>
          <w:numId w:val="46"/>
        </w:numPr>
        <w:jc w:val="both"/>
        <w:rPr>
          <w:rFonts w:asciiTheme="minorHAnsi" w:hAnsiTheme="minorHAnsi" w:cstheme="minorHAnsi"/>
        </w:rPr>
      </w:pPr>
      <w:r w:rsidRPr="00F704F4">
        <w:rPr>
          <w:rFonts w:asciiTheme="minorHAnsi" w:hAnsiTheme="minorHAnsi" w:cstheme="minorHAnsi"/>
        </w:rPr>
        <w:t xml:space="preserve">f)  Life extension options </w:t>
      </w:r>
    </w:p>
    <w:p w14:paraId="0FF29FA4" w14:textId="77777777" w:rsidR="00F26BCE" w:rsidRPr="00F704F4" w:rsidRDefault="00F26BCE" w:rsidP="00F26BCE">
      <w:pPr>
        <w:pStyle w:val="Default"/>
        <w:numPr>
          <w:ilvl w:val="0"/>
          <w:numId w:val="46"/>
        </w:numPr>
        <w:jc w:val="both"/>
        <w:rPr>
          <w:rFonts w:asciiTheme="minorHAnsi" w:hAnsiTheme="minorHAnsi" w:cstheme="minorHAnsi"/>
        </w:rPr>
      </w:pPr>
      <w:r w:rsidRPr="00F704F4">
        <w:rPr>
          <w:rFonts w:asciiTheme="minorHAnsi" w:hAnsiTheme="minorHAnsi" w:cstheme="minorHAnsi"/>
        </w:rPr>
        <w:t xml:space="preserve">g) Non-thermal solution options e.g. circuit breaker replacement </w:t>
      </w:r>
    </w:p>
    <w:p w14:paraId="69E314EB" w14:textId="77777777" w:rsidR="00F26BCE" w:rsidRPr="00F704F4" w:rsidRDefault="00F26BCE" w:rsidP="00F26BCE">
      <w:pPr>
        <w:pStyle w:val="Default"/>
        <w:jc w:val="both"/>
        <w:rPr>
          <w:rFonts w:asciiTheme="minorHAnsi" w:hAnsiTheme="minorHAnsi" w:cstheme="minorHAnsi"/>
        </w:rPr>
      </w:pPr>
      <w:r w:rsidRPr="00F704F4">
        <w:rPr>
          <w:rFonts w:asciiTheme="minorHAnsi" w:hAnsiTheme="minorHAnsi" w:cstheme="minorHAnsi"/>
        </w:rPr>
        <w:t xml:space="preserve">h) Re-using existing connection points as traditional carbon-based generation closes </w:t>
      </w:r>
    </w:p>
    <w:p w14:paraId="47A65A01" w14:textId="77777777" w:rsidR="00F26BCE" w:rsidRPr="00F704F4" w:rsidRDefault="00F26BCE" w:rsidP="00F26BCE">
      <w:pPr>
        <w:pStyle w:val="Default"/>
        <w:jc w:val="both"/>
        <w:rPr>
          <w:rFonts w:asciiTheme="minorHAnsi" w:hAnsiTheme="minorHAnsi" w:cstheme="minorHAnsi"/>
        </w:rPr>
      </w:pPr>
    </w:p>
    <w:p w14:paraId="53D7C203" w14:textId="77777777" w:rsidR="00F26BCE" w:rsidRPr="00F704F4" w:rsidRDefault="00F26BCE" w:rsidP="00F26BCE">
      <w:pPr>
        <w:pStyle w:val="Default"/>
        <w:jc w:val="both"/>
        <w:rPr>
          <w:rFonts w:asciiTheme="minorHAnsi" w:hAnsiTheme="minorHAnsi" w:cstheme="minorHAnsi"/>
        </w:rPr>
      </w:pPr>
      <w:r w:rsidRPr="00F704F4">
        <w:rPr>
          <w:rFonts w:asciiTheme="minorHAnsi" w:hAnsiTheme="minorHAnsi" w:cstheme="minorHAnsi"/>
        </w:rPr>
        <w:lastRenderedPageBreak/>
        <w:t xml:space="preserve">Each would be appropriately weighted to reflect the MW capacity they are likely to bring within each Transmission Owner region. </w:t>
      </w:r>
    </w:p>
    <w:p w14:paraId="173ACB47" w14:textId="77777777" w:rsidR="00F26BCE" w:rsidRPr="00F704F4" w:rsidRDefault="00F26BCE" w:rsidP="00F26BCE">
      <w:pPr>
        <w:pStyle w:val="Default"/>
        <w:jc w:val="both"/>
        <w:rPr>
          <w:rFonts w:asciiTheme="minorHAnsi" w:hAnsiTheme="minorHAnsi" w:cstheme="minorHAnsi"/>
        </w:rPr>
      </w:pPr>
    </w:p>
    <w:p w14:paraId="459522A2" w14:textId="77777777" w:rsidR="00F26BCE" w:rsidRPr="00F704F4" w:rsidRDefault="00F26BCE" w:rsidP="004206E3">
      <w:pPr>
        <w:pStyle w:val="Default"/>
        <w:jc w:val="both"/>
        <w:rPr>
          <w:rFonts w:asciiTheme="minorHAnsi" w:hAnsiTheme="minorHAnsi" w:cstheme="minorHAnsi"/>
        </w:rPr>
      </w:pPr>
      <w:r w:rsidRPr="00F704F4">
        <w:rPr>
          <w:rFonts w:asciiTheme="minorHAnsi" w:hAnsiTheme="minorHAnsi" w:cstheme="minorHAnsi"/>
        </w:rPr>
        <w:t>There are various ways that this change could be implemented in the TNUoS model.  The Workgroup Member presented one solution would be to broaden the definition of the EC in CUSC 14.15.59 as follows (the changes are shown in red text):</w:t>
      </w:r>
    </w:p>
    <w:p w14:paraId="055E7167" w14:textId="77777777" w:rsidR="00F26BCE" w:rsidRPr="00F704F4" w:rsidRDefault="00F26BCE" w:rsidP="004206E3">
      <w:pPr>
        <w:pStyle w:val="Default"/>
        <w:jc w:val="both"/>
        <w:rPr>
          <w:rFonts w:asciiTheme="minorHAnsi" w:hAnsiTheme="minorHAnsi" w:cstheme="minorHAnsi"/>
        </w:rPr>
      </w:pPr>
      <w:r w:rsidRPr="00F704F4">
        <w:rPr>
          <w:rFonts w:asciiTheme="minorHAnsi" w:hAnsiTheme="minorHAnsi" w:cstheme="minorHAnsi"/>
        </w:rPr>
        <w:t xml:space="preserve"> </w:t>
      </w:r>
    </w:p>
    <w:p w14:paraId="13313A03" w14:textId="77777777" w:rsidR="00F26BCE" w:rsidRPr="00F704F4" w:rsidRDefault="00F26BCE" w:rsidP="004206E3">
      <w:pPr>
        <w:pStyle w:val="Default"/>
        <w:ind w:left="720"/>
        <w:jc w:val="both"/>
        <w:rPr>
          <w:rFonts w:asciiTheme="minorHAnsi" w:hAnsiTheme="minorHAnsi" w:cstheme="minorHAnsi"/>
          <w:i/>
          <w:iCs/>
        </w:rPr>
      </w:pPr>
      <w:r w:rsidRPr="00F704F4">
        <w:rPr>
          <w:rFonts w:asciiTheme="minorHAnsi" w:hAnsiTheme="minorHAnsi" w:cstheme="minorHAnsi"/>
          <w:i/>
          <w:iCs/>
        </w:rPr>
        <w:t xml:space="preserve">14.15.59 The expansion constant, expressed in £/MWkm, represents the annuitised value of the transmission infrastructure capital investment required to transport 1 MW over 1 km. Its magnitude is derived from the projected </w:t>
      </w:r>
      <w:r w:rsidRPr="00F704F4">
        <w:rPr>
          <w:rFonts w:asciiTheme="minorHAnsi" w:hAnsiTheme="minorHAnsi" w:cstheme="minorHAnsi"/>
          <w:i/>
          <w:iCs/>
          <w:color w:val="FF0000"/>
        </w:rPr>
        <w:t xml:space="preserve">cost  of a representative basket of  technologies and techniques that are used to accommodate changes in  circuit use at 400kV </w:t>
      </w:r>
      <w:r w:rsidRPr="00F704F4">
        <w:rPr>
          <w:rFonts w:asciiTheme="minorHAnsi" w:hAnsiTheme="minorHAnsi" w:cstheme="minorHAnsi"/>
          <w:i/>
          <w:iCs/>
          <w:strike/>
          <w:color w:val="FF0000"/>
        </w:rPr>
        <w:t>of 400kV overhead line</w:t>
      </w:r>
      <w:r w:rsidRPr="00F704F4">
        <w:rPr>
          <w:rFonts w:asciiTheme="minorHAnsi" w:hAnsiTheme="minorHAnsi" w:cstheme="minorHAnsi"/>
          <w:i/>
          <w:iCs/>
        </w:rPr>
        <w:t>, including an estimate of the cost of capital, to provide for future system expansion.</w:t>
      </w:r>
    </w:p>
    <w:p w14:paraId="628B4467" w14:textId="77777777" w:rsidR="00F26BCE" w:rsidRPr="00F704F4" w:rsidRDefault="00F26BCE" w:rsidP="004206E3">
      <w:pPr>
        <w:pStyle w:val="Default"/>
        <w:ind w:left="720"/>
        <w:jc w:val="both"/>
        <w:rPr>
          <w:rFonts w:asciiTheme="minorHAnsi" w:hAnsiTheme="minorHAnsi" w:cstheme="minorHAnsi"/>
          <w:i/>
          <w:iCs/>
        </w:rPr>
      </w:pPr>
    </w:p>
    <w:p w14:paraId="13CC0FEB" w14:textId="77777777" w:rsidR="00F26BCE" w:rsidRPr="004206E3" w:rsidRDefault="00F26BCE" w:rsidP="004206E3">
      <w:pPr>
        <w:pStyle w:val="Default"/>
        <w:jc w:val="both"/>
        <w:rPr>
          <w:rFonts w:asciiTheme="minorHAnsi" w:hAnsiTheme="minorHAnsi" w:cstheme="minorHAnsi"/>
          <w:color w:val="auto"/>
        </w:rPr>
      </w:pPr>
      <w:r w:rsidRPr="004206E3">
        <w:rPr>
          <w:rFonts w:asciiTheme="minorHAnsi" w:hAnsiTheme="minorHAnsi" w:cstheme="minorHAnsi"/>
          <w:color w:val="auto"/>
        </w:rPr>
        <w:t xml:space="preserve">The relative cost at other voltages and for cable circuits would be relative to this new definition.    </w:t>
      </w:r>
    </w:p>
    <w:p w14:paraId="168B5E73" w14:textId="77777777" w:rsidR="00F26BCE" w:rsidRPr="004206E3" w:rsidRDefault="00F26BCE" w:rsidP="004206E3">
      <w:pPr>
        <w:pStyle w:val="Default"/>
        <w:jc w:val="both"/>
        <w:rPr>
          <w:rFonts w:asciiTheme="minorHAnsi" w:hAnsiTheme="minorHAnsi" w:cstheme="minorHAnsi"/>
          <w:color w:val="auto"/>
        </w:rPr>
      </w:pPr>
    </w:p>
    <w:p w14:paraId="7BB31E77" w14:textId="77777777" w:rsidR="00F26BCE" w:rsidRPr="004206E3" w:rsidRDefault="00F26BCE" w:rsidP="004206E3">
      <w:pPr>
        <w:pStyle w:val="Default"/>
        <w:jc w:val="both"/>
        <w:rPr>
          <w:rFonts w:asciiTheme="minorHAnsi" w:hAnsiTheme="minorHAnsi" w:cstheme="minorHAnsi"/>
          <w:color w:val="auto"/>
        </w:rPr>
      </w:pPr>
      <w:r w:rsidRPr="004206E3">
        <w:rPr>
          <w:rFonts w:asciiTheme="minorHAnsi" w:hAnsiTheme="minorHAnsi" w:cstheme="minorHAnsi"/>
          <w:color w:val="auto"/>
        </w:rPr>
        <w:t>The ESO is already required in the CUSC</w:t>
      </w:r>
      <w:r w:rsidRPr="004206E3">
        <w:rPr>
          <w:rStyle w:val="FootnoteReference"/>
          <w:rFonts w:asciiTheme="minorHAnsi" w:hAnsiTheme="minorHAnsi" w:cstheme="minorHAnsi"/>
          <w:color w:val="auto"/>
        </w:rPr>
        <w:footnoteReference w:id="6"/>
      </w:r>
      <w:r w:rsidRPr="004206E3">
        <w:rPr>
          <w:rFonts w:asciiTheme="minorHAnsi" w:hAnsiTheme="minorHAnsi" w:cstheme="minorHAnsi"/>
          <w:color w:val="auto"/>
        </w:rPr>
        <w:t xml:space="preserve"> to derive this parameter using information from the onshore Transmission Owners but, under this approach, this will be expanded to include all of the technologies and techniques set out in (a)-(h) including re-use of existing connection points following the closure of the carbon-based generation where the marginal cost is close to zero.</w:t>
      </w:r>
    </w:p>
    <w:p w14:paraId="07AF5685" w14:textId="77777777" w:rsidR="00F26BCE" w:rsidRDefault="00F26BCE" w:rsidP="00DF0E80">
      <w:pPr>
        <w:spacing w:line="240" w:lineRule="auto"/>
        <w:jc w:val="both"/>
        <w:textAlignment w:val="baseline"/>
        <w:rPr>
          <w:rFonts w:cs="Arial"/>
        </w:rPr>
      </w:pPr>
    </w:p>
    <w:p w14:paraId="5104F5F8" w14:textId="18358705" w:rsidR="00A53545" w:rsidRPr="00A53545" w:rsidRDefault="00A53545" w:rsidP="00A53545">
      <w:pPr>
        <w:rPr>
          <w:b/>
          <w:bCs/>
          <w:u w:val="single"/>
          <w:lang w:eastAsia="en-GB"/>
        </w:rPr>
      </w:pPr>
      <w:r>
        <w:rPr>
          <w:b/>
          <w:bCs/>
          <w:u w:val="single"/>
          <w:lang w:eastAsia="en-GB"/>
        </w:rPr>
        <w:t xml:space="preserve">1) </w:t>
      </w:r>
      <w:r w:rsidRPr="00A53545">
        <w:rPr>
          <w:b/>
          <w:bCs/>
          <w:u w:val="single"/>
          <w:lang w:eastAsia="en-GB"/>
        </w:rPr>
        <w:t>Works Included</w:t>
      </w:r>
    </w:p>
    <w:p w14:paraId="31B60A89" w14:textId="77777777" w:rsidR="00E603D6" w:rsidRDefault="00E603D6" w:rsidP="00E603D6">
      <w:pPr>
        <w:spacing w:line="240" w:lineRule="auto"/>
        <w:jc w:val="both"/>
        <w:textAlignment w:val="baseline"/>
        <w:rPr>
          <w:i/>
          <w:color w:val="FF0000"/>
        </w:rPr>
      </w:pPr>
    </w:p>
    <w:p w14:paraId="2FBF07E1" w14:textId="77777777" w:rsidR="00E603D6" w:rsidRDefault="00E603D6" w:rsidP="00E603D6">
      <w:pPr>
        <w:spacing w:line="240" w:lineRule="auto"/>
        <w:jc w:val="both"/>
        <w:textAlignment w:val="baseline"/>
        <w:rPr>
          <w:b/>
          <w:bCs/>
          <w:iCs/>
          <w:u w:val="single"/>
        </w:rPr>
      </w:pPr>
      <w:r>
        <w:rPr>
          <w:b/>
          <w:bCs/>
          <w:iCs/>
          <w:u w:val="single"/>
        </w:rPr>
        <w:t>What else could be included in the future EC Calculation?</w:t>
      </w:r>
    </w:p>
    <w:p w14:paraId="4E9E21F9" w14:textId="77777777" w:rsidR="00E603D6" w:rsidRDefault="00E603D6" w:rsidP="00E603D6">
      <w:pPr>
        <w:spacing w:line="240" w:lineRule="auto"/>
        <w:jc w:val="both"/>
        <w:textAlignment w:val="baseline"/>
        <w:rPr>
          <w:b/>
          <w:bCs/>
          <w:iCs/>
          <w:u w:val="single"/>
        </w:rPr>
      </w:pPr>
    </w:p>
    <w:p w14:paraId="238A2221" w14:textId="2AB8967B" w:rsidR="00E603D6" w:rsidRDefault="00A53545" w:rsidP="00E603D6">
      <w:pPr>
        <w:spacing w:line="240" w:lineRule="auto"/>
        <w:jc w:val="both"/>
        <w:textAlignment w:val="baseline"/>
        <w:rPr>
          <w:rFonts w:ascii="Arial" w:hAnsi="Arial" w:cs="Arial"/>
          <w:szCs w:val="24"/>
        </w:rPr>
      </w:pPr>
      <w:r>
        <w:rPr>
          <w:iCs/>
        </w:rPr>
        <w:t>At the start of the Workgroup process, t</w:t>
      </w:r>
      <w:r w:rsidR="00E603D6" w:rsidRPr="00AB1961">
        <w:rPr>
          <w:iCs/>
        </w:rPr>
        <w:t>he ESO Workgroup Member</w:t>
      </w:r>
      <w:r w:rsidR="00E603D6">
        <w:rPr>
          <w:iCs/>
        </w:rPr>
        <w:t xml:space="preserve"> </w:t>
      </w:r>
      <w:r w:rsidR="00E603D6">
        <w:rPr>
          <w:rFonts w:ascii="Arial" w:hAnsi="Arial" w:cs="Arial"/>
          <w:szCs w:val="24"/>
        </w:rPr>
        <w:t xml:space="preserve">shared a list of potential works that are currently excluded in the EC calculation but could potentially be included to provide a more accurate calculation and this is represented by Figure </w:t>
      </w:r>
      <w:r w:rsidR="00F704F4">
        <w:rPr>
          <w:rFonts w:ascii="Arial" w:hAnsi="Arial" w:cs="Arial"/>
          <w:szCs w:val="24"/>
        </w:rPr>
        <w:t xml:space="preserve">2 </w:t>
      </w:r>
      <w:r w:rsidR="00E603D6">
        <w:rPr>
          <w:rFonts w:ascii="Arial" w:hAnsi="Arial" w:cs="Arial"/>
          <w:szCs w:val="24"/>
        </w:rPr>
        <w:t>below:</w:t>
      </w:r>
    </w:p>
    <w:p w14:paraId="4599774E" w14:textId="2B82C999" w:rsidR="003C0967" w:rsidRDefault="003C0967" w:rsidP="00E603D6">
      <w:pPr>
        <w:spacing w:line="240" w:lineRule="auto"/>
        <w:jc w:val="both"/>
        <w:textAlignment w:val="baseline"/>
        <w:rPr>
          <w:rFonts w:ascii="Arial" w:hAnsi="Arial" w:cs="Arial"/>
          <w:szCs w:val="24"/>
        </w:rPr>
      </w:pPr>
    </w:p>
    <w:p w14:paraId="72E0FDC1" w14:textId="2AB234E1" w:rsidR="003C0967" w:rsidRDefault="003C0967" w:rsidP="003C0967">
      <w:pPr>
        <w:spacing w:line="240" w:lineRule="auto"/>
        <w:jc w:val="both"/>
        <w:textAlignment w:val="baseline"/>
        <w:rPr>
          <w:rFonts w:ascii="Arial" w:hAnsi="Arial" w:cs="Arial"/>
          <w:b/>
          <w:bCs/>
          <w:szCs w:val="24"/>
        </w:rPr>
      </w:pPr>
      <w:r>
        <w:rPr>
          <w:rFonts w:ascii="Arial" w:hAnsi="Arial" w:cs="Arial"/>
          <w:b/>
          <w:bCs/>
          <w:szCs w:val="24"/>
        </w:rPr>
        <w:t xml:space="preserve">Figure </w:t>
      </w:r>
      <w:r w:rsidR="00F704F4">
        <w:rPr>
          <w:rFonts w:ascii="Arial" w:hAnsi="Arial" w:cs="Arial"/>
          <w:b/>
          <w:bCs/>
          <w:szCs w:val="24"/>
        </w:rPr>
        <w:t>2</w:t>
      </w:r>
    </w:p>
    <w:p w14:paraId="537CB963" w14:textId="344883AB" w:rsidR="003C0967" w:rsidRDefault="003C0967" w:rsidP="00E603D6">
      <w:pPr>
        <w:spacing w:line="240" w:lineRule="auto"/>
        <w:jc w:val="both"/>
        <w:textAlignment w:val="baseline"/>
        <w:rPr>
          <w:rFonts w:ascii="Arial" w:hAnsi="Arial" w:cs="Arial"/>
          <w:szCs w:val="24"/>
        </w:rPr>
      </w:pPr>
    </w:p>
    <w:p w14:paraId="5CF00AAA" w14:textId="7FD609E6" w:rsidR="008B7B3F" w:rsidRDefault="008B7B3F" w:rsidP="00E603D6">
      <w:pPr>
        <w:spacing w:line="240" w:lineRule="auto"/>
        <w:jc w:val="both"/>
        <w:textAlignment w:val="baseline"/>
        <w:rPr>
          <w:rFonts w:ascii="Arial" w:hAnsi="Arial" w:cs="Arial"/>
          <w:szCs w:val="24"/>
        </w:rPr>
      </w:pPr>
      <w:r w:rsidRPr="00D941D1">
        <w:rPr>
          <w:noProof/>
        </w:rPr>
        <w:drawing>
          <wp:inline distT="0" distB="0" distL="0" distR="0" wp14:anchorId="5146BD35" wp14:editId="68C5DB06">
            <wp:extent cx="6029960" cy="238352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3896" t="32010" r="3959" b="3221"/>
                    <a:stretch/>
                  </pic:blipFill>
                  <pic:spPr bwMode="auto">
                    <a:xfrm>
                      <a:off x="0" y="0"/>
                      <a:ext cx="6029960" cy="2383529"/>
                    </a:xfrm>
                    <a:prstGeom prst="rect">
                      <a:avLst/>
                    </a:prstGeom>
                    <a:ln>
                      <a:noFill/>
                    </a:ln>
                    <a:extLst>
                      <a:ext uri="{53640926-AAD7-44D8-BBD7-CCE9431645EC}">
                        <a14:shadowObscured xmlns:a14="http://schemas.microsoft.com/office/drawing/2010/main"/>
                      </a:ext>
                    </a:extLst>
                  </pic:spPr>
                </pic:pic>
              </a:graphicData>
            </a:graphic>
          </wp:inline>
        </w:drawing>
      </w:r>
    </w:p>
    <w:p w14:paraId="078A7B24" w14:textId="77777777" w:rsidR="00EA0DFC" w:rsidRDefault="00EA0DFC" w:rsidP="00EA0DFC">
      <w:pPr>
        <w:spacing w:line="240" w:lineRule="auto"/>
        <w:jc w:val="both"/>
        <w:textAlignment w:val="baseline"/>
        <w:rPr>
          <w:rFonts w:cs="Arial"/>
        </w:rPr>
      </w:pPr>
    </w:p>
    <w:p w14:paraId="077A98AD" w14:textId="77777777" w:rsidR="001E79EA" w:rsidRDefault="001E79EA" w:rsidP="001E79EA">
      <w:pPr>
        <w:jc w:val="both"/>
        <w:rPr>
          <w:rFonts w:eastAsia="Times New Roman"/>
        </w:rPr>
      </w:pPr>
      <w:r w:rsidRPr="00916E87">
        <w:rPr>
          <w:szCs w:val="24"/>
        </w:rPr>
        <w:t xml:space="preserve">A Workgroup Member disagreed that ‘SMART’ reinforcement does not provide MW Capacity and noted that </w:t>
      </w:r>
      <w:r>
        <w:rPr>
          <w:szCs w:val="24"/>
        </w:rPr>
        <w:t>Scottish Power Energy Networks are delivering a NETS reinforcement</w:t>
      </w:r>
      <w:r>
        <w:rPr>
          <w:rStyle w:val="FootnoteReference"/>
          <w:szCs w:val="24"/>
        </w:rPr>
        <w:footnoteReference w:id="7"/>
      </w:r>
      <w:r>
        <w:rPr>
          <w:szCs w:val="24"/>
        </w:rPr>
        <w:t xml:space="preserve"> that </w:t>
      </w:r>
      <w:r w:rsidRPr="00916E87">
        <w:rPr>
          <w:szCs w:val="24"/>
        </w:rPr>
        <w:t>provides new capacity via ‘SMART’ reinforcement in lieu of network build</w:t>
      </w:r>
      <w:r>
        <w:rPr>
          <w:szCs w:val="24"/>
        </w:rPr>
        <w:t>, wherein connected users will be compensated for their network access being below design standards</w:t>
      </w:r>
      <w:r w:rsidRPr="00916E87">
        <w:rPr>
          <w:szCs w:val="24"/>
        </w:rPr>
        <w:t>. However, the Proposer of CMP375 noted that this is still not physically firm capacity and therefore, in their opinion, does not create MW capacity for the purpose of the EC calculation</w:t>
      </w:r>
      <w:r>
        <w:rPr>
          <w:szCs w:val="24"/>
        </w:rPr>
        <w:t xml:space="preserve">. </w:t>
      </w:r>
      <w:r w:rsidRPr="00623220">
        <w:rPr>
          <w:szCs w:val="24"/>
        </w:rPr>
        <w:t xml:space="preserve">The Workgroup noted that ‘SMART’ reinforcement in lieu of network build could become more prevalent in the future, however, is not included as part of the original proposals for CMP315 and CMP375.  </w:t>
      </w:r>
    </w:p>
    <w:p w14:paraId="053FD781" w14:textId="77777777" w:rsidR="001E79EA" w:rsidRDefault="001E79EA" w:rsidP="001E79EA">
      <w:pPr>
        <w:jc w:val="both"/>
        <w:rPr>
          <w:rFonts w:eastAsia="Times New Roman"/>
        </w:rPr>
      </w:pPr>
    </w:p>
    <w:p w14:paraId="7D3B1B3E" w14:textId="2B414B45" w:rsidR="001E79EA" w:rsidRDefault="001E79EA" w:rsidP="001E79EA">
      <w:pPr>
        <w:jc w:val="both"/>
        <w:rPr>
          <w:rFonts w:eastAsia="Times New Roman"/>
        </w:rPr>
      </w:pPr>
      <w:r>
        <w:rPr>
          <w:rFonts w:eastAsia="Times New Roman"/>
        </w:rPr>
        <w:t xml:space="preserve">The Proposer of CMP375 then presented their assessment of each option using the following criteria </w:t>
      </w:r>
      <w:r w:rsidR="00F704F4">
        <w:rPr>
          <w:rFonts w:eastAsia="Times New Roman"/>
        </w:rPr>
        <w:t xml:space="preserve">(Figure 3) </w:t>
      </w:r>
      <w:r>
        <w:rPr>
          <w:rFonts w:eastAsia="Times New Roman"/>
        </w:rPr>
        <w:t xml:space="preserve">with those in the Red category needing the most change: </w:t>
      </w:r>
    </w:p>
    <w:p w14:paraId="02F15695" w14:textId="7F9354A9" w:rsidR="00F704F4" w:rsidRDefault="00F704F4" w:rsidP="001E79EA">
      <w:pPr>
        <w:jc w:val="both"/>
        <w:rPr>
          <w:rFonts w:eastAsia="Times New Roman"/>
        </w:rPr>
      </w:pPr>
    </w:p>
    <w:p w14:paraId="5223E2FD" w14:textId="0954866D" w:rsidR="00F704F4" w:rsidRPr="00F704F4" w:rsidRDefault="00F704F4" w:rsidP="001E79EA">
      <w:pPr>
        <w:jc w:val="both"/>
        <w:rPr>
          <w:rFonts w:eastAsia="Times New Roman"/>
          <w:b/>
          <w:bCs/>
        </w:rPr>
      </w:pPr>
      <w:r>
        <w:rPr>
          <w:rFonts w:eastAsia="Times New Roman"/>
          <w:b/>
          <w:bCs/>
        </w:rPr>
        <w:t>Figure 3</w:t>
      </w:r>
    </w:p>
    <w:p w14:paraId="5083F948" w14:textId="79BFF414" w:rsidR="001E79EA" w:rsidRDefault="001E79EA" w:rsidP="00EA0DFC">
      <w:pPr>
        <w:pStyle w:val="Heading3"/>
      </w:pPr>
    </w:p>
    <w:tbl>
      <w:tblPr>
        <w:tblW w:w="9768" w:type="dxa"/>
        <w:tblCellMar>
          <w:left w:w="0" w:type="dxa"/>
          <w:right w:w="0" w:type="dxa"/>
        </w:tblCellMar>
        <w:tblLook w:val="0420" w:firstRow="1" w:lastRow="0" w:firstColumn="0" w:lastColumn="0" w:noHBand="0" w:noVBand="1"/>
      </w:tblPr>
      <w:tblGrid>
        <w:gridCol w:w="2442"/>
        <w:gridCol w:w="2442"/>
        <w:gridCol w:w="2442"/>
        <w:gridCol w:w="2442"/>
      </w:tblGrid>
      <w:tr w:rsidR="00C84DBF" w:rsidRPr="009121D3" w14:paraId="565E0B3E" w14:textId="77777777" w:rsidTr="00517515">
        <w:trPr>
          <w:trHeight w:val="308"/>
        </w:trPr>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2A04EB61" w14:textId="77777777" w:rsidR="00C84DBF" w:rsidRPr="006575F8" w:rsidRDefault="00C84DBF" w:rsidP="00517515">
            <w:pPr>
              <w:jc w:val="both"/>
              <w:rPr>
                <w:rFonts w:eastAsia="Times New Roman"/>
                <w:sz w:val="20"/>
                <w:szCs w:val="20"/>
              </w:rPr>
            </w:pPr>
            <w:r w:rsidRPr="006575F8">
              <w:rPr>
                <w:rFonts w:eastAsia="Times New Roman"/>
                <w:b/>
                <w:bCs/>
                <w:sz w:val="20"/>
                <w:szCs w:val="20"/>
              </w:rPr>
              <w:t>Subject Area</w:t>
            </w:r>
          </w:p>
        </w:tc>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19C6BE1C" w14:textId="77777777" w:rsidR="00C84DBF" w:rsidRPr="006575F8" w:rsidRDefault="00C84DBF" w:rsidP="00517515">
            <w:pPr>
              <w:jc w:val="both"/>
              <w:rPr>
                <w:rFonts w:eastAsia="Times New Roman"/>
                <w:sz w:val="20"/>
                <w:szCs w:val="20"/>
              </w:rPr>
            </w:pPr>
            <w:r w:rsidRPr="006575F8">
              <w:rPr>
                <w:rFonts w:eastAsia="Times New Roman"/>
                <w:b/>
                <w:bCs/>
                <w:sz w:val="20"/>
                <w:szCs w:val="20"/>
              </w:rPr>
              <w:t>Red</w:t>
            </w:r>
          </w:p>
        </w:tc>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7877F1CA" w14:textId="77777777" w:rsidR="00C84DBF" w:rsidRPr="006575F8" w:rsidRDefault="00C84DBF" w:rsidP="00517515">
            <w:pPr>
              <w:jc w:val="both"/>
              <w:rPr>
                <w:rFonts w:eastAsia="Times New Roman"/>
                <w:sz w:val="20"/>
                <w:szCs w:val="20"/>
              </w:rPr>
            </w:pPr>
            <w:r w:rsidRPr="006575F8">
              <w:rPr>
                <w:rFonts w:eastAsia="Times New Roman"/>
                <w:b/>
                <w:bCs/>
                <w:sz w:val="20"/>
                <w:szCs w:val="20"/>
              </w:rPr>
              <w:t>Amber</w:t>
            </w:r>
          </w:p>
        </w:tc>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2C83C660" w14:textId="77777777" w:rsidR="00C84DBF" w:rsidRPr="006575F8" w:rsidRDefault="00C84DBF" w:rsidP="00517515">
            <w:pPr>
              <w:jc w:val="both"/>
              <w:rPr>
                <w:rFonts w:eastAsia="Times New Roman"/>
                <w:sz w:val="20"/>
                <w:szCs w:val="20"/>
              </w:rPr>
            </w:pPr>
            <w:r w:rsidRPr="006575F8">
              <w:rPr>
                <w:rFonts w:eastAsia="Times New Roman"/>
                <w:b/>
                <w:bCs/>
                <w:sz w:val="20"/>
                <w:szCs w:val="20"/>
              </w:rPr>
              <w:t>Green</w:t>
            </w:r>
          </w:p>
        </w:tc>
      </w:tr>
      <w:tr w:rsidR="00C84DBF" w:rsidRPr="009121D3" w14:paraId="1FCA899C" w14:textId="77777777" w:rsidTr="00517515">
        <w:trPr>
          <w:trHeight w:val="308"/>
        </w:trPr>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70E23677" w14:textId="77777777" w:rsidR="00C84DBF" w:rsidRPr="006575F8" w:rsidRDefault="00C84DBF" w:rsidP="00517515">
            <w:pPr>
              <w:jc w:val="both"/>
              <w:rPr>
                <w:rFonts w:eastAsia="Times New Roman"/>
                <w:sz w:val="20"/>
                <w:szCs w:val="20"/>
              </w:rPr>
            </w:pPr>
            <w:r w:rsidRPr="006575F8">
              <w:rPr>
                <w:rFonts w:eastAsia="Times New Roman"/>
                <w:sz w:val="20"/>
                <w:szCs w:val="20"/>
              </w:rPr>
              <w:t>Methodology (i.e. do we know how this would work and how it interacts with the wider TNUoS methodology?)</w:t>
            </w:r>
          </w:p>
        </w:tc>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3150777B" w14:textId="77777777" w:rsidR="00C84DBF" w:rsidRPr="006575F8" w:rsidRDefault="00C84DBF" w:rsidP="00517515">
            <w:pPr>
              <w:jc w:val="both"/>
              <w:rPr>
                <w:rFonts w:eastAsia="Times New Roman"/>
                <w:sz w:val="20"/>
                <w:szCs w:val="20"/>
              </w:rPr>
            </w:pPr>
            <w:r w:rsidRPr="006575F8">
              <w:rPr>
                <w:rFonts w:eastAsia="Times New Roman"/>
                <w:sz w:val="20"/>
                <w:szCs w:val="20"/>
              </w:rPr>
              <w:t>Would need to be developed in full.</w:t>
            </w:r>
          </w:p>
        </w:tc>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77047416" w14:textId="77777777" w:rsidR="00C84DBF" w:rsidRPr="006575F8" w:rsidRDefault="00C84DBF" w:rsidP="00517515">
            <w:pPr>
              <w:jc w:val="both"/>
              <w:rPr>
                <w:rFonts w:eastAsia="Times New Roman"/>
                <w:sz w:val="20"/>
                <w:szCs w:val="20"/>
              </w:rPr>
            </w:pPr>
            <w:r w:rsidRPr="006575F8">
              <w:rPr>
                <w:rFonts w:eastAsia="Times New Roman"/>
                <w:sz w:val="20"/>
                <w:szCs w:val="20"/>
              </w:rPr>
              <w:t>Current methodologies would need to be substantially changed or interactions with other parts of the TNUoS methodology would need to be explored.</w:t>
            </w:r>
          </w:p>
        </w:tc>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00E657FF" w14:textId="77777777" w:rsidR="00C84DBF" w:rsidRPr="006575F8" w:rsidRDefault="00C84DBF" w:rsidP="00517515">
            <w:pPr>
              <w:jc w:val="both"/>
              <w:rPr>
                <w:rFonts w:eastAsia="Times New Roman"/>
                <w:sz w:val="20"/>
                <w:szCs w:val="20"/>
              </w:rPr>
            </w:pPr>
            <w:r w:rsidRPr="006575F8">
              <w:rPr>
                <w:rFonts w:eastAsia="Times New Roman"/>
                <w:sz w:val="20"/>
                <w:szCs w:val="20"/>
              </w:rPr>
              <w:t>Minimal or no change from current methodologies with limited interactions with other parts of the TNUoS methodology.</w:t>
            </w:r>
          </w:p>
        </w:tc>
      </w:tr>
      <w:tr w:rsidR="00C84DBF" w:rsidRPr="009121D3" w14:paraId="45AD774F" w14:textId="77777777" w:rsidTr="00517515">
        <w:trPr>
          <w:trHeight w:val="308"/>
        </w:trPr>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380DF373" w14:textId="77777777" w:rsidR="00C84DBF" w:rsidRPr="006575F8" w:rsidRDefault="00C84DBF" w:rsidP="00517515">
            <w:pPr>
              <w:jc w:val="both"/>
              <w:rPr>
                <w:rFonts w:eastAsia="Times New Roman"/>
                <w:sz w:val="20"/>
                <w:szCs w:val="20"/>
              </w:rPr>
            </w:pPr>
            <w:r w:rsidRPr="006575F8">
              <w:rPr>
                <w:rFonts w:eastAsia="Times New Roman"/>
                <w:sz w:val="20"/>
                <w:szCs w:val="20"/>
              </w:rPr>
              <w:t>System/Data (i.e. can our existing tools cope with the new methodology and do we have the needed data?)</w:t>
            </w:r>
          </w:p>
        </w:tc>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0A415697" w14:textId="77777777" w:rsidR="00C84DBF" w:rsidRPr="006575F8" w:rsidRDefault="00C84DBF" w:rsidP="00517515">
            <w:pPr>
              <w:jc w:val="both"/>
              <w:rPr>
                <w:rFonts w:eastAsia="Times New Roman"/>
                <w:sz w:val="20"/>
                <w:szCs w:val="20"/>
              </w:rPr>
            </w:pPr>
            <w:r w:rsidRPr="006575F8">
              <w:rPr>
                <w:rFonts w:eastAsia="Times New Roman"/>
                <w:sz w:val="20"/>
                <w:szCs w:val="20"/>
              </w:rPr>
              <w:t>Significant new tools would need to be created</w:t>
            </w:r>
          </w:p>
        </w:tc>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07A38586" w14:textId="77777777" w:rsidR="00C84DBF" w:rsidRPr="006575F8" w:rsidRDefault="00C84DBF" w:rsidP="00517515">
            <w:pPr>
              <w:jc w:val="both"/>
              <w:rPr>
                <w:rFonts w:eastAsia="Times New Roman"/>
                <w:sz w:val="20"/>
                <w:szCs w:val="20"/>
              </w:rPr>
            </w:pPr>
            <w:r w:rsidRPr="006575F8">
              <w:rPr>
                <w:rFonts w:eastAsia="Times New Roman"/>
                <w:sz w:val="20"/>
                <w:szCs w:val="20"/>
              </w:rPr>
              <w:t>Supplementary tools to be created or significant data changes needed</w:t>
            </w:r>
          </w:p>
        </w:tc>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27460EAB" w14:textId="77777777" w:rsidR="00C84DBF" w:rsidRPr="006575F8" w:rsidRDefault="00C84DBF" w:rsidP="00517515">
            <w:pPr>
              <w:jc w:val="both"/>
              <w:rPr>
                <w:rFonts w:eastAsia="Times New Roman"/>
                <w:sz w:val="20"/>
                <w:szCs w:val="20"/>
              </w:rPr>
            </w:pPr>
            <w:r w:rsidRPr="006575F8">
              <w:rPr>
                <w:rFonts w:eastAsia="Times New Roman"/>
                <w:sz w:val="20"/>
                <w:szCs w:val="20"/>
              </w:rPr>
              <w:t>Minor changes to underlying data within existing tools</w:t>
            </w:r>
          </w:p>
        </w:tc>
      </w:tr>
      <w:tr w:rsidR="00C84DBF" w:rsidRPr="009121D3" w14:paraId="188AE788" w14:textId="77777777" w:rsidTr="00517515">
        <w:trPr>
          <w:trHeight w:val="308"/>
        </w:trPr>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2AC6EC97" w14:textId="77777777" w:rsidR="00C84DBF" w:rsidRPr="006575F8" w:rsidRDefault="00C84DBF" w:rsidP="00517515">
            <w:pPr>
              <w:jc w:val="both"/>
              <w:rPr>
                <w:rFonts w:eastAsia="Times New Roman"/>
                <w:sz w:val="20"/>
                <w:szCs w:val="20"/>
              </w:rPr>
            </w:pPr>
            <w:r w:rsidRPr="006575F8">
              <w:rPr>
                <w:rFonts w:eastAsia="Times New Roman"/>
                <w:sz w:val="20"/>
                <w:szCs w:val="20"/>
              </w:rPr>
              <w:t>Timescale (i.e. when can we do it for?)</w:t>
            </w:r>
          </w:p>
        </w:tc>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2C6F1CFF" w14:textId="77777777" w:rsidR="00C84DBF" w:rsidRPr="006575F8" w:rsidRDefault="00C84DBF" w:rsidP="00517515">
            <w:pPr>
              <w:jc w:val="both"/>
              <w:rPr>
                <w:rFonts w:eastAsia="Times New Roman"/>
                <w:sz w:val="20"/>
                <w:szCs w:val="20"/>
              </w:rPr>
            </w:pPr>
            <w:r w:rsidRPr="006575F8">
              <w:rPr>
                <w:rFonts w:eastAsia="Times New Roman"/>
                <w:sz w:val="20"/>
                <w:szCs w:val="20"/>
              </w:rPr>
              <w:t>April 2025+</w:t>
            </w:r>
          </w:p>
        </w:tc>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3DB828B2" w14:textId="77777777" w:rsidR="00C84DBF" w:rsidRPr="006575F8" w:rsidRDefault="00C84DBF" w:rsidP="00517515">
            <w:pPr>
              <w:jc w:val="both"/>
              <w:rPr>
                <w:rFonts w:eastAsia="Times New Roman"/>
                <w:sz w:val="20"/>
                <w:szCs w:val="20"/>
              </w:rPr>
            </w:pPr>
            <w:r w:rsidRPr="006575F8">
              <w:rPr>
                <w:rFonts w:eastAsia="Times New Roman"/>
                <w:sz w:val="20"/>
                <w:szCs w:val="20"/>
              </w:rPr>
              <w:t>April 2024</w:t>
            </w:r>
          </w:p>
        </w:tc>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5CFE0822" w14:textId="77777777" w:rsidR="00C84DBF" w:rsidRPr="006575F8" w:rsidRDefault="00C84DBF" w:rsidP="00517515">
            <w:pPr>
              <w:jc w:val="both"/>
              <w:rPr>
                <w:rFonts w:eastAsia="Times New Roman"/>
                <w:sz w:val="20"/>
                <w:szCs w:val="20"/>
              </w:rPr>
            </w:pPr>
            <w:r w:rsidRPr="006575F8">
              <w:rPr>
                <w:rFonts w:eastAsia="Times New Roman"/>
                <w:sz w:val="20"/>
                <w:szCs w:val="20"/>
              </w:rPr>
              <w:t>April 2023</w:t>
            </w:r>
          </w:p>
        </w:tc>
      </w:tr>
    </w:tbl>
    <w:p w14:paraId="2E73B074" w14:textId="77777777" w:rsidR="00DF0E80" w:rsidRDefault="00DF0E80" w:rsidP="001A18BC">
      <w:pPr>
        <w:jc w:val="both"/>
        <w:rPr>
          <w:rFonts w:eastAsia="Times New Roman"/>
        </w:rPr>
      </w:pPr>
    </w:p>
    <w:p w14:paraId="14BBDBDC" w14:textId="5FD07853" w:rsidR="001A18BC" w:rsidRDefault="001A18BC" w:rsidP="001A18BC">
      <w:pPr>
        <w:jc w:val="both"/>
        <w:rPr>
          <w:rFonts w:eastAsia="Times New Roman"/>
        </w:rPr>
      </w:pPr>
      <w:r>
        <w:rPr>
          <w:rFonts w:eastAsia="Times New Roman"/>
        </w:rPr>
        <w:t xml:space="preserve">The results of the Proposer of CMP375’s analysis is represented by Figure </w:t>
      </w:r>
      <w:r w:rsidR="00F704F4">
        <w:rPr>
          <w:rFonts w:eastAsia="Times New Roman"/>
        </w:rPr>
        <w:t xml:space="preserve">4 </w:t>
      </w:r>
      <w:r>
        <w:rPr>
          <w:rFonts w:eastAsia="Times New Roman"/>
        </w:rPr>
        <w:t>below:</w:t>
      </w:r>
    </w:p>
    <w:p w14:paraId="54039F59" w14:textId="313622D7" w:rsidR="00C84DBF" w:rsidRDefault="00C84DBF" w:rsidP="00C84DBF">
      <w:pPr>
        <w:rPr>
          <w:lang w:eastAsia="en-GB"/>
        </w:rPr>
      </w:pPr>
    </w:p>
    <w:p w14:paraId="1FEB200B" w14:textId="786563C3" w:rsidR="00FD2512" w:rsidRPr="00F53FE2" w:rsidRDefault="00FD2512" w:rsidP="00FD2512">
      <w:pPr>
        <w:jc w:val="both"/>
        <w:rPr>
          <w:rFonts w:eastAsia="Times New Roman"/>
          <w:b/>
          <w:bCs/>
        </w:rPr>
      </w:pPr>
      <w:r>
        <w:rPr>
          <w:rFonts w:eastAsia="Times New Roman"/>
          <w:b/>
          <w:bCs/>
        </w:rPr>
        <w:t xml:space="preserve">Figure </w:t>
      </w:r>
      <w:r w:rsidR="00F704F4">
        <w:rPr>
          <w:rFonts w:eastAsia="Times New Roman"/>
          <w:b/>
          <w:bCs/>
        </w:rPr>
        <w:t>4</w:t>
      </w:r>
    </w:p>
    <w:p w14:paraId="04E352C6" w14:textId="3DCA4D4A" w:rsidR="00FD2512" w:rsidRDefault="00FD2512" w:rsidP="00C84DBF">
      <w:pPr>
        <w:rPr>
          <w:lang w:eastAsia="en-GB"/>
        </w:rPr>
      </w:pPr>
    </w:p>
    <w:tbl>
      <w:tblPr>
        <w:tblW w:w="10055" w:type="dxa"/>
        <w:tblLayout w:type="fixed"/>
        <w:tblCellMar>
          <w:left w:w="0" w:type="dxa"/>
          <w:right w:w="0" w:type="dxa"/>
        </w:tblCellMar>
        <w:tblLook w:val="0420" w:firstRow="1" w:lastRow="0" w:firstColumn="0" w:lastColumn="0" w:noHBand="0" w:noVBand="1"/>
      </w:tblPr>
      <w:tblGrid>
        <w:gridCol w:w="1691"/>
        <w:gridCol w:w="1985"/>
        <w:gridCol w:w="1843"/>
        <w:gridCol w:w="283"/>
        <w:gridCol w:w="851"/>
        <w:gridCol w:w="1134"/>
        <w:gridCol w:w="141"/>
        <w:gridCol w:w="851"/>
        <w:gridCol w:w="1276"/>
      </w:tblGrid>
      <w:tr w:rsidR="00172A9B" w:rsidRPr="0018725B" w14:paraId="0E1008DE" w14:textId="77777777" w:rsidTr="00517515">
        <w:trPr>
          <w:trHeight w:val="292"/>
        </w:trPr>
        <w:tc>
          <w:tcPr>
            <w:tcW w:w="1691"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4FA64CD9" w14:textId="77777777" w:rsidR="00172A9B" w:rsidRPr="0018725B" w:rsidRDefault="00172A9B" w:rsidP="00517515">
            <w:pPr>
              <w:rPr>
                <w:rFonts w:eastAsia="Times New Roman"/>
                <w:sz w:val="18"/>
                <w:szCs w:val="18"/>
              </w:rPr>
            </w:pPr>
            <w:r w:rsidRPr="0018725B">
              <w:rPr>
                <w:rFonts w:eastAsia="Times New Roman"/>
                <w:b/>
                <w:bCs/>
                <w:sz w:val="18"/>
                <w:szCs w:val="18"/>
              </w:rPr>
              <w:t>Reinforcement Type</w:t>
            </w:r>
          </w:p>
        </w:tc>
        <w:tc>
          <w:tcPr>
            <w:tcW w:w="1985"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39DEFC9F" w14:textId="77777777" w:rsidR="00172A9B" w:rsidRPr="0018725B" w:rsidRDefault="00172A9B" w:rsidP="00517515">
            <w:pPr>
              <w:rPr>
                <w:rFonts w:eastAsia="Times New Roman"/>
                <w:sz w:val="18"/>
                <w:szCs w:val="18"/>
              </w:rPr>
            </w:pPr>
            <w:r w:rsidRPr="0018725B">
              <w:rPr>
                <w:rFonts w:eastAsia="Times New Roman"/>
                <w:b/>
                <w:bCs/>
                <w:sz w:val="18"/>
                <w:szCs w:val="18"/>
              </w:rPr>
              <w:t>Possible Implementation approach</w:t>
            </w:r>
          </w:p>
        </w:tc>
        <w:tc>
          <w:tcPr>
            <w:tcW w:w="1843"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3A8E26CB" w14:textId="77777777" w:rsidR="00172A9B" w:rsidRPr="0018725B" w:rsidRDefault="00172A9B" w:rsidP="00517515">
            <w:pPr>
              <w:rPr>
                <w:rFonts w:eastAsia="Times New Roman"/>
                <w:sz w:val="18"/>
                <w:szCs w:val="18"/>
              </w:rPr>
            </w:pPr>
            <w:r w:rsidRPr="0018725B">
              <w:rPr>
                <w:rFonts w:eastAsia="Times New Roman"/>
                <w:b/>
                <w:bCs/>
                <w:sz w:val="18"/>
                <w:szCs w:val="18"/>
              </w:rPr>
              <w:t>Methodology</w:t>
            </w:r>
          </w:p>
        </w:tc>
        <w:tc>
          <w:tcPr>
            <w:tcW w:w="2268" w:type="dxa"/>
            <w:gridSpan w:val="3"/>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7A731B13" w14:textId="77777777" w:rsidR="00172A9B" w:rsidRPr="0018725B" w:rsidRDefault="00172A9B" w:rsidP="00517515">
            <w:pPr>
              <w:rPr>
                <w:rFonts w:eastAsia="Times New Roman"/>
                <w:sz w:val="18"/>
                <w:szCs w:val="18"/>
              </w:rPr>
            </w:pPr>
            <w:r w:rsidRPr="0018725B">
              <w:rPr>
                <w:rFonts w:eastAsia="Times New Roman"/>
                <w:b/>
                <w:bCs/>
                <w:sz w:val="18"/>
                <w:szCs w:val="18"/>
              </w:rPr>
              <w:t>System/Data</w:t>
            </w:r>
          </w:p>
        </w:tc>
        <w:tc>
          <w:tcPr>
            <w:tcW w:w="2268" w:type="dxa"/>
            <w:gridSpan w:val="3"/>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2CE2A63C" w14:textId="77777777" w:rsidR="00172A9B" w:rsidRPr="0018725B" w:rsidRDefault="00172A9B" w:rsidP="00517515">
            <w:pPr>
              <w:rPr>
                <w:rFonts w:eastAsia="Times New Roman"/>
                <w:sz w:val="18"/>
                <w:szCs w:val="18"/>
              </w:rPr>
            </w:pPr>
            <w:r w:rsidRPr="0018725B">
              <w:rPr>
                <w:rFonts w:eastAsia="Times New Roman"/>
                <w:b/>
                <w:bCs/>
                <w:sz w:val="18"/>
                <w:szCs w:val="18"/>
              </w:rPr>
              <w:t>Timescale</w:t>
            </w:r>
          </w:p>
        </w:tc>
      </w:tr>
      <w:tr w:rsidR="00172A9B" w:rsidRPr="0018725B" w14:paraId="77449013" w14:textId="77777777" w:rsidTr="00517515">
        <w:trPr>
          <w:trHeight w:val="799"/>
        </w:trPr>
        <w:tc>
          <w:tcPr>
            <w:tcW w:w="1691" w:type="dxa"/>
            <w:vMerge w:val="restart"/>
            <w:tcBorders>
              <w:top w:val="single" w:sz="24" w:space="0" w:color="FFFFFF"/>
              <w:left w:val="single" w:sz="8" w:space="0" w:color="FFFFFF"/>
              <w:right w:val="single" w:sz="8" w:space="0" w:color="FFFFFF"/>
            </w:tcBorders>
            <w:shd w:val="clear" w:color="auto" w:fill="F8D7CD"/>
            <w:tcMar>
              <w:top w:w="72" w:type="dxa"/>
              <w:left w:w="144" w:type="dxa"/>
              <w:bottom w:w="72" w:type="dxa"/>
              <w:right w:w="144" w:type="dxa"/>
            </w:tcMar>
            <w:vAlign w:val="center"/>
            <w:hideMark/>
          </w:tcPr>
          <w:p w14:paraId="1830E18D" w14:textId="77777777" w:rsidR="00172A9B" w:rsidRPr="0018725B" w:rsidRDefault="00172A9B" w:rsidP="00517515">
            <w:pPr>
              <w:rPr>
                <w:rFonts w:eastAsia="Times New Roman"/>
                <w:sz w:val="18"/>
                <w:szCs w:val="18"/>
              </w:rPr>
            </w:pPr>
            <w:r w:rsidRPr="0018725B">
              <w:rPr>
                <w:rFonts w:eastAsia="Times New Roman"/>
                <w:sz w:val="18"/>
                <w:szCs w:val="18"/>
              </w:rPr>
              <w:t>(A) New circuit build</w:t>
            </w:r>
          </w:p>
        </w:tc>
        <w:tc>
          <w:tcPr>
            <w:tcW w:w="1985"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26499AD7" w14:textId="77777777" w:rsidR="00172A9B" w:rsidRPr="0018725B" w:rsidRDefault="00172A9B" w:rsidP="00172A9B">
            <w:pPr>
              <w:numPr>
                <w:ilvl w:val="0"/>
                <w:numId w:val="30"/>
              </w:numPr>
              <w:tabs>
                <w:tab w:val="clear" w:pos="720"/>
              </w:tabs>
              <w:ind w:left="283" w:hanging="284"/>
              <w:rPr>
                <w:rFonts w:eastAsia="Times New Roman"/>
                <w:sz w:val="18"/>
                <w:szCs w:val="18"/>
              </w:rPr>
            </w:pPr>
            <w:r w:rsidRPr="0018725B">
              <w:rPr>
                <w:rFonts w:eastAsia="Times New Roman"/>
                <w:sz w:val="18"/>
                <w:szCs w:val="18"/>
              </w:rPr>
              <w:t xml:space="preserve">No change </w:t>
            </w:r>
          </w:p>
        </w:tc>
        <w:tc>
          <w:tcPr>
            <w:tcW w:w="6379" w:type="dxa"/>
            <w:gridSpan w:val="7"/>
            <w:tcBorders>
              <w:top w:val="single" w:sz="24"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70C601EB" w14:textId="77777777" w:rsidR="00172A9B" w:rsidRPr="0018725B" w:rsidRDefault="00172A9B" w:rsidP="00517515">
            <w:pPr>
              <w:rPr>
                <w:rFonts w:eastAsia="Times New Roman"/>
                <w:sz w:val="18"/>
                <w:szCs w:val="18"/>
              </w:rPr>
            </w:pPr>
            <w:r w:rsidRPr="0018725B">
              <w:rPr>
                <w:rFonts w:eastAsia="Times New Roman"/>
                <w:sz w:val="18"/>
                <w:szCs w:val="18"/>
              </w:rPr>
              <w:t>No changes needed from today</w:t>
            </w:r>
          </w:p>
        </w:tc>
      </w:tr>
      <w:tr w:rsidR="00172A9B" w:rsidRPr="0018725B" w14:paraId="5F437CD1" w14:textId="77777777" w:rsidTr="00517515">
        <w:trPr>
          <w:trHeight w:val="455"/>
        </w:trPr>
        <w:tc>
          <w:tcPr>
            <w:tcW w:w="1691" w:type="dxa"/>
            <w:vMerge/>
            <w:tcBorders>
              <w:left w:val="single" w:sz="8" w:space="0" w:color="FFFFFF"/>
              <w:right w:val="single" w:sz="8" w:space="0" w:color="FFFFFF"/>
            </w:tcBorders>
            <w:vAlign w:val="center"/>
            <w:hideMark/>
          </w:tcPr>
          <w:p w14:paraId="1C5824E9" w14:textId="77777777" w:rsidR="00172A9B" w:rsidRPr="0018725B" w:rsidRDefault="00172A9B" w:rsidP="0051751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7C8CC9CB" w14:textId="77777777" w:rsidR="00172A9B" w:rsidRPr="0018725B" w:rsidRDefault="00172A9B" w:rsidP="00172A9B">
            <w:pPr>
              <w:numPr>
                <w:ilvl w:val="0"/>
                <w:numId w:val="31"/>
              </w:numPr>
              <w:tabs>
                <w:tab w:val="clear" w:pos="720"/>
              </w:tabs>
              <w:ind w:left="283" w:hanging="284"/>
              <w:rPr>
                <w:rFonts w:eastAsia="Times New Roman"/>
                <w:sz w:val="18"/>
                <w:szCs w:val="18"/>
              </w:rPr>
            </w:pPr>
            <w:r w:rsidRPr="0018725B">
              <w:rPr>
                <w:rFonts w:eastAsia="Times New Roman"/>
                <w:sz w:val="18"/>
                <w:szCs w:val="18"/>
              </w:rPr>
              <w:t>Circuit Specific calculation</w:t>
            </w:r>
          </w:p>
        </w:tc>
        <w:tc>
          <w:tcPr>
            <w:tcW w:w="1843" w:type="dxa"/>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40267811" w14:textId="77777777" w:rsidR="00172A9B" w:rsidRPr="0018725B" w:rsidRDefault="00172A9B" w:rsidP="00517515">
            <w:pPr>
              <w:rPr>
                <w:rFonts w:eastAsia="Times New Roman"/>
                <w:sz w:val="18"/>
                <w:szCs w:val="18"/>
              </w:rPr>
            </w:pPr>
            <w:r w:rsidRPr="0018725B">
              <w:rPr>
                <w:rFonts w:eastAsia="Times New Roman"/>
                <w:sz w:val="18"/>
                <w:szCs w:val="18"/>
              </w:rPr>
              <w:t>Applies current methodology</w:t>
            </w:r>
          </w:p>
        </w:tc>
        <w:tc>
          <w:tcPr>
            <w:tcW w:w="1134" w:type="dxa"/>
            <w:gridSpan w:val="2"/>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1ED8FFD1" w14:textId="77777777" w:rsidR="00172A9B" w:rsidRPr="0018725B" w:rsidRDefault="00172A9B" w:rsidP="00517515">
            <w:pPr>
              <w:rPr>
                <w:rFonts w:eastAsia="Times New Roman"/>
                <w:sz w:val="18"/>
                <w:szCs w:val="18"/>
              </w:rPr>
            </w:pPr>
            <w:r w:rsidRPr="0018725B">
              <w:rPr>
                <w:rFonts w:eastAsia="Times New Roman"/>
                <w:sz w:val="18"/>
                <w:szCs w:val="18"/>
              </w:rPr>
              <w:t>Green for new circuits</w:t>
            </w:r>
          </w:p>
        </w:tc>
        <w:tc>
          <w:tcPr>
            <w:tcW w:w="1134" w:type="dxa"/>
            <w:tcBorders>
              <w:top w:val="single" w:sz="8" w:space="0" w:color="FFFFFF"/>
              <w:left w:val="single" w:sz="8" w:space="0" w:color="FFFFFF"/>
              <w:bottom w:val="single" w:sz="8" w:space="0" w:color="FFFFFF"/>
              <w:right w:val="single" w:sz="8" w:space="0" w:color="FFFFFF"/>
            </w:tcBorders>
            <w:shd w:val="clear" w:color="auto" w:fill="FFC000"/>
            <w:vAlign w:val="center"/>
          </w:tcPr>
          <w:p w14:paraId="05DAAE06" w14:textId="77777777" w:rsidR="00172A9B" w:rsidRPr="0018725B" w:rsidRDefault="00172A9B" w:rsidP="00517515">
            <w:pPr>
              <w:rPr>
                <w:rFonts w:eastAsia="Times New Roman"/>
                <w:sz w:val="18"/>
                <w:szCs w:val="18"/>
              </w:rPr>
            </w:pPr>
            <w:r w:rsidRPr="0018725B">
              <w:rPr>
                <w:rFonts w:eastAsia="Times New Roman"/>
                <w:sz w:val="18"/>
                <w:szCs w:val="18"/>
              </w:rPr>
              <w:t>Amber for reinforcement</w:t>
            </w:r>
          </w:p>
        </w:tc>
        <w:tc>
          <w:tcPr>
            <w:tcW w:w="992" w:type="dxa"/>
            <w:gridSpan w:val="2"/>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3152DF64" w14:textId="77777777" w:rsidR="00172A9B" w:rsidRPr="0018725B" w:rsidRDefault="00172A9B" w:rsidP="00517515">
            <w:pPr>
              <w:rPr>
                <w:rFonts w:eastAsia="Times New Roman"/>
                <w:sz w:val="18"/>
                <w:szCs w:val="18"/>
              </w:rPr>
            </w:pPr>
            <w:r w:rsidRPr="0018725B">
              <w:rPr>
                <w:rFonts w:eastAsia="Times New Roman"/>
                <w:sz w:val="18"/>
                <w:szCs w:val="18"/>
              </w:rPr>
              <w:t>Green for new circuits</w:t>
            </w:r>
          </w:p>
        </w:tc>
        <w:tc>
          <w:tcPr>
            <w:tcW w:w="1276" w:type="dxa"/>
            <w:tcBorders>
              <w:top w:val="single" w:sz="8" w:space="0" w:color="FFFFFF"/>
              <w:left w:val="single" w:sz="8" w:space="0" w:color="FFFFFF"/>
              <w:bottom w:val="single" w:sz="8" w:space="0" w:color="FFFFFF"/>
              <w:right w:val="single" w:sz="8" w:space="0" w:color="FFFFFF"/>
            </w:tcBorders>
            <w:shd w:val="clear" w:color="auto" w:fill="FFC000"/>
            <w:vAlign w:val="center"/>
          </w:tcPr>
          <w:p w14:paraId="5350D68B" w14:textId="77777777" w:rsidR="00172A9B" w:rsidRPr="0018725B" w:rsidRDefault="00172A9B" w:rsidP="00517515">
            <w:pPr>
              <w:rPr>
                <w:rFonts w:eastAsia="Times New Roman"/>
                <w:sz w:val="18"/>
                <w:szCs w:val="18"/>
              </w:rPr>
            </w:pPr>
            <w:r w:rsidRPr="0018725B">
              <w:rPr>
                <w:rFonts w:eastAsia="Times New Roman"/>
                <w:sz w:val="18"/>
                <w:szCs w:val="18"/>
              </w:rPr>
              <w:t>Amber for reinforcement</w:t>
            </w:r>
          </w:p>
        </w:tc>
      </w:tr>
      <w:tr w:rsidR="00172A9B" w:rsidRPr="0018725B" w14:paraId="57F19EC6" w14:textId="77777777" w:rsidTr="00517515">
        <w:trPr>
          <w:trHeight w:val="276"/>
        </w:trPr>
        <w:tc>
          <w:tcPr>
            <w:tcW w:w="1691" w:type="dxa"/>
            <w:vMerge/>
            <w:tcBorders>
              <w:left w:val="single" w:sz="8" w:space="0" w:color="FFFFFF"/>
              <w:bottom w:val="single" w:sz="8" w:space="0" w:color="FFFFFF"/>
              <w:right w:val="single" w:sz="8" w:space="0" w:color="FFFFFF"/>
            </w:tcBorders>
            <w:vAlign w:val="center"/>
            <w:hideMark/>
          </w:tcPr>
          <w:p w14:paraId="3B185477" w14:textId="77777777" w:rsidR="00172A9B" w:rsidRPr="0018725B" w:rsidRDefault="00172A9B" w:rsidP="0051751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2F6D1A58" w14:textId="77777777" w:rsidR="00172A9B" w:rsidRPr="0018725B" w:rsidRDefault="00172A9B" w:rsidP="00172A9B">
            <w:pPr>
              <w:numPr>
                <w:ilvl w:val="0"/>
                <w:numId w:val="32"/>
              </w:numPr>
              <w:tabs>
                <w:tab w:val="clear" w:pos="720"/>
              </w:tabs>
              <w:ind w:left="283" w:hanging="284"/>
              <w:rPr>
                <w:rFonts w:eastAsia="Times New Roman"/>
                <w:sz w:val="18"/>
                <w:szCs w:val="18"/>
              </w:rPr>
            </w:pPr>
            <w:r w:rsidRPr="0018725B">
              <w:rPr>
                <w:rFonts w:eastAsia="Times New Roman"/>
                <w:sz w:val="18"/>
                <w:szCs w:val="18"/>
              </w:rPr>
              <w:t>Boundary constraint</w:t>
            </w:r>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079875E4" w14:textId="77777777" w:rsidR="00172A9B" w:rsidRPr="0018725B" w:rsidRDefault="00172A9B" w:rsidP="00517515">
            <w:pPr>
              <w:rPr>
                <w:rFonts w:eastAsia="Times New Roman"/>
                <w:sz w:val="18"/>
                <w:szCs w:val="18"/>
              </w:rPr>
            </w:pPr>
            <w:r w:rsidRPr="0018725B">
              <w:rPr>
                <w:rFonts w:eastAsia="Times New Roman"/>
                <w:sz w:val="18"/>
                <w:szCs w:val="18"/>
              </w:rPr>
              <w:t>To be fully developed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7EEF7016" w14:textId="77777777" w:rsidR="00172A9B" w:rsidRPr="0018725B" w:rsidRDefault="00172A9B" w:rsidP="00517515">
            <w:pPr>
              <w:rPr>
                <w:rFonts w:eastAsia="Times New Roman"/>
                <w:sz w:val="18"/>
                <w:szCs w:val="18"/>
              </w:rPr>
            </w:pPr>
            <w:r w:rsidRPr="0018725B">
              <w:rPr>
                <w:rFonts w:eastAsia="Times New Roman"/>
                <w:sz w:val="18"/>
                <w:szCs w:val="18"/>
              </w:rPr>
              <w:t>New systems/processes needed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42ABE80A" w14:textId="77777777" w:rsidR="00172A9B" w:rsidRPr="0018725B" w:rsidRDefault="00172A9B" w:rsidP="00517515">
            <w:pPr>
              <w:rPr>
                <w:rFonts w:eastAsia="Times New Roman"/>
                <w:sz w:val="18"/>
                <w:szCs w:val="18"/>
              </w:rPr>
            </w:pPr>
            <w:r w:rsidRPr="0018725B">
              <w:rPr>
                <w:rFonts w:eastAsia="Times New Roman"/>
                <w:sz w:val="18"/>
                <w:szCs w:val="18"/>
              </w:rPr>
              <w:t>Time needed for development</w:t>
            </w:r>
          </w:p>
        </w:tc>
      </w:tr>
      <w:tr w:rsidR="00172A9B" w:rsidRPr="0018725B" w14:paraId="79956811" w14:textId="77777777" w:rsidTr="00517515">
        <w:trPr>
          <w:trHeight w:val="276"/>
        </w:trPr>
        <w:tc>
          <w:tcPr>
            <w:tcW w:w="1691" w:type="dxa"/>
            <w:vMerge w:val="restart"/>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6B64F548" w14:textId="77777777" w:rsidR="00172A9B" w:rsidRPr="0018725B" w:rsidRDefault="00172A9B" w:rsidP="00517515">
            <w:pPr>
              <w:rPr>
                <w:rFonts w:eastAsia="Times New Roman"/>
                <w:sz w:val="18"/>
                <w:szCs w:val="18"/>
              </w:rPr>
            </w:pPr>
            <w:r w:rsidRPr="0018725B">
              <w:rPr>
                <w:rFonts w:eastAsia="Times New Roman"/>
                <w:sz w:val="18"/>
                <w:szCs w:val="18"/>
              </w:rPr>
              <w:t>(B) Circuit Reinforcement</w:t>
            </w: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1B22C5D1" w14:textId="77777777" w:rsidR="00172A9B" w:rsidRPr="0018725B" w:rsidRDefault="00172A9B" w:rsidP="00172A9B">
            <w:pPr>
              <w:numPr>
                <w:ilvl w:val="0"/>
                <w:numId w:val="33"/>
              </w:numPr>
              <w:tabs>
                <w:tab w:val="clear" w:pos="720"/>
              </w:tabs>
              <w:ind w:left="283" w:hanging="284"/>
              <w:rPr>
                <w:rFonts w:eastAsia="Times New Roman"/>
                <w:sz w:val="18"/>
                <w:szCs w:val="18"/>
              </w:rPr>
            </w:pPr>
            <w:r w:rsidRPr="0018725B">
              <w:rPr>
                <w:rFonts w:eastAsia="Times New Roman"/>
                <w:sz w:val="18"/>
                <w:szCs w:val="18"/>
              </w:rPr>
              <w:t>Treat the same as (A)</w:t>
            </w:r>
            <w:r>
              <w:rPr>
                <w:rFonts w:eastAsia="Times New Roman"/>
                <w:sz w:val="18"/>
                <w:szCs w:val="18"/>
              </w:rPr>
              <w:t xml:space="preserve">  i.e. included in EF basket together with (A)</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7F7F7F"/>
            <w:tcMar>
              <w:top w:w="72" w:type="dxa"/>
              <w:left w:w="144" w:type="dxa"/>
              <w:bottom w:w="72" w:type="dxa"/>
              <w:right w:w="144" w:type="dxa"/>
            </w:tcMar>
            <w:vAlign w:val="center"/>
            <w:hideMark/>
          </w:tcPr>
          <w:p w14:paraId="200BA3BE" w14:textId="77777777" w:rsidR="00172A9B" w:rsidRPr="0018725B" w:rsidRDefault="00172A9B" w:rsidP="00517515">
            <w:pPr>
              <w:rPr>
                <w:rFonts w:eastAsia="Times New Roman"/>
                <w:sz w:val="18"/>
                <w:szCs w:val="18"/>
              </w:rPr>
            </w:pPr>
            <w:r w:rsidRPr="0018725B">
              <w:rPr>
                <w:rFonts w:eastAsia="Times New Roman"/>
                <w:sz w:val="18"/>
                <w:szCs w:val="18"/>
              </w:rPr>
              <w:t>Same as chosen option for (A)</w:t>
            </w:r>
            <w:r>
              <w:rPr>
                <w:rFonts w:eastAsia="Times New Roman"/>
                <w:sz w:val="18"/>
                <w:szCs w:val="18"/>
              </w:rPr>
              <w:t xml:space="preserve"> – EC and EFs are still single numbers.</w:t>
            </w:r>
          </w:p>
        </w:tc>
      </w:tr>
      <w:tr w:rsidR="00172A9B" w:rsidRPr="0018725B" w14:paraId="7BA0B0BC" w14:textId="77777777" w:rsidTr="00517515">
        <w:trPr>
          <w:trHeight w:val="455"/>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73C64F48" w14:textId="77777777" w:rsidR="00172A9B" w:rsidRPr="0018725B" w:rsidRDefault="00172A9B" w:rsidP="0051751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19DC67C8" w14:textId="77777777" w:rsidR="00172A9B" w:rsidRPr="0018725B" w:rsidRDefault="00172A9B" w:rsidP="00172A9B">
            <w:pPr>
              <w:numPr>
                <w:ilvl w:val="0"/>
                <w:numId w:val="34"/>
              </w:numPr>
              <w:tabs>
                <w:tab w:val="clear" w:pos="720"/>
              </w:tabs>
              <w:ind w:left="283" w:hanging="284"/>
              <w:rPr>
                <w:rFonts w:eastAsia="Times New Roman"/>
                <w:sz w:val="18"/>
                <w:szCs w:val="18"/>
              </w:rPr>
            </w:pPr>
            <w:r w:rsidRPr="0018725B">
              <w:rPr>
                <w:rFonts w:eastAsia="Times New Roman"/>
                <w:sz w:val="18"/>
                <w:szCs w:val="18"/>
              </w:rPr>
              <w:t>New ‘Reinforcement Factor’</w:t>
            </w:r>
            <w:r>
              <w:rPr>
                <w:rFonts w:eastAsia="Times New Roman"/>
                <w:sz w:val="18"/>
                <w:szCs w:val="18"/>
              </w:rPr>
              <w:t xml:space="preserve"> for a specific circuit</w:t>
            </w:r>
          </w:p>
        </w:tc>
        <w:tc>
          <w:tcPr>
            <w:tcW w:w="1843"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3786296A" w14:textId="77777777" w:rsidR="00172A9B" w:rsidRPr="0018725B" w:rsidRDefault="00172A9B" w:rsidP="00517515">
            <w:pPr>
              <w:rPr>
                <w:rFonts w:eastAsia="Times New Roman"/>
                <w:sz w:val="18"/>
                <w:szCs w:val="18"/>
              </w:rPr>
            </w:pPr>
            <w:r w:rsidRPr="0018725B">
              <w:rPr>
                <w:rFonts w:eastAsia="Times New Roman"/>
                <w:sz w:val="18"/>
                <w:szCs w:val="18"/>
              </w:rPr>
              <w:t>Methodologies to be revised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30EFA578" w14:textId="77777777" w:rsidR="00172A9B" w:rsidRPr="0018725B" w:rsidRDefault="00172A9B" w:rsidP="00517515">
            <w:pPr>
              <w:rPr>
                <w:rFonts w:eastAsia="Times New Roman"/>
                <w:sz w:val="18"/>
                <w:szCs w:val="18"/>
              </w:rPr>
            </w:pPr>
            <w:r w:rsidRPr="0018725B">
              <w:rPr>
                <w:rFonts w:eastAsia="Times New Roman"/>
                <w:sz w:val="18"/>
                <w:szCs w:val="18"/>
              </w:rPr>
              <w:t>Data required from TO, may be insufficient projects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74ABBDE3" w14:textId="77777777" w:rsidR="00172A9B" w:rsidRPr="0018725B" w:rsidRDefault="00172A9B" w:rsidP="00517515">
            <w:pPr>
              <w:rPr>
                <w:rFonts w:eastAsia="Times New Roman"/>
                <w:sz w:val="18"/>
                <w:szCs w:val="18"/>
              </w:rPr>
            </w:pPr>
            <w:r w:rsidRPr="0018725B">
              <w:rPr>
                <w:rFonts w:eastAsia="Times New Roman"/>
                <w:sz w:val="18"/>
                <w:szCs w:val="18"/>
              </w:rPr>
              <w:t>Development and data collection</w:t>
            </w:r>
          </w:p>
        </w:tc>
      </w:tr>
      <w:tr w:rsidR="00172A9B" w:rsidRPr="0018725B" w14:paraId="3B552309" w14:textId="77777777" w:rsidTr="00517515">
        <w:trPr>
          <w:trHeight w:val="455"/>
        </w:trPr>
        <w:tc>
          <w:tcPr>
            <w:tcW w:w="1691" w:type="dxa"/>
            <w:vMerge w:val="restart"/>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5EA9257D" w14:textId="77777777" w:rsidR="00172A9B" w:rsidRPr="0018725B" w:rsidRDefault="00172A9B" w:rsidP="00517515">
            <w:pPr>
              <w:rPr>
                <w:rFonts w:eastAsia="Times New Roman"/>
                <w:sz w:val="18"/>
                <w:szCs w:val="18"/>
              </w:rPr>
            </w:pPr>
            <w:r w:rsidRPr="0018725B">
              <w:rPr>
                <w:rFonts w:eastAsia="Times New Roman"/>
                <w:sz w:val="18"/>
                <w:szCs w:val="18"/>
              </w:rPr>
              <w:t xml:space="preserve">(C) New non-circuit build &amp; </w:t>
            </w:r>
          </w:p>
          <w:p w14:paraId="1A101CBB" w14:textId="77777777" w:rsidR="00172A9B" w:rsidRDefault="00172A9B" w:rsidP="00517515">
            <w:pPr>
              <w:rPr>
                <w:rFonts w:eastAsia="Times New Roman"/>
                <w:sz w:val="18"/>
                <w:szCs w:val="18"/>
              </w:rPr>
            </w:pPr>
            <w:r w:rsidRPr="0018725B">
              <w:rPr>
                <w:rFonts w:eastAsia="Times New Roman"/>
                <w:sz w:val="18"/>
                <w:szCs w:val="18"/>
              </w:rPr>
              <w:t>(D) Non-circuit reinforcement</w:t>
            </w:r>
          </w:p>
          <w:p w14:paraId="772AF01F" w14:textId="77777777" w:rsidR="00172A9B" w:rsidRPr="0018725B" w:rsidRDefault="00172A9B" w:rsidP="00517515">
            <w:pPr>
              <w:rPr>
                <w:rFonts w:eastAsia="Times New Roman"/>
                <w:sz w:val="18"/>
                <w:szCs w:val="18"/>
              </w:rPr>
            </w:pPr>
            <w:r>
              <w:rPr>
                <w:rFonts w:eastAsia="Times New Roman"/>
                <w:sz w:val="18"/>
                <w:szCs w:val="18"/>
              </w:rPr>
              <w:t>i.e. how you reflect substation costs into the EC/EF calculation</w:t>
            </w: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454ACC53" w14:textId="77777777" w:rsidR="00172A9B" w:rsidRPr="0018725B" w:rsidRDefault="00172A9B" w:rsidP="00172A9B">
            <w:pPr>
              <w:numPr>
                <w:ilvl w:val="0"/>
                <w:numId w:val="35"/>
              </w:numPr>
              <w:tabs>
                <w:tab w:val="clear" w:pos="720"/>
              </w:tabs>
              <w:ind w:left="283" w:hanging="284"/>
              <w:rPr>
                <w:rFonts w:eastAsia="Times New Roman"/>
                <w:sz w:val="18"/>
                <w:szCs w:val="18"/>
              </w:rPr>
            </w:pPr>
            <w:bookmarkStart w:id="37" w:name="OLE_LINK2"/>
            <w:r>
              <w:rPr>
                <w:rFonts w:eastAsia="Times New Roman"/>
                <w:sz w:val="18"/>
                <w:szCs w:val="18"/>
              </w:rPr>
              <w:t>Allocate</w:t>
            </w:r>
            <w:r w:rsidRPr="0018725B">
              <w:rPr>
                <w:rFonts w:eastAsia="Times New Roman"/>
                <w:sz w:val="18"/>
                <w:szCs w:val="18"/>
              </w:rPr>
              <w:t xml:space="preserve"> assets across existing circuits</w:t>
            </w:r>
            <w:r>
              <w:rPr>
                <w:rFonts w:eastAsia="Times New Roman"/>
                <w:sz w:val="18"/>
                <w:szCs w:val="18"/>
              </w:rPr>
              <w:t xml:space="preserve">, and include in EF basket together with (A) </w:t>
            </w:r>
            <w:bookmarkEnd w:id="37"/>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618D57C1" w14:textId="77777777" w:rsidR="00172A9B" w:rsidRPr="0018725B" w:rsidRDefault="00172A9B" w:rsidP="00517515">
            <w:pPr>
              <w:rPr>
                <w:rFonts w:eastAsia="Times New Roman"/>
                <w:sz w:val="18"/>
                <w:szCs w:val="18"/>
              </w:rPr>
            </w:pPr>
            <w:r w:rsidRPr="0018725B">
              <w:rPr>
                <w:rFonts w:eastAsia="Times New Roman"/>
                <w:sz w:val="18"/>
                <w:szCs w:val="18"/>
              </w:rPr>
              <w:t xml:space="preserve">TBC how assets </w:t>
            </w:r>
            <w:r>
              <w:rPr>
                <w:rFonts w:eastAsia="Times New Roman"/>
                <w:sz w:val="18"/>
                <w:szCs w:val="18"/>
              </w:rPr>
              <w:t xml:space="preserve">allocated, although a Workgroup Member believes that this should be amber as the </w:t>
            </w:r>
            <w:r w:rsidRPr="008451F8">
              <w:rPr>
                <w:sz w:val="18"/>
                <w:szCs w:val="18"/>
              </w:rPr>
              <w:t>LCP approach has shown that this can be done without entire new methodology nor significant tooling</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066C6B85" w14:textId="77777777" w:rsidR="00172A9B" w:rsidRPr="0018725B" w:rsidRDefault="00172A9B" w:rsidP="00517515">
            <w:pPr>
              <w:rPr>
                <w:rFonts w:eastAsia="Times New Roman"/>
                <w:sz w:val="18"/>
                <w:szCs w:val="18"/>
              </w:rPr>
            </w:pPr>
            <w:r w:rsidRPr="0018725B">
              <w:rPr>
                <w:rFonts w:eastAsia="Times New Roman"/>
                <w:sz w:val="18"/>
                <w:szCs w:val="18"/>
              </w:rPr>
              <w:t>Significant number of data changes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08659015" w14:textId="77777777" w:rsidR="00172A9B" w:rsidRPr="0018725B" w:rsidRDefault="00172A9B" w:rsidP="00517515">
            <w:pPr>
              <w:rPr>
                <w:rFonts w:eastAsia="Times New Roman"/>
                <w:sz w:val="18"/>
                <w:szCs w:val="18"/>
              </w:rPr>
            </w:pPr>
            <w:r w:rsidRPr="0018725B">
              <w:rPr>
                <w:rFonts w:eastAsia="Times New Roman"/>
                <w:sz w:val="18"/>
                <w:szCs w:val="18"/>
              </w:rPr>
              <w:t>Data required from TO and inputting in to T&amp;T model</w:t>
            </w:r>
          </w:p>
        </w:tc>
      </w:tr>
      <w:tr w:rsidR="00172A9B" w:rsidRPr="0018725B" w14:paraId="16002F73" w14:textId="77777777" w:rsidTr="00517515">
        <w:trPr>
          <w:trHeight w:val="455"/>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4C2DECF5" w14:textId="77777777" w:rsidR="00172A9B" w:rsidRPr="0018725B" w:rsidRDefault="00172A9B" w:rsidP="0051751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18E840EF" w14:textId="77777777" w:rsidR="00172A9B" w:rsidRPr="0018725B" w:rsidRDefault="00172A9B" w:rsidP="00172A9B">
            <w:pPr>
              <w:numPr>
                <w:ilvl w:val="0"/>
                <w:numId w:val="36"/>
              </w:numPr>
              <w:tabs>
                <w:tab w:val="clear" w:pos="720"/>
              </w:tabs>
              <w:ind w:left="283" w:hanging="284"/>
              <w:rPr>
                <w:rFonts w:eastAsia="Times New Roman"/>
                <w:sz w:val="18"/>
                <w:szCs w:val="18"/>
              </w:rPr>
            </w:pPr>
            <w:bookmarkStart w:id="38" w:name="OLE_LINK3"/>
            <w:r w:rsidRPr="0018725B">
              <w:rPr>
                <w:rFonts w:eastAsia="Times New Roman"/>
                <w:sz w:val="18"/>
                <w:szCs w:val="18"/>
              </w:rPr>
              <w:t>Create a new ‘proxy circuit’</w:t>
            </w:r>
            <w:r>
              <w:rPr>
                <w:rFonts w:eastAsia="Times New Roman"/>
                <w:sz w:val="18"/>
                <w:szCs w:val="18"/>
              </w:rPr>
              <w:t xml:space="preserve"> with EF separate to (A) </w:t>
            </w:r>
            <w:bookmarkEnd w:id="38"/>
          </w:p>
        </w:tc>
        <w:tc>
          <w:tcPr>
            <w:tcW w:w="1843"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210FC0B5" w14:textId="77777777" w:rsidR="00172A9B" w:rsidRPr="0018725B" w:rsidRDefault="00172A9B" w:rsidP="00517515">
            <w:pPr>
              <w:rPr>
                <w:rFonts w:eastAsia="Times New Roman"/>
                <w:sz w:val="18"/>
                <w:szCs w:val="18"/>
              </w:rPr>
            </w:pPr>
            <w:r w:rsidRPr="0018725B">
              <w:rPr>
                <w:rFonts w:eastAsia="Times New Roman"/>
                <w:sz w:val="18"/>
                <w:szCs w:val="18"/>
              </w:rPr>
              <w:t>Current methodology used but interactions to be considered.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746095D9" w14:textId="77777777" w:rsidR="00172A9B" w:rsidRPr="0018725B" w:rsidRDefault="00172A9B" w:rsidP="00517515">
            <w:pPr>
              <w:rPr>
                <w:rFonts w:eastAsia="Times New Roman"/>
                <w:sz w:val="18"/>
                <w:szCs w:val="18"/>
              </w:rPr>
            </w:pPr>
            <w:r w:rsidRPr="0018725B">
              <w:rPr>
                <w:rFonts w:eastAsia="Times New Roman"/>
                <w:sz w:val="18"/>
                <w:szCs w:val="18"/>
              </w:rPr>
              <w:t>Significant number of new circuits to be added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3861AB94" w14:textId="77777777" w:rsidR="00172A9B" w:rsidRPr="0018725B" w:rsidRDefault="00172A9B" w:rsidP="00517515">
            <w:pPr>
              <w:rPr>
                <w:rFonts w:eastAsia="Times New Roman"/>
                <w:sz w:val="18"/>
                <w:szCs w:val="18"/>
              </w:rPr>
            </w:pPr>
            <w:r w:rsidRPr="0018725B">
              <w:rPr>
                <w:rFonts w:eastAsia="Times New Roman"/>
                <w:sz w:val="18"/>
                <w:szCs w:val="18"/>
              </w:rPr>
              <w:t>Data required from TO and inputting in to T&amp;T model</w:t>
            </w:r>
          </w:p>
        </w:tc>
      </w:tr>
      <w:tr w:rsidR="00172A9B" w:rsidRPr="0018725B" w14:paraId="5CFF75C8" w14:textId="77777777" w:rsidTr="00517515">
        <w:trPr>
          <w:trHeight w:val="276"/>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20290AB9" w14:textId="77777777" w:rsidR="00172A9B" w:rsidRPr="0018725B" w:rsidRDefault="00172A9B" w:rsidP="0051751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618D1AAB" w14:textId="77777777" w:rsidR="00172A9B" w:rsidRPr="0018725B" w:rsidRDefault="00172A9B" w:rsidP="00172A9B">
            <w:pPr>
              <w:numPr>
                <w:ilvl w:val="0"/>
                <w:numId w:val="37"/>
              </w:numPr>
              <w:tabs>
                <w:tab w:val="clear" w:pos="720"/>
              </w:tabs>
              <w:ind w:left="283" w:hanging="284"/>
              <w:rPr>
                <w:rFonts w:eastAsia="Times New Roman"/>
                <w:sz w:val="18"/>
                <w:szCs w:val="18"/>
              </w:rPr>
            </w:pPr>
            <w:r w:rsidRPr="0018725B">
              <w:rPr>
                <w:rFonts w:eastAsia="Times New Roman"/>
                <w:sz w:val="18"/>
                <w:szCs w:val="18"/>
              </w:rPr>
              <w:t xml:space="preserve">No change </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7D450C8D" w14:textId="77777777" w:rsidR="00172A9B" w:rsidRPr="0018725B" w:rsidRDefault="00172A9B" w:rsidP="00517515">
            <w:pPr>
              <w:rPr>
                <w:rFonts w:eastAsia="Times New Roman"/>
                <w:sz w:val="18"/>
                <w:szCs w:val="18"/>
              </w:rPr>
            </w:pPr>
            <w:r w:rsidRPr="0018725B">
              <w:rPr>
                <w:rFonts w:eastAsia="Times New Roman"/>
                <w:sz w:val="18"/>
                <w:szCs w:val="18"/>
              </w:rPr>
              <w:t>No changes needed from today</w:t>
            </w:r>
          </w:p>
        </w:tc>
      </w:tr>
      <w:tr w:rsidR="00172A9B" w:rsidRPr="0018725B" w14:paraId="53B71040" w14:textId="77777777" w:rsidTr="00517515">
        <w:trPr>
          <w:trHeight w:val="276"/>
        </w:trPr>
        <w:tc>
          <w:tcPr>
            <w:tcW w:w="1691" w:type="dxa"/>
            <w:vMerge w:val="restart"/>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4F565D89" w14:textId="77777777" w:rsidR="00172A9B" w:rsidRPr="0018725B" w:rsidRDefault="00172A9B" w:rsidP="00517515">
            <w:pPr>
              <w:rPr>
                <w:rFonts w:eastAsia="Times New Roman"/>
                <w:sz w:val="18"/>
                <w:szCs w:val="18"/>
              </w:rPr>
            </w:pPr>
            <w:r w:rsidRPr="0018725B">
              <w:rPr>
                <w:rFonts w:eastAsia="Times New Roman"/>
                <w:sz w:val="18"/>
                <w:szCs w:val="18"/>
              </w:rPr>
              <w:t>(E) ‘SMART’ reinforcement</w:t>
            </w: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3F4F2F7B" w14:textId="77777777" w:rsidR="00172A9B" w:rsidRPr="0018725B" w:rsidRDefault="00172A9B" w:rsidP="00172A9B">
            <w:pPr>
              <w:numPr>
                <w:ilvl w:val="0"/>
                <w:numId w:val="38"/>
              </w:numPr>
              <w:tabs>
                <w:tab w:val="clear" w:pos="720"/>
              </w:tabs>
              <w:ind w:left="283" w:hanging="284"/>
              <w:rPr>
                <w:rFonts w:eastAsia="Times New Roman"/>
                <w:sz w:val="18"/>
                <w:szCs w:val="18"/>
              </w:rPr>
            </w:pPr>
            <w:r w:rsidRPr="0018725B">
              <w:rPr>
                <w:rFonts w:eastAsia="Times New Roman"/>
                <w:sz w:val="18"/>
                <w:szCs w:val="18"/>
              </w:rPr>
              <w:t>No change</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5BDD4BF0" w14:textId="77777777" w:rsidR="00172A9B" w:rsidRPr="0018725B" w:rsidRDefault="00172A9B" w:rsidP="00517515">
            <w:pPr>
              <w:rPr>
                <w:rFonts w:eastAsia="Times New Roman"/>
                <w:sz w:val="18"/>
                <w:szCs w:val="18"/>
              </w:rPr>
            </w:pPr>
            <w:r w:rsidRPr="0018725B">
              <w:rPr>
                <w:rFonts w:eastAsia="Times New Roman"/>
                <w:sz w:val="18"/>
                <w:szCs w:val="18"/>
              </w:rPr>
              <w:t>No changes needed from today</w:t>
            </w:r>
          </w:p>
        </w:tc>
      </w:tr>
      <w:tr w:rsidR="00172A9B" w:rsidRPr="0018725B" w14:paraId="528FB834" w14:textId="77777777" w:rsidTr="00517515">
        <w:trPr>
          <w:trHeight w:val="276"/>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30F74DD4" w14:textId="77777777" w:rsidR="00172A9B" w:rsidRPr="0018725B" w:rsidRDefault="00172A9B" w:rsidP="0051751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1A718B0B" w14:textId="77777777" w:rsidR="00172A9B" w:rsidRPr="0018725B" w:rsidRDefault="00172A9B" w:rsidP="00172A9B">
            <w:pPr>
              <w:numPr>
                <w:ilvl w:val="0"/>
                <w:numId w:val="39"/>
              </w:numPr>
              <w:tabs>
                <w:tab w:val="clear" w:pos="720"/>
              </w:tabs>
              <w:ind w:left="283" w:hanging="284"/>
              <w:rPr>
                <w:rFonts w:eastAsia="Times New Roman"/>
                <w:sz w:val="18"/>
                <w:szCs w:val="18"/>
              </w:rPr>
            </w:pPr>
            <w:r w:rsidRPr="0018725B">
              <w:rPr>
                <w:rFonts w:eastAsia="Times New Roman"/>
                <w:sz w:val="18"/>
                <w:szCs w:val="18"/>
              </w:rPr>
              <w:t>Treat the same as (C) and (D)</w:t>
            </w:r>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10EFF459" w14:textId="77777777" w:rsidR="00172A9B" w:rsidRPr="0018725B" w:rsidRDefault="00172A9B" w:rsidP="00517515">
            <w:pPr>
              <w:rPr>
                <w:rFonts w:eastAsia="Times New Roman"/>
                <w:sz w:val="18"/>
                <w:szCs w:val="18"/>
              </w:rPr>
            </w:pPr>
            <w:r w:rsidRPr="0018725B">
              <w:rPr>
                <w:rFonts w:eastAsia="Times New Roman"/>
                <w:sz w:val="18"/>
                <w:szCs w:val="18"/>
              </w:rPr>
              <w:t>Interactions across TNUoS</w:t>
            </w:r>
          </w:p>
        </w:tc>
        <w:tc>
          <w:tcPr>
            <w:tcW w:w="4536" w:type="dxa"/>
            <w:gridSpan w:val="6"/>
            <w:tcBorders>
              <w:top w:val="single" w:sz="8" w:space="0" w:color="FFFFFF"/>
              <w:left w:val="single" w:sz="8" w:space="0" w:color="FFFFFF"/>
              <w:bottom w:val="single" w:sz="8" w:space="0" w:color="FFFFFF"/>
              <w:right w:val="single" w:sz="8" w:space="0" w:color="FFFFFF"/>
            </w:tcBorders>
            <w:shd w:val="clear" w:color="auto" w:fill="7F7F7F"/>
            <w:tcMar>
              <w:top w:w="72" w:type="dxa"/>
              <w:left w:w="144" w:type="dxa"/>
              <w:bottom w:w="72" w:type="dxa"/>
              <w:right w:w="144" w:type="dxa"/>
            </w:tcMar>
            <w:vAlign w:val="center"/>
            <w:hideMark/>
          </w:tcPr>
          <w:p w14:paraId="607DBB85" w14:textId="77777777" w:rsidR="00172A9B" w:rsidRPr="0018725B" w:rsidRDefault="00172A9B" w:rsidP="00517515">
            <w:pPr>
              <w:rPr>
                <w:rFonts w:eastAsia="Times New Roman"/>
                <w:sz w:val="18"/>
                <w:szCs w:val="18"/>
              </w:rPr>
            </w:pPr>
            <w:r w:rsidRPr="0018725B">
              <w:rPr>
                <w:rFonts w:eastAsia="Times New Roman"/>
                <w:sz w:val="18"/>
                <w:szCs w:val="18"/>
              </w:rPr>
              <w:t>Same as chosen option for (C) and (D)</w:t>
            </w:r>
          </w:p>
        </w:tc>
      </w:tr>
      <w:tr w:rsidR="00172A9B" w:rsidRPr="0018725B" w14:paraId="46E33D98" w14:textId="77777777" w:rsidTr="00517515">
        <w:trPr>
          <w:trHeight w:val="455"/>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6E9A8964" w14:textId="77777777" w:rsidR="00172A9B" w:rsidRPr="0018725B" w:rsidRDefault="00172A9B" w:rsidP="0051751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3995ADC0" w14:textId="77777777" w:rsidR="00172A9B" w:rsidRPr="0018725B" w:rsidRDefault="00172A9B" w:rsidP="00172A9B">
            <w:pPr>
              <w:numPr>
                <w:ilvl w:val="0"/>
                <w:numId w:val="40"/>
              </w:numPr>
              <w:tabs>
                <w:tab w:val="clear" w:pos="720"/>
              </w:tabs>
              <w:ind w:left="283" w:hanging="284"/>
              <w:rPr>
                <w:rFonts w:eastAsia="Times New Roman"/>
                <w:sz w:val="18"/>
                <w:szCs w:val="18"/>
              </w:rPr>
            </w:pPr>
            <w:r w:rsidRPr="0018725B">
              <w:rPr>
                <w:rFonts w:eastAsia="Times New Roman"/>
                <w:sz w:val="18"/>
                <w:szCs w:val="18"/>
              </w:rPr>
              <w:t>New ‘Reinforcement Factor’</w:t>
            </w:r>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3E37724C" w14:textId="77777777" w:rsidR="00172A9B" w:rsidRPr="0018725B" w:rsidRDefault="00172A9B" w:rsidP="00517515">
            <w:pPr>
              <w:rPr>
                <w:rFonts w:eastAsia="Times New Roman"/>
                <w:sz w:val="18"/>
                <w:szCs w:val="18"/>
              </w:rPr>
            </w:pPr>
            <w:r w:rsidRPr="0018725B">
              <w:rPr>
                <w:rFonts w:eastAsia="Times New Roman"/>
                <w:sz w:val="18"/>
                <w:szCs w:val="18"/>
              </w:rPr>
              <w:t>Methodologies to be revised and Interactions across TNUoS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70289563" w14:textId="77777777" w:rsidR="00172A9B" w:rsidRPr="0018725B" w:rsidRDefault="00172A9B" w:rsidP="00517515">
            <w:pPr>
              <w:rPr>
                <w:rFonts w:eastAsia="Times New Roman"/>
                <w:sz w:val="18"/>
                <w:szCs w:val="18"/>
              </w:rPr>
            </w:pPr>
            <w:r w:rsidRPr="0018725B">
              <w:rPr>
                <w:rFonts w:eastAsia="Times New Roman"/>
                <w:sz w:val="18"/>
                <w:szCs w:val="18"/>
              </w:rPr>
              <w:t>Data required from TO, may be insufficient projects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5FF7F79D" w14:textId="77777777" w:rsidR="00172A9B" w:rsidRPr="0018725B" w:rsidRDefault="00172A9B" w:rsidP="00517515">
            <w:pPr>
              <w:rPr>
                <w:rFonts w:eastAsia="Times New Roman"/>
                <w:sz w:val="18"/>
                <w:szCs w:val="18"/>
              </w:rPr>
            </w:pPr>
            <w:r w:rsidRPr="0018725B">
              <w:rPr>
                <w:rFonts w:eastAsia="Times New Roman"/>
                <w:sz w:val="18"/>
                <w:szCs w:val="18"/>
              </w:rPr>
              <w:t>Development and data collection</w:t>
            </w:r>
          </w:p>
        </w:tc>
      </w:tr>
      <w:tr w:rsidR="00172A9B" w:rsidRPr="0018725B" w14:paraId="72AFC49E" w14:textId="77777777" w:rsidTr="00517515">
        <w:trPr>
          <w:trHeight w:val="276"/>
        </w:trPr>
        <w:tc>
          <w:tcPr>
            <w:tcW w:w="1691"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16BEB7DA" w14:textId="77777777" w:rsidR="00172A9B" w:rsidRPr="0018725B" w:rsidRDefault="00172A9B" w:rsidP="00517515">
            <w:pPr>
              <w:rPr>
                <w:rFonts w:eastAsia="Times New Roman"/>
                <w:sz w:val="18"/>
                <w:szCs w:val="18"/>
              </w:rPr>
            </w:pPr>
            <w:r w:rsidRPr="0018725B">
              <w:rPr>
                <w:rFonts w:eastAsia="Times New Roman"/>
                <w:sz w:val="18"/>
                <w:szCs w:val="18"/>
              </w:rPr>
              <w:t>(F) Life extension</w:t>
            </w: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2D9FF28C" w14:textId="77777777" w:rsidR="00172A9B" w:rsidRPr="0018725B" w:rsidRDefault="00172A9B" w:rsidP="00172A9B">
            <w:pPr>
              <w:numPr>
                <w:ilvl w:val="0"/>
                <w:numId w:val="41"/>
              </w:numPr>
              <w:tabs>
                <w:tab w:val="clear" w:pos="720"/>
              </w:tabs>
              <w:ind w:left="283" w:hanging="284"/>
              <w:rPr>
                <w:rFonts w:eastAsia="Times New Roman"/>
                <w:sz w:val="18"/>
                <w:szCs w:val="18"/>
              </w:rPr>
            </w:pPr>
            <w:r w:rsidRPr="0018725B">
              <w:rPr>
                <w:rFonts w:eastAsia="Times New Roman"/>
                <w:sz w:val="18"/>
                <w:szCs w:val="18"/>
              </w:rPr>
              <w:t xml:space="preserve">No change </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6C28C238" w14:textId="77777777" w:rsidR="00172A9B" w:rsidRPr="0018725B" w:rsidRDefault="00172A9B" w:rsidP="00517515">
            <w:pPr>
              <w:rPr>
                <w:rFonts w:eastAsia="Times New Roman"/>
                <w:sz w:val="18"/>
                <w:szCs w:val="18"/>
              </w:rPr>
            </w:pPr>
            <w:r w:rsidRPr="0018725B">
              <w:rPr>
                <w:rFonts w:eastAsia="Times New Roman"/>
                <w:sz w:val="18"/>
                <w:szCs w:val="18"/>
              </w:rPr>
              <w:t>No changes needed from today</w:t>
            </w:r>
          </w:p>
        </w:tc>
      </w:tr>
      <w:tr w:rsidR="00172A9B" w:rsidRPr="0018725B" w14:paraId="789C5872" w14:textId="77777777" w:rsidTr="00517515">
        <w:trPr>
          <w:trHeight w:val="276"/>
        </w:trPr>
        <w:tc>
          <w:tcPr>
            <w:tcW w:w="1691"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tcPr>
          <w:p w14:paraId="5C16DF5A" w14:textId="77777777" w:rsidR="00172A9B" w:rsidRPr="0018725B" w:rsidRDefault="00172A9B" w:rsidP="00517515">
            <w:pPr>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tcPr>
          <w:p w14:paraId="74836692" w14:textId="77777777" w:rsidR="00172A9B" w:rsidRPr="0018725B" w:rsidRDefault="00172A9B" w:rsidP="00172A9B">
            <w:pPr>
              <w:numPr>
                <w:ilvl w:val="0"/>
                <w:numId w:val="41"/>
              </w:numPr>
              <w:tabs>
                <w:tab w:val="clear" w:pos="720"/>
              </w:tabs>
              <w:ind w:left="283" w:hanging="284"/>
              <w:rPr>
                <w:rFonts w:eastAsia="Times New Roman"/>
                <w:sz w:val="18"/>
                <w:szCs w:val="18"/>
              </w:rPr>
            </w:pPr>
            <w:r w:rsidRPr="0018725B">
              <w:rPr>
                <w:rFonts w:eastAsia="Times New Roman"/>
                <w:sz w:val="18"/>
                <w:szCs w:val="18"/>
              </w:rPr>
              <w:t>Treat the same as (A)</w:t>
            </w:r>
            <w:r>
              <w:rPr>
                <w:rFonts w:eastAsia="Times New Roman"/>
                <w:sz w:val="18"/>
                <w:szCs w:val="18"/>
              </w:rPr>
              <w:t xml:space="preserve">  i.e. included in EF basket together with (A)</w:t>
            </w:r>
          </w:p>
        </w:tc>
        <w:tc>
          <w:tcPr>
            <w:tcW w:w="2126" w:type="dxa"/>
            <w:gridSpan w:val="2"/>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tcPr>
          <w:p w14:paraId="7002D7F0" w14:textId="77777777" w:rsidR="00172A9B" w:rsidRPr="005A39C0" w:rsidRDefault="00172A9B" w:rsidP="00517515">
            <w:pPr>
              <w:rPr>
                <w:rFonts w:eastAsia="Times New Roman"/>
                <w:sz w:val="18"/>
                <w:szCs w:val="18"/>
              </w:rPr>
            </w:pPr>
            <w:r w:rsidRPr="005A39C0">
              <w:rPr>
                <w:rFonts w:eastAsia="Times New Roman"/>
                <w:sz w:val="18"/>
                <w:szCs w:val="18"/>
              </w:rPr>
              <w:t>Clarifications in methodology</w:t>
            </w:r>
          </w:p>
          <w:p w14:paraId="3822F76B" w14:textId="77777777" w:rsidR="00172A9B" w:rsidRPr="0018725B" w:rsidRDefault="00172A9B" w:rsidP="00517515">
            <w:pPr>
              <w:rPr>
                <w:rFonts w:eastAsia="Times New Roman"/>
                <w:sz w:val="18"/>
                <w:szCs w:val="18"/>
              </w:rPr>
            </w:pPr>
          </w:p>
        </w:tc>
        <w:tc>
          <w:tcPr>
            <w:tcW w:w="2126" w:type="dxa"/>
            <w:gridSpan w:val="3"/>
            <w:tcBorders>
              <w:top w:val="single" w:sz="8" w:space="0" w:color="FFFFFF"/>
              <w:left w:val="single" w:sz="8" w:space="0" w:color="FFFFFF"/>
              <w:bottom w:val="single" w:sz="8" w:space="0" w:color="FFFFFF"/>
              <w:right w:val="single" w:sz="8" w:space="0" w:color="FFFFFF"/>
            </w:tcBorders>
            <w:shd w:val="clear" w:color="auto" w:fill="FFC000"/>
            <w:vAlign w:val="center"/>
          </w:tcPr>
          <w:p w14:paraId="307A86A2" w14:textId="77777777" w:rsidR="00172A9B" w:rsidRPr="0018725B" w:rsidRDefault="00172A9B" w:rsidP="00517515">
            <w:pPr>
              <w:rPr>
                <w:rFonts w:eastAsia="Times New Roman"/>
                <w:sz w:val="18"/>
                <w:szCs w:val="18"/>
              </w:rPr>
            </w:pPr>
            <w:r w:rsidRPr="0018725B">
              <w:rPr>
                <w:rFonts w:eastAsia="Times New Roman"/>
                <w:sz w:val="18"/>
                <w:szCs w:val="18"/>
              </w:rPr>
              <w:t>Data required from TO</w:t>
            </w:r>
          </w:p>
        </w:tc>
        <w:tc>
          <w:tcPr>
            <w:tcW w:w="2127" w:type="dxa"/>
            <w:gridSpan w:val="2"/>
            <w:tcBorders>
              <w:top w:val="single" w:sz="8" w:space="0" w:color="FFFFFF"/>
              <w:left w:val="single" w:sz="8" w:space="0" w:color="FFFFFF"/>
              <w:bottom w:val="single" w:sz="8" w:space="0" w:color="FFFFFF"/>
              <w:right w:val="single" w:sz="8" w:space="0" w:color="FFFFFF"/>
            </w:tcBorders>
            <w:shd w:val="clear" w:color="auto" w:fill="FFC000"/>
            <w:vAlign w:val="center"/>
          </w:tcPr>
          <w:p w14:paraId="678BC89F" w14:textId="77777777" w:rsidR="00172A9B" w:rsidRPr="0018725B" w:rsidRDefault="00172A9B" w:rsidP="00517515">
            <w:pPr>
              <w:rPr>
                <w:rFonts w:eastAsia="Times New Roman"/>
                <w:sz w:val="18"/>
                <w:szCs w:val="18"/>
              </w:rPr>
            </w:pPr>
            <w:r w:rsidRPr="0018725B">
              <w:rPr>
                <w:rFonts w:eastAsia="Times New Roman"/>
                <w:sz w:val="18"/>
                <w:szCs w:val="18"/>
              </w:rPr>
              <w:t>Data required from TO</w:t>
            </w:r>
          </w:p>
        </w:tc>
      </w:tr>
      <w:tr w:rsidR="00172A9B" w14:paraId="175D1F51" w14:textId="77777777" w:rsidTr="00517515">
        <w:trPr>
          <w:gridAfter w:val="8"/>
          <w:wAfter w:w="8364" w:type="dxa"/>
          <w:trHeight w:val="460"/>
        </w:trPr>
        <w:tc>
          <w:tcPr>
            <w:tcW w:w="1691" w:type="dxa"/>
            <w:tcBorders>
              <w:top w:val="single" w:sz="8" w:space="0" w:color="FFFFFF"/>
              <w:left w:val="single" w:sz="8" w:space="0" w:color="FFFFFF"/>
              <w:bottom w:val="single" w:sz="8" w:space="0" w:color="FFFFFF"/>
              <w:right w:val="single" w:sz="8" w:space="0" w:color="FFFFFF"/>
            </w:tcBorders>
            <w:vAlign w:val="center"/>
            <w:hideMark/>
          </w:tcPr>
          <w:p w14:paraId="20FA01B4" w14:textId="77777777" w:rsidR="00172A9B" w:rsidRDefault="00172A9B" w:rsidP="00517515">
            <w:pPr>
              <w:jc w:val="both"/>
              <w:rPr>
                <w:rFonts w:eastAsia="Times New Roman"/>
                <w:sz w:val="20"/>
                <w:szCs w:val="20"/>
              </w:rPr>
            </w:pPr>
          </w:p>
          <w:p w14:paraId="32202CA2" w14:textId="77777777" w:rsidR="00172A9B" w:rsidRPr="006575F8" w:rsidRDefault="00172A9B" w:rsidP="00517515">
            <w:pPr>
              <w:jc w:val="both"/>
              <w:rPr>
                <w:rFonts w:eastAsia="Times New Roman"/>
                <w:sz w:val="20"/>
                <w:szCs w:val="20"/>
              </w:rPr>
            </w:pPr>
          </w:p>
        </w:tc>
      </w:tr>
    </w:tbl>
    <w:p w14:paraId="7816F824" w14:textId="77777777" w:rsidR="00E13BC7" w:rsidRPr="00337154" w:rsidRDefault="00E13BC7" w:rsidP="00E13BC7">
      <w:pPr>
        <w:pStyle w:val="CommentText"/>
        <w:jc w:val="both"/>
        <w:rPr>
          <w:sz w:val="24"/>
        </w:rPr>
      </w:pPr>
      <w:r>
        <w:rPr>
          <w:sz w:val="24"/>
        </w:rPr>
        <w:t>Other key points were</w:t>
      </w:r>
      <w:r w:rsidRPr="00337154">
        <w:rPr>
          <w:sz w:val="24"/>
        </w:rPr>
        <w:t>:</w:t>
      </w:r>
    </w:p>
    <w:p w14:paraId="243A8526" w14:textId="77777777" w:rsidR="00E13BC7" w:rsidRDefault="00E13BC7" w:rsidP="00E13BC7">
      <w:pPr>
        <w:pStyle w:val="ListParagraph"/>
        <w:numPr>
          <w:ilvl w:val="0"/>
          <w:numId w:val="42"/>
        </w:numPr>
        <w:jc w:val="both"/>
      </w:pPr>
      <w:r w:rsidRPr="00F53FE2">
        <w:t>Although Intertrips</w:t>
      </w:r>
      <w:r w:rsidRPr="00F53FE2">
        <w:rPr>
          <w:i/>
          <w:iCs/>
        </w:rPr>
        <w:t xml:space="preserve"> </w:t>
      </w:r>
      <w:r w:rsidRPr="00F53FE2">
        <w:rPr>
          <w:rFonts w:eastAsia="Calibri" w:cs="Arial"/>
        </w:rPr>
        <w:t xml:space="preserve">could theoretically be covered in the EC, </w:t>
      </w:r>
      <w:r w:rsidRPr="00F53FE2">
        <w:t>‘SMART’ reinforcement  has too many interactions across TNUoS methodology (e.g. Security factor, Sharing Factor, Design variation v s operational intertripping) that need to be considered to progress quickly</w:t>
      </w:r>
      <w:r>
        <w:t>.; and</w:t>
      </w:r>
    </w:p>
    <w:p w14:paraId="7412D73F" w14:textId="77777777" w:rsidR="00E13BC7" w:rsidRPr="00344BFD" w:rsidRDefault="00E13BC7" w:rsidP="00E13BC7">
      <w:pPr>
        <w:pStyle w:val="ListParagraph"/>
        <w:numPr>
          <w:ilvl w:val="0"/>
          <w:numId w:val="42"/>
        </w:numPr>
        <w:jc w:val="both"/>
      </w:pPr>
      <w:r>
        <w:t xml:space="preserve">For the </w:t>
      </w:r>
      <w:r w:rsidRPr="006575F8">
        <w:t>Non-T</w:t>
      </w:r>
      <w:r w:rsidRPr="00F81EA8">
        <w:t xml:space="preserve">ransmission </w:t>
      </w:r>
      <w:r w:rsidRPr="006575F8">
        <w:t>O</w:t>
      </w:r>
      <w:r w:rsidRPr="00F81EA8">
        <w:t>wner</w:t>
      </w:r>
      <w:r w:rsidRPr="006575F8">
        <w:t xml:space="preserve"> led solutions</w:t>
      </w:r>
      <w:r>
        <w:t>, th</w:t>
      </w:r>
      <w:r w:rsidRPr="00F81EA8">
        <w:rPr>
          <w:rFonts w:eastAsiaTheme="minorEastAsia"/>
        </w:rPr>
        <w:t xml:space="preserve">e costs of these projects will </w:t>
      </w:r>
      <w:r>
        <w:rPr>
          <w:rFonts w:eastAsiaTheme="minorEastAsia"/>
        </w:rPr>
        <w:t xml:space="preserve">be </w:t>
      </w:r>
      <w:r w:rsidRPr="00F81EA8">
        <w:rPr>
          <w:rFonts w:eastAsiaTheme="minorEastAsia"/>
        </w:rPr>
        <w:t>covered by BSUoS and so not impact TNUoS</w:t>
      </w:r>
      <w:r>
        <w:rPr>
          <w:rFonts w:eastAsiaTheme="minorEastAsia"/>
        </w:rPr>
        <w:t xml:space="preserve"> and therefore</w:t>
      </w:r>
      <w:r w:rsidRPr="00F81EA8">
        <w:rPr>
          <w:rFonts w:eastAsiaTheme="minorEastAsia"/>
        </w:rPr>
        <w:t xml:space="preserve"> including them would be double counting</w:t>
      </w:r>
      <w:r>
        <w:rPr>
          <w:rFonts w:eastAsiaTheme="minorEastAsia"/>
        </w:rPr>
        <w:t>.</w:t>
      </w:r>
    </w:p>
    <w:p w14:paraId="1503D8F1" w14:textId="63440FDD" w:rsidR="00172A9B" w:rsidRDefault="00172A9B" w:rsidP="00C84DBF">
      <w:pPr>
        <w:rPr>
          <w:lang w:eastAsia="en-GB"/>
        </w:rPr>
      </w:pPr>
    </w:p>
    <w:p w14:paraId="32646AC4" w14:textId="77777777" w:rsidR="00E717A5" w:rsidRDefault="00E717A5" w:rsidP="00E717A5">
      <w:pPr>
        <w:jc w:val="both"/>
        <w:rPr>
          <w:rFonts w:ascii="Arial" w:hAnsi="Arial" w:cs="Arial"/>
          <w:szCs w:val="24"/>
          <w:shd w:val="clear" w:color="auto" w:fill="FFFFFF"/>
        </w:rPr>
      </w:pPr>
      <w:r>
        <w:rPr>
          <w:rFonts w:ascii="Arial" w:hAnsi="Arial" w:cs="Arial"/>
          <w:szCs w:val="24"/>
          <w:shd w:val="clear" w:color="auto" w:fill="FFFFFF"/>
        </w:rPr>
        <w:lastRenderedPageBreak/>
        <w:t xml:space="preserve">Based on excluding </w:t>
      </w:r>
      <w:r w:rsidRPr="00F53FE2">
        <w:rPr>
          <w:szCs w:val="24"/>
        </w:rPr>
        <w:t>‘SMART’ reinforcement</w:t>
      </w:r>
      <w:r>
        <w:rPr>
          <w:szCs w:val="24"/>
        </w:rPr>
        <w:t xml:space="preserve"> and </w:t>
      </w:r>
      <w:r w:rsidRPr="006575F8">
        <w:rPr>
          <w:rFonts w:eastAsia="Times New Roman"/>
          <w:szCs w:val="24"/>
        </w:rPr>
        <w:t>Non-T</w:t>
      </w:r>
      <w:r w:rsidRPr="00F81EA8">
        <w:rPr>
          <w:rFonts w:eastAsia="Times New Roman"/>
          <w:szCs w:val="24"/>
        </w:rPr>
        <w:t xml:space="preserve">ransmission </w:t>
      </w:r>
      <w:r w:rsidRPr="006575F8">
        <w:rPr>
          <w:rFonts w:eastAsia="Times New Roman"/>
          <w:szCs w:val="24"/>
        </w:rPr>
        <w:t>O</w:t>
      </w:r>
      <w:r w:rsidRPr="00F81EA8">
        <w:rPr>
          <w:rFonts w:eastAsia="Times New Roman"/>
          <w:szCs w:val="24"/>
        </w:rPr>
        <w:t>wner</w:t>
      </w:r>
      <w:r w:rsidRPr="006575F8">
        <w:rPr>
          <w:rFonts w:eastAsia="Times New Roman"/>
          <w:szCs w:val="24"/>
        </w:rPr>
        <w:t xml:space="preserve"> led solutions</w:t>
      </w:r>
      <w:r>
        <w:rPr>
          <w:rFonts w:eastAsia="Times New Roman"/>
          <w:szCs w:val="24"/>
        </w:rPr>
        <w:t xml:space="preserve">, the </w:t>
      </w:r>
      <w:r>
        <w:rPr>
          <w:rFonts w:ascii="Arial" w:hAnsi="Arial" w:cs="Arial"/>
          <w:szCs w:val="24"/>
          <w:shd w:val="clear" w:color="auto" w:fill="FFFFFF"/>
        </w:rPr>
        <w:t>Proposer then presented 9 resulting options for the Workgroup to consider. These options arise from 3 broad key components;</w:t>
      </w:r>
    </w:p>
    <w:p w14:paraId="5160B51F" w14:textId="77777777" w:rsidR="00E717A5" w:rsidRPr="007F28E6" w:rsidRDefault="00E717A5" w:rsidP="00E717A5">
      <w:pPr>
        <w:pStyle w:val="ListParagraph"/>
        <w:numPr>
          <w:ilvl w:val="0"/>
          <w:numId w:val="43"/>
        </w:numPr>
        <w:jc w:val="both"/>
        <w:rPr>
          <w:rFonts w:cs="Arial"/>
          <w:shd w:val="clear" w:color="auto" w:fill="FFFFFF"/>
        </w:rPr>
      </w:pPr>
      <w:r>
        <w:rPr>
          <w:rFonts w:cs="Arial"/>
          <w:shd w:val="clear" w:color="auto" w:fill="FFFFFF"/>
        </w:rPr>
        <w:t>Should there be</w:t>
      </w:r>
      <w:r w:rsidRPr="007F28E6">
        <w:rPr>
          <w:rFonts w:cs="Arial"/>
          <w:shd w:val="clear" w:color="auto" w:fill="FFFFFF"/>
        </w:rPr>
        <w:t xml:space="preserve"> Circuit Specific Expansion Constants/Expansion Factors</w:t>
      </w:r>
      <w:r>
        <w:rPr>
          <w:rFonts w:cs="Arial"/>
          <w:shd w:val="clear" w:color="auto" w:fill="FFFFFF"/>
        </w:rPr>
        <w:t>?</w:t>
      </w:r>
      <w:r w:rsidRPr="007F28E6">
        <w:rPr>
          <w:rFonts w:cs="Arial"/>
          <w:shd w:val="clear" w:color="auto" w:fill="FFFFFF"/>
        </w:rPr>
        <w:t>:</w:t>
      </w:r>
    </w:p>
    <w:p w14:paraId="061150E3" w14:textId="77777777" w:rsidR="00E717A5" w:rsidRPr="007F28E6" w:rsidRDefault="00E717A5" w:rsidP="00E717A5">
      <w:pPr>
        <w:pStyle w:val="ListParagraph"/>
        <w:numPr>
          <w:ilvl w:val="0"/>
          <w:numId w:val="43"/>
        </w:numPr>
        <w:jc w:val="both"/>
        <w:rPr>
          <w:rFonts w:cs="Arial"/>
          <w:shd w:val="clear" w:color="auto" w:fill="FFFFFF"/>
        </w:rPr>
      </w:pPr>
      <w:r>
        <w:rPr>
          <w:rFonts w:cs="Arial"/>
          <w:shd w:val="clear" w:color="auto" w:fill="FFFFFF"/>
        </w:rPr>
        <w:t>Should</w:t>
      </w:r>
      <w:r w:rsidRPr="007F28E6">
        <w:rPr>
          <w:rFonts w:cs="Arial"/>
          <w:shd w:val="clear" w:color="auto" w:fill="FFFFFF"/>
        </w:rPr>
        <w:t xml:space="preserve"> non-circuit works</w:t>
      </w:r>
      <w:r>
        <w:rPr>
          <w:rFonts w:cs="Arial"/>
          <w:shd w:val="clear" w:color="auto" w:fill="FFFFFF"/>
        </w:rPr>
        <w:t xml:space="preserve"> be included?</w:t>
      </w:r>
      <w:r w:rsidRPr="007F28E6">
        <w:rPr>
          <w:rFonts w:cs="Arial"/>
          <w:shd w:val="clear" w:color="auto" w:fill="FFFFFF"/>
        </w:rPr>
        <w:t>;</w:t>
      </w:r>
      <w:r>
        <w:rPr>
          <w:rFonts w:cs="Arial"/>
          <w:shd w:val="clear" w:color="auto" w:fill="FFFFFF"/>
        </w:rPr>
        <w:t xml:space="preserve"> and</w:t>
      </w:r>
    </w:p>
    <w:p w14:paraId="6158DA25" w14:textId="77777777" w:rsidR="00E717A5" w:rsidRDefault="00E717A5" w:rsidP="00E717A5">
      <w:pPr>
        <w:pStyle w:val="ListParagraph"/>
        <w:numPr>
          <w:ilvl w:val="0"/>
          <w:numId w:val="43"/>
        </w:numPr>
        <w:jc w:val="both"/>
        <w:rPr>
          <w:rFonts w:cs="Arial"/>
          <w:shd w:val="clear" w:color="auto" w:fill="FFFFFF"/>
        </w:rPr>
      </w:pPr>
      <w:r>
        <w:rPr>
          <w:rFonts w:cs="Arial"/>
          <w:shd w:val="clear" w:color="auto" w:fill="FFFFFF"/>
        </w:rPr>
        <w:t>Should</w:t>
      </w:r>
      <w:r w:rsidRPr="007F28E6">
        <w:rPr>
          <w:rFonts w:cs="Arial"/>
          <w:shd w:val="clear" w:color="auto" w:fill="FFFFFF"/>
        </w:rPr>
        <w:t xml:space="preserve"> life extensions</w:t>
      </w:r>
      <w:r>
        <w:rPr>
          <w:rFonts w:cs="Arial"/>
          <w:shd w:val="clear" w:color="auto" w:fill="FFFFFF"/>
        </w:rPr>
        <w:t xml:space="preserve"> (</w:t>
      </w:r>
      <w:r w:rsidRPr="007F28E6">
        <w:rPr>
          <w:rFonts w:cs="Arial"/>
          <w:shd w:val="clear" w:color="auto" w:fill="FFFFFF"/>
        </w:rPr>
        <w:t>Works to keep existing assets in use for longer than originally intended</w:t>
      </w:r>
      <w:r>
        <w:rPr>
          <w:rFonts w:cs="Arial"/>
          <w:shd w:val="clear" w:color="auto" w:fill="FFFFFF"/>
        </w:rPr>
        <w:t>) be included?</w:t>
      </w:r>
    </w:p>
    <w:p w14:paraId="452187D2" w14:textId="47EC11F0" w:rsidR="00E717A5" w:rsidRDefault="00E717A5" w:rsidP="00C84DBF">
      <w:pPr>
        <w:rPr>
          <w:lang w:eastAsia="en-GB"/>
        </w:rPr>
      </w:pPr>
    </w:p>
    <w:p w14:paraId="2AEFA1A1" w14:textId="60E02F09" w:rsidR="005F0AAF" w:rsidRDefault="005F0AAF" w:rsidP="005F0AAF">
      <w:pPr>
        <w:jc w:val="both"/>
        <w:rPr>
          <w:rFonts w:cs="Arial"/>
          <w:b/>
          <w:bCs/>
          <w:shd w:val="clear" w:color="auto" w:fill="FFFFFF"/>
        </w:rPr>
      </w:pPr>
      <w:r>
        <w:rPr>
          <w:rFonts w:cs="Arial"/>
          <w:shd w:val="clear" w:color="auto" w:fill="FFFFFF"/>
        </w:rPr>
        <w:t xml:space="preserve">The following flow chart (represented by Figure </w:t>
      </w:r>
      <w:r w:rsidR="00F704F4">
        <w:rPr>
          <w:rFonts w:cs="Arial"/>
          <w:shd w:val="clear" w:color="auto" w:fill="FFFFFF"/>
        </w:rPr>
        <w:t>5</w:t>
      </w:r>
      <w:r>
        <w:rPr>
          <w:rFonts w:cs="Arial"/>
          <w:shd w:val="clear" w:color="auto" w:fill="FFFFFF"/>
        </w:rPr>
        <w:t xml:space="preserve">) </w:t>
      </w:r>
      <w:r w:rsidRPr="00106D88">
        <w:rPr>
          <w:rFonts w:cs="Arial"/>
          <w:shd w:val="clear" w:color="auto" w:fill="FFFFFF"/>
        </w:rPr>
        <w:t>shows the</w:t>
      </w:r>
      <w:r>
        <w:rPr>
          <w:rFonts w:cs="Arial"/>
          <w:shd w:val="clear" w:color="auto" w:fill="FFFFFF"/>
        </w:rPr>
        <w:t xml:space="preserve"> 9 resulting options diagrammatically.</w:t>
      </w:r>
    </w:p>
    <w:p w14:paraId="4678FF86" w14:textId="7ED390C7" w:rsidR="005F0AAF" w:rsidRDefault="005F0AAF" w:rsidP="00C84DBF">
      <w:pPr>
        <w:rPr>
          <w:lang w:eastAsia="en-GB"/>
        </w:rPr>
      </w:pPr>
    </w:p>
    <w:p w14:paraId="15661862" w14:textId="32F89E81" w:rsidR="00631D79" w:rsidRDefault="00631D79" w:rsidP="00921584">
      <w:pPr>
        <w:jc w:val="both"/>
        <w:rPr>
          <w:lang w:eastAsia="en-GB"/>
        </w:rPr>
      </w:pPr>
      <w:r>
        <w:rPr>
          <w:rFonts w:cs="Arial"/>
          <w:b/>
          <w:bCs/>
          <w:shd w:val="clear" w:color="auto" w:fill="FFFFFF"/>
        </w:rPr>
        <w:t xml:space="preserve">Figure </w:t>
      </w:r>
      <w:r w:rsidR="00F704F4">
        <w:rPr>
          <w:rFonts w:cs="Arial"/>
          <w:b/>
          <w:bCs/>
          <w:shd w:val="clear" w:color="auto" w:fill="FFFFFF"/>
        </w:rPr>
        <w:t>5</w:t>
      </w:r>
    </w:p>
    <w:p w14:paraId="14BE379F" w14:textId="60689E42" w:rsidR="00151991" w:rsidRDefault="00151991" w:rsidP="00C84DBF">
      <w:pPr>
        <w:rPr>
          <w:lang w:eastAsia="en-GB"/>
        </w:rPr>
      </w:pPr>
    </w:p>
    <w:p w14:paraId="288C3F77" w14:textId="276B8AE1" w:rsidR="00151991" w:rsidRPr="00C84DBF" w:rsidRDefault="00151991" w:rsidP="00C84DBF">
      <w:pPr>
        <w:rPr>
          <w:lang w:eastAsia="en-GB"/>
        </w:rPr>
      </w:pPr>
      <w:r w:rsidRPr="00914221">
        <w:rPr>
          <w:rFonts w:cs="Arial"/>
          <w:b/>
          <w:bCs/>
          <w:iCs/>
          <w:noProof/>
        </w:rPr>
        <w:drawing>
          <wp:inline distT="0" distB="0" distL="0" distR="0" wp14:anchorId="63BB9AA0" wp14:editId="48349559">
            <wp:extent cx="5884334" cy="4026581"/>
            <wp:effectExtent l="0" t="0" r="2540" b="0"/>
            <wp:docPr id="5" name="Picture 5">
              <a:extLst xmlns:a="http://schemas.openxmlformats.org/drawingml/2006/main">
                <a:ext uri="{FF2B5EF4-FFF2-40B4-BE49-F238E27FC236}">
                  <a16:creationId xmlns:a16="http://schemas.microsoft.com/office/drawing/2014/main" id="{2CD817E4-1CCC-4EC2-8590-642F62FFCE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2CD817E4-1CCC-4EC2-8590-642F62FFCE25}"/>
                        </a:ext>
                      </a:extLst>
                    </pic:cNvPr>
                    <pic:cNvPicPr>
                      <a:picLocks noChangeAspect="1"/>
                    </pic:cNvPicPr>
                  </pic:nvPicPr>
                  <pic:blipFill>
                    <a:blip r:embed="rId24"/>
                    <a:stretch>
                      <a:fillRect/>
                    </a:stretch>
                  </pic:blipFill>
                  <pic:spPr>
                    <a:xfrm>
                      <a:off x="0" y="0"/>
                      <a:ext cx="5896496" cy="4034903"/>
                    </a:xfrm>
                    <a:prstGeom prst="rect">
                      <a:avLst/>
                    </a:prstGeom>
                  </pic:spPr>
                </pic:pic>
              </a:graphicData>
            </a:graphic>
          </wp:inline>
        </w:drawing>
      </w:r>
    </w:p>
    <w:p w14:paraId="616C0BF2" w14:textId="77777777" w:rsidR="001E79EA" w:rsidRDefault="001E79EA" w:rsidP="00EA0DFC">
      <w:pPr>
        <w:pStyle w:val="Heading3"/>
      </w:pPr>
    </w:p>
    <w:p w14:paraId="039F9BBF" w14:textId="77777777" w:rsidR="00A37BA3" w:rsidRDefault="00A37BA3" w:rsidP="00A37BA3">
      <w:pPr>
        <w:jc w:val="both"/>
        <w:rPr>
          <w:rFonts w:eastAsia="Times New Roman"/>
        </w:rPr>
      </w:pPr>
      <w:r>
        <w:rPr>
          <w:rFonts w:eastAsia="Times New Roman"/>
        </w:rPr>
        <w:t xml:space="preserve">The Workgroup ruled out options which contemplated a Circuit Specific Expansion Factor for reasons of practicality and materiality, as you would need a number of years before there is enough data to make a significant difference to the calculation. </w:t>
      </w:r>
    </w:p>
    <w:p w14:paraId="1D269487" w14:textId="77777777" w:rsidR="00A37BA3" w:rsidRDefault="00A37BA3" w:rsidP="00A37BA3">
      <w:pPr>
        <w:jc w:val="both"/>
        <w:rPr>
          <w:rFonts w:eastAsia="Times New Roman"/>
        </w:rPr>
      </w:pPr>
    </w:p>
    <w:p w14:paraId="0627BC6B" w14:textId="267E4DF6" w:rsidR="00C35917" w:rsidRDefault="00DF0E80" w:rsidP="00790C47">
      <w:pPr>
        <w:jc w:val="both"/>
        <w:rPr>
          <w:bCs/>
          <w:lang w:eastAsia="en-GB"/>
        </w:rPr>
      </w:pPr>
      <w:r w:rsidRPr="00790C47">
        <w:rPr>
          <w:bCs/>
        </w:rPr>
        <w:t>Post Workgroup Consultation, the</w:t>
      </w:r>
      <w:r w:rsidR="00EC7F76" w:rsidRPr="00790C47">
        <w:rPr>
          <w:bCs/>
        </w:rPr>
        <w:t xml:space="preserve"> Proposers of CMP315 and CMP375 concluded which works should be included</w:t>
      </w:r>
      <w:r w:rsidR="00790C47" w:rsidRPr="00790C47">
        <w:rPr>
          <w:bCs/>
        </w:rPr>
        <w:t xml:space="preserve"> and noted that the treatment of substations is the only difference between CMP315 and CMP375 (Original </w:t>
      </w:r>
      <w:r w:rsidR="00790C47" w:rsidRPr="00F704F4">
        <w:rPr>
          <w:bCs/>
        </w:rPr>
        <w:t xml:space="preserve">and CMP375 </w:t>
      </w:r>
      <w:r w:rsidR="00F704F4" w:rsidRPr="00F704F4">
        <w:rPr>
          <w:bCs/>
        </w:rPr>
        <w:t xml:space="preserve">proposed alternatives and/or </w:t>
      </w:r>
      <w:r w:rsidR="00790C47" w:rsidRPr="00F704F4">
        <w:rPr>
          <w:bCs/>
        </w:rPr>
        <w:t>WACMs).</w:t>
      </w:r>
      <w:r w:rsidR="00790C47" w:rsidRPr="00790C47">
        <w:rPr>
          <w:bCs/>
        </w:rPr>
        <w:t xml:space="preserve"> </w:t>
      </w:r>
      <w:r w:rsidR="00790C47" w:rsidRPr="00790C47">
        <w:rPr>
          <w:bCs/>
          <w:lang w:eastAsia="en-GB"/>
        </w:rPr>
        <w:t>ESO’s current analysis represents substations as 1km of circuit. Some Workgroup Members (including the Proposer of CMP315) argued that a breakdown of individual elements within substations could arguably provide further accuracy/granularity</w:t>
      </w:r>
      <w:r w:rsidR="00C35917">
        <w:rPr>
          <w:bCs/>
          <w:lang w:eastAsia="en-GB"/>
        </w:rPr>
        <w:t xml:space="preserve"> and the </w:t>
      </w:r>
      <w:r w:rsidR="00C35917" w:rsidRPr="00790C47">
        <w:rPr>
          <w:bCs/>
        </w:rPr>
        <w:t>Proposer of CMP31</w:t>
      </w:r>
      <w:r w:rsidR="00C35917">
        <w:rPr>
          <w:bCs/>
        </w:rPr>
        <w:t xml:space="preserve">5 set out their thinking on how substations would be charged – see Annex </w:t>
      </w:r>
      <w:r w:rsidR="00F704F4">
        <w:rPr>
          <w:bCs/>
        </w:rPr>
        <w:t>4</w:t>
      </w:r>
      <w:r w:rsidR="00C35917">
        <w:rPr>
          <w:bCs/>
          <w:lang w:eastAsia="en-GB"/>
        </w:rPr>
        <w:t xml:space="preserve"> </w:t>
      </w:r>
      <w:r w:rsidR="00790C47" w:rsidRPr="00790C47">
        <w:rPr>
          <w:bCs/>
          <w:lang w:eastAsia="en-GB"/>
        </w:rPr>
        <w:t>. However, other Workgroup Members (including the Proposer of CMP375) believed adding such granularity would add complexity and believed it would be very difficult to agree a consistent approach.</w:t>
      </w:r>
      <w:r w:rsidR="00C35917">
        <w:rPr>
          <w:bCs/>
          <w:lang w:eastAsia="en-GB"/>
        </w:rPr>
        <w:t xml:space="preserve"> </w:t>
      </w:r>
    </w:p>
    <w:p w14:paraId="25B663EC" w14:textId="77777777" w:rsidR="00C35917" w:rsidRDefault="00C35917" w:rsidP="00790C47">
      <w:pPr>
        <w:jc w:val="both"/>
        <w:rPr>
          <w:bCs/>
          <w:lang w:eastAsia="en-GB"/>
        </w:rPr>
      </w:pPr>
    </w:p>
    <w:p w14:paraId="1D3FBE32" w14:textId="31703578" w:rsidR="00790C47" w:rsidRDefault="00790C47" w:rsidP="00790C47">
      <w:pPr>
        <w:jc w:val="both"/>
        <w:rPr>
          <w:bCs/>
          <w:lang w:eastAsia="en-GB"/>
        </w:rPr>
      </w:pPr>
    </w:p>
    <w:p w14:paraId="0ADC62F0" w14:textId="3C69B039" w:rsidR="00DF0E80" w:rsidRDefault="00790C47" w:rsidP="00D8013A">
      <w:pPr>
        <w:jc w:val="both"/>
        <w:rPr>
          <w:b/>
          <w:bCs/>
        </w:rPr>
      </w:pPr>
      <w:r>
        <w:rPr>
          <w:bCs/>
          <w:lang w:eastAsia="en-GB"/>
        </w:rPr>
        <w:t xml:space="preserve">The final position on which works are included is set out below and </w:t>
      </w:r>
      <w:r w:rsidRPr="00F704F4">
        <w:rPr>
          <w:bCs/>
          <w:lang w:eastAsia="en-GB"/>
        </w:rPr>
        <w:t>all the proposed alternatives and</w:t>
      </w:r>
      <w:r w:rsidR="00F704F4" w:rsidRPr="00F704F4">
        <w:rPr>
          <w:bCs/>
          <w:lang w:eastAsia="en-GB"/>
        </w:rPr>
        <w:t>/or</w:t>
      </w:r>
      <w:r w:rsidRPr="00F704F4">
        <w:rPr>
          <w:bCs/>
          <w:lang w:eastAsia="en-GB"/>
        </w:rPr>
        <w:t xml:space="preserve"> WACMs for CMP375 are in line with CMP375 Original</w:t>
      </w:r>
      <w:r w:rsidR="00D8013A" w:rsidRPr="00F704F4">
        <w:rPr>
          <w:bCs/>
          <w:lang w:eastAsia="en-GB"/>
        </w:rPr>
        <w:t xml:space="preserve"> on this matter.</w:t>
      </w:r>
    </w:p>
    <w:p w14:paraId="765537D2" w14:textId="32E092CB" w:rsidR="00EC7F76" w:rsidRDefault="00EC7F76" w:rsidP="00EC7F76">
      <w:pPr>
        <w:rPr>
          <w:lang w:eastAsia="en-GB"/>
        </w:rPr>
      </w:pPr>
    </w:p>
    <w:tbl>
      <w:tblPr>
        <w:tblStyle w:val="GridTable4-Accent6"/>
        <w:tblW w:w="0" w:type="auto"/>
        <w:tblLook w:val="04A0" w:firstRow="1" w:lastRow="0" w:firstColumn="1" w:lastColumn="0" w:noHBand="0" w:noVBand="1"/>
      </w:tblPr>
      <w:tblGrid>
        <w:gridCol w:w="1710"/>
        <w:gridCol w:w="3530"/>
        <w:gridCol w:w="4246"/>
      </w:tblGrid>
      <w:tr w:rsidR="00790C47" w:rsidRPr="00C11207" w14:paraId="4003D4B1" w14:textId="77777777" w:rsidTr="005654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tcPr>
          <w:p w14:paraId="6ECE0E81" w14:textId="77777777" w:rsidR="00790C47" w:rsidRPr="00C11207" w:rsidRDefault="00790C47" w:rsidP="005654FD">
            <w:r w:rsidRPr="00C11207">
              <w:t>Category</w:t>
            </w:r>
          </w:p>
        </w:tc>
        <w:tc>
          <w:tcPr>
            <w:tcW w:w="3530" w:type="dxa"/>
          </w:tcPr>
          <w:p w14:paraId="720F5BA1" w14:textId="77777777" w:rsidR="00790C47" w:rsidRPr="00C11207" w:rsidRDefault="00790C47" w:rsidP="005654FD">
            <w:pPr>
              <w:cnfStyle w:val="100000000000" w:firstRow="1" w:lastRow="0" w:firstColumn="0" w:lastColumn="0" w:oddVBand="0" w:evenVBand="0" w:oddHBand="0" w:evenHBand="0" w:firstRowFirstColumn="0" w:firstRowLastColumn="0" w:lastRowFirstColumn="0" w:lastRowLastColumn="0"/>
            </w:pPr>
            <w:r w:rsidRPr="00C11207">
              <w:t>CMP315 Original</w:t>
            </w:r>
          </w:p>
        </w:tc>
        <w:tc>
          <w:tcPr>
            <w:tcW w:w="4246" w:type="dxa"/>
          </w:tcPr>
          <w:p w14:paraId="523B1790" w14:textId="77777777" w:rsidR="00790C47" w:rsidRPr="00C11207" w:rsidRDefault="00790C47" w:rsidP="005654FD">
            <w:pPr>
              <w:cnfStyle w:val="100000000000" w:firstRow="1" w:lastRow="0" w:firstColumn="0" w:lastColumn="0" w:oddVBand="0" w:evenVBand="0" w:oddHBand="0" w:evenHBand="0" w:firstRowFirstColumn="0" w:firstRowLastColumn="0" w:lastRowFirstColumn="0" w:lastRowLastColumn="0"/>
            </w:pPr>
            <w:r w:rsidRPr="00C11207">
              <w:t>CMP375 Original</w:t>
            </w:r>
          </w:p>
        </w:tc>
      </w:tr>
      <w:tr w:rsidR="00790C47" w14:paraId="1014D0F7" w14:textId="77777777" w:rsidTr="005654FD">
        <w:trPr>
          <w:cnfStyle w:val="000000100000" w:firstRow="0" w:lastRow="0" w:firstColumn="0" w:lastColumn="0" w:oddVBand="0" w:evenVBand="0" w:oddHBand="1" w:evenHBand="0" w:firstRowFirstColumn="0" w:firstRowLastColumn="0" w:lastRowFirstColumn="0" w:lastRowLastColumn="0"/>
          <w:trHeight w:val="1138"/>
        </w:trPr>
        <w:tc>
          <w:tcPr>
            <w:cnfStyle w:val="001000000000" w:firstRow="0" w:lastRow="0" w:firstColumn="1" w:lastColumn="0" w:oddVBand="0" w:evenVBand="0" w:oddHBand="0" w:evenHBand="0" w:firstRowFirstColumn="0" w:firstRowLastColumn="0" w:lastRowFirstColumn="0" w:lastRowLastColumn="0"/>
            <w:tcW w:w="1710" w:type="dxa"/>
          </w:tcPr>
          <w:p w14:paraId="6E035AEC" w14:textId="77777777" w:rsidR="00790C47" w:rsidRPr="00C11207" w:rsidRDefault="00790C47" w:rsidP="005654FD">
            <w:pPr>
              <w:rPr>
                <w:b w:val="0"/>
                <w:bCs w:val="0"/>
              </w:rPr>
            </w:pPr>
            <w:r w:rsidRPr="00C11207">
              <w:t>Works Included</w:t>
            </w:r>
          </w:p>
        </w:tc>
        <w:tc>
          <w:tcPr>
            <w:tcW w:w="3530" w:type="dxa"/>
          </w:tcPr>
          <w:p w14:paraId="11C3FAA9"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r w:rsidRPr="00AD40FD">
              <w:t>Extend the scope of works used in the calculation of the Expansion Constant to include:</w:t>
            </w:r>
          </w:p>
          <w:p w14:paraId="2673E0AA"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p>
          <w:p w14:paraId="467EA73C"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r w:rsidRPr="00C11207">
              <w:rPr>
                <w:b/>
                <w:bCs/>
              </w:rPr>
              <w:t>New Circuits</w:t>
            </w:r>
            <w:r w:rsidRPr="00AD40FD">
              <w:t xml:space="preserve"> - Construction of a new Circuit</w:t>
            </w:r>
          </w:p>
          <w:p w14:paraId="03E27B99"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p>
          <w:p w14:paraId="22AC450C"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r w:rsidRPr="00C11207">
              <w:rPr>
                <w:b/>
                <w:bCs/>
              </w:rPr>
              <w:t>Circuit Reinforcements</w:t>
            </w:r>
            <w:r w:rsidRPr="00AD40FD">
              <w:t xml:space="preserve"> - Reusing existing towers but reinforcing conductor</w:t>
            </w:r>
          </w:p>
          <w:p w14:paraId="45E19422"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p>
          <w:p w14:paraId="79FCADB8"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r w:rsidRPr="00C11207">
              <w:rPr>
                <w:b/>
                <w:bCs/>
              </w:rPr>
              <w:t>Non-Circuit Reinforcements</w:t>
            </w:r>
            <w:r w:rsidRPr="00AD40FD">
              <w:t xml:space="preserve"> - Replacement or enhancement of assets at Substations</w:t>
            </w:r>
          </w:p>
          <w:p w14:paraId="6DA17616"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p>
          <w:p w14:paraId="663C08C6"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r w:rsidRPr="00C11207">
              <w:rPr>
                <w:b/>
                <w:bCs/>
              </w:rPr>
              <w:t>Circuit Life Extensions</w:t>
            </w:r>
            <w:r w:rsidRPr="00AD40FD">
              <w:t xml:space="preserve"> - Works to keep existing assets in use for longer than originally intended</w:t>
            </w:r>
          </w:p>
          <w:p w14:paraId="28298B98"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p>
          <w:p w14:paraId="5CDCFCC4" w14:textId="77777777" w:rsidR="00790C47" w:rsidRDefault="00790C47" w:rsidP="005654FD">
            <w:pPr>
              <w:jc w:val="both"/>
              <w:cnfStyle w:val="000000100000" w:firstRow="0" w:lastRow="0" w:firstColumn="0" w:lastColumn="0" w:oddVBand="0" w:evenVBand="0" w:oddHBand="1" w:evenHBand="0" w:firstRowFirstColumn="0" w:firstRowLastColumn="0" w:lastRowFirstColumn="0" w:lastRowLastColumn="0"/>
              <w:rPr>
                <w:iCs/>
              </w:rPr>
            </w:pPr>
            <w:r w:rsidRPr="00AD40FD">
              <w:rPr>
                <w:iCs/>
              </w:rPr>
              <w:t xml:space="preserve">Recalculate and apply a </w:t>
            </w:r>
            <w:r>
              <w:t>Expansion Constant (EC)</w:t>
            </w:r>
            <w:r w:rsidRPr="00AD40FD">
              <w:rPr>
                <w:iCs/>
              </w:rPr>
              <w:t xml:space="preserve"> or </w:t>
            </w:r>
            <w:r>
              <w:t>Expansion Factor (EF)</w:t>
            </w:r>
            <w:r w:rsidRPr="00AD40FD">
              <w:rPr>
                <w:iCs/>
              </w:rPr>
              <w:t xml:space="preserve"> value (for each circuit type as per today) applicable from the Implementation Date based on the wider scope of works.</w:t>
            </w:r>
          </w:p>
          <w:p w14:paraId="24D9CE09" w14:textId="77777777" w:rsidR="00790C47" w:rsidRPr="00AD40FD" w:rsidRDefault="00790C47" w:rsidP="005654FD">
            <w:pPr>
              <w:jc w:val="both"/>
              <w:cnfStyle w:val="000000100000" w:firstRow="0" w:lastRow="0" w:firstColumn="0" w:lastColumn="0" w:oddVBand="0" w:evenVBand="0" w:oddHBand="1" w:evenHBand="0" w:firstRowFirstColumn="0" w:firstRowLastColumn="0" w:lastRowFirstColumn="0" w:lastRowLastColumn="0"/>
            </w:pPr>
            <w:r w:rsidRPr="00A45197">
              <w:rPr>
                <w:b/>
                <w:bCs/>
                <w:szCs w:val="24"/>
              </w:rPr>
              <w:t xml:space="preserve">Civils Costs - </w:t>
            </w:r>
            <w:r w:rsidRPr="002A543C">
              <w:rPr>
                <w:szCs w:val="24"/>
              </w:rPr>
              <w:t>Civil costs associated with overhead towers or underground cables are included, based on generic project profiles as described in STCP14-1 (e.g. assuming no motorway crossing etc)</w:t>
            </w:r>
            <w:r>
              <w:rPr>
                <w:szCs w:val="24"/>
              </w:rPr>
              <w:t xml:space="preserve"> – note that this is the current treatment of civils costs.</w:t>
            </w:r>
          </w:p>
        </w:tc>
        <w:tc>
          <w:tcPr>
            <w:tcW w:w="4246" w:type="dxa"/>
          </w:tcPr>
          <w:p w14:paraId="52C1F926"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rPr>
                <w:iCs/>
              </w:rPr>
            </w:pPr>
            <w:r w:rsidRPr="00AD40FD">
              <w:t xml:space="preserve">As per CMP315 but excludes </w:t>
            </w:r>
            <w:r w:rsidRPr="00C11207">
              <w:rPr>
                <w:b/>
                <w:bCs/>
              </w:rPr>
              <w:t>Non-Circuit Reinforcements</w:t>
            </w:r>
            <w:r w:rsidRPr="00AD40FD">
              <w:t xml:space="preserve"> - Replacement or enhancement of assets at Substations.  The Proposer of CMP375 seeks to instead c</w:t>
            </w:r>
            <w:r w:rsidRPr="00AD40FD">
              <w:rPr>
                <w:iCs/>
              </w:rPr>
              <w:t xml:space="preserve">reate ‘proxy circuits’ to capture substations in the Transport &amp; Tariff (T&amp;T) model. </w:t>
            </w:r>
          </w:p>
          <w:p w14:paraId="76800463"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p>
          <w:p w14:paraId="28354526"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p>
          <w:p w14:paraId="1EAA8DF6" w14:textId="77777777" w:rsidR="00790C47" w:rsidRPr="00AD40FD" w:rsidRDefault="00790C47" w:rsidP="005654FD">
            <w:pPr>
              <w:cnfStyle w:val="000000100000" w:firstRow="0" w:lastRow="0" w:firstColumn="0" w:lastColumn="0" w:oddVBand="0" w:evenVBand="0" w:oddHBand="1" w:evenHBand="0" w:firstRowFirstColumn="0" w:firstRowLastColumn="0" w:lastRowFirstColumn="0" w:lastRowLastColumn="0"/>
            </w:pPr>
          </w:p>
        </w:tc>
      </w:tr>
    </w:tbl>
    <w:p w14:paraId="6C6C33DC" w14:textId="0E0E6F05" w:rsidR="00790C47" w:rsidRDefault="00790C47" w:rsidP="00EC7F76">
      <w:pPr>
        <w:rPr>
          <w:lang w:eastAsia="en-GB"/>
        </w:rPr>
      </w:pPr>
    </w:p>
    <w:p w14:paraId="1573DD19" w14:textId="77777777" w:rsidR="00790C47" w:rsidRDefault="00790C47" w:rsidP="00DF0E80">
      <w:pPr>
        <w:rPr>
          <w:lang w:eastAsia="en-GB"/>
        </w:rPr>
      </w:pPr>
    </w:p>
    <w:p w14:paraId="0216DE73" w14:textId="436C0236" w:rsidR="00DF0E80" w:rsidRDefault="00DF0E80" w:rsidP="00DF0E80">
      <w:pPr>
        <w:rPr>
          <w:lang w:eastAsia="en-GB"/>
        </w:rPr>
      </w:pPr>
      <w:r>
        <w:rPr>
          <w:lang w:eastAsia="en-GB"/>
        </w:rPr>
        <w:t xml:space="preserve">2) </w:t>
      </w:r>
      <w:r>
        <w:rPr>
          <w:b/>
          <w:bCs/>
          <w:u w:val="single"/>
        </w:rPr>
        <w:t>Weighting Methodology</w:t>
      </w:r>
    </w:p>
    <w:p w14:paraId="3B139488" w14:textId="7935ED8F" w:rsidR="00D8013A" w:rsidRDefault="00D8013A" w:rsidP="00DF0E80">
      <w:pPr>
        <w:rPr>
          <w:lang w:eastAsia="en-GB"/>
        </w:rPr>
      </w:pPr>
    </w:p>
    <w:p w14:paraId="0E7EBAA6" w14:textId="61726A88" w:rsidR="00D8013A" w:rsidRPr="00573D8C" w:rsidRDefault="00D8013A" w:rsidP="00D8013A">
      <w:pPr>
        <w:jc w:val="both"/>
        <w:rPr>
          <w:b/>
          <w:bCs/>
        </w:rPr>
      </w:pPr>
      <w:r w:rsidRPr="00573D8C">
        <w:rPr>
          <w:b/>
          <w:bCs/>
        </w:rPr>
        <w:t xml:space="preserve">MW km years based weighting – as </w:t>
      </w:r>
      <w:r w:rsidRPr="00573D8C">
        <w:rPr>
          <w:rFonts w:eastAsia="Times New Roman"/>
          <w:b/>
          <w:bCs/>
        </w:rPr>
        <w:t xml:space="preserve">of today, the EC is calculated as the </w:t>
      </w:r>
      <w:r w:rsidRPr="00573D8C">
        <w:rPr>
          <w:b/>
          <w:bCs/>
        </w:rPr>
        <w:t>length weighted average cost of all relevant construction over the previous 10 years with the construction cost in each relevant year indexed by inflation to the current year.</w:t>
      </w:r>
    </w:p>
    <w:p w14:paraId="7D6DC09D" w14:textId="768345BC" w:rsidR="00D8013A" w:rsidRPr="00573D8C" w:rsidRDefault="00D8013A" w:rsidP="00D8013A">
      <w:pPr>
        <w:jc w:val="both"/>
        <w:rPr>
          <w:b/>
          <w:bCs/>
        </w:rPr>
      </w:pPr>
    </w:p>
    <w:p w14:paraId="42E83628" w14:textId="5F3AD5BA" w:rsidR="00D8013A" w:rsidRPr="00573D8C" w:rsidRDefault="00D8013A" w:rsidP="00D8013A">
      <w:pPr>
        <w:rPr>
          <w:b/>
          <w:bCs/>
        </w:rPr>
      </w:pPr>
      <w:r w:rsidRPr="00573D8C">
        <w:rPr>
          <w:b/>
          <w:bCs/>
        </w:rPr>
        <w:t xml:space="preserve">For annuitisation, split the cost of reinforcement that creates new capacity (Incremental MW) and new additional life (Incremental life). </w:t>
      </w:r>
    </w:p>
    <w:p w14:paraId="6F2622B9" w14:textId="250F1177" w:rsidR="00A9627F" w:rsidRPr="00573D8C" w:rsidRDefault="00A9627F" w:rsidP="00D8013A"/>
    <w:p w14:paraId="4E1DB841" w14:textId="7647144C" w:rsidR="00A9627F" w:rsidRPr="00573D8C" w:rsidRDefault="00A9627F" w:rsidP="00D8013A">
      <w:r w:rsidRPr="00573D8C">
        <w:t xml:space="preserve">The following </w:t>
      </w:r>
      <w:r w:rsidR="0093606D">
        <w:t xml:space="preserve">(figure 6) </w:t>
      </w:r>
      <w:r w:rsidRPr="00573D8C">
        <w:t>sets out how this calculation would be run:</w:t>
      </w:r>
    </w:p>
    <w:p w14:paraId="7AA54C55" w14:textId="1FE2A7D0" w:rsidR="00A9627F" w:rsidRDefault="00A9627F" w:rsidP="00D8013A">
      <w:pPr>
        <w:rPr>
          <w:b/>
          <w:bCs/>
        </w:rPr>
      </w:pPr>
    </w:p>
    <w:p w14:paraId="554CA84F" w14:textId="2D68D011" w:rsidR="0093606D" w:rsidRPr="0093606D" w:rsidRDefault="0093606D" w:rsidP="00D8013A">
      <w:pPr>
        <w:rPr>
          <w:b/>
          <w:bCs/>
        </w:rPr>
      </w:pPr>
      <w:r>
        <w:rPr>
          <w:b/>
          <w:bCs/>
        </w:rPr>
        <w:t>Figure 6</w:t>
      </w:r>
    </w:p>
    <w:p w14:paraId="3AD725DC" w14:textId="6F524423" w:rsidR="00A9627F" w:rsidRDefault="00573D8C" w:rsidP="00D8013A">
      <w:pPr>
        <w:rPr>
          <w:b/>
          <w:bCs/>
        </w:rPr>
      </w:pPr>
      <w:r w:rsidRPr="00573D8C">
        <w:rPr>
          <w:b/>
          <w:bCs/>
          <w:noProof/>
        </w:rPr>
        <w:drawing>
          <wp:inline distT="0" distB="0" distL="0" distR="0" wp14:anchorId="420CE162" wp14:editId="032F5162">
            <wp:extent cx="5778797" cy="347362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78797" cy="3473629"/>
                    </a:xfrm>
                    <a:prstGeom prst="rect">
                      <a:avLst/>
                    </a:prstGeom>
                  </pic:spPr>
                </pic:pic>
              </a:graphicData>
            </a:graphic>
          </wp:inline>
        </w:drawing>
      </w:r>
    </w:p>
    <w:p w14:paraId="6F2D46C7" w14:textId="77777777" w:rsidR="00573D8C" w:rsidRDefault="00573D8C" w:rsidP="00D8013A">
      <w:pPr>
        <w:rPr>
          <w:b/>
          <w:bCs/>
        </w:rPr>
      </w:pPr>
    </w:p>
    <w:p w14:paraId="77A62888" w14:textId="436ED983" w:rsidR="00A9627F" w:rsidRPr="00573D8C" w:rsidRDefault="00A9627F" w:rsidP="00573D8C">
      <w:pPr>
        <w:pStyle w:val="ListParagraph"/>
        <w:numPr>
          <w:ilvl w:val="0"/>
          <w:numId w:val="74"/>
        </w:numPr>
        <w:spacing w:before="0" w:after="0" w:line="240" w:lineRule="auto"/>
        <w:contextualSpacing w:val="0"/>
        <w:jc w:val="both"/>
        <w:rPr>
          <w:sz w:val="22"/>
          <w:lang w:eastAsia="en-US"/>
        </w:rPr>
      </w:pPr>
      <w:r w:rsidRPr="00573D8C">
        <w:rPr>
          <w:lang w:eastAsia="en-US"/>
        </w:rPr>
        <w:t>Calculate the MW</w:t>
      </w:r>
      <w:r w:rsidR="00573D8C">
        <w:rPr>
          <w:lang w:eastAsia="en-US"/>
        </w:rPr>
        <w:t>/</w:t>
      </w:r>
      <w:r w:rsidRPr="00573D8C">
        <w:rPr>
          <w:lang w:eastAsia="en-US"/>
        </w:rPr>
        <w:t>years of the blue shape so you can do the MW/years/km weighting at the end.</w:t>
      </w:r>
    </w:p>
    <w:p w14:paraId="3C6DEA5C" w14:textId="1F3E39F6" w:rsidR="00A9627F" w:rsidRPr="00573D8C" w:rsidRDefault="00A9627F" w:rsidP="00573D8C">
      <w:pPr>
        <w:pStyle w:val="ListParagraph"/>
        <w:numPr>
          <w:ilvl w:val="0"/>
          <w:numId w:val="74"/>
        </w:numPr>
        <w:spacing w:before="0" w:after="0" w:line="240" w:lineRule="auto"/>
        <w:contextualSpacing w:val="0"/>
        <w:jc w:val="both"/>
        <w:rPr>
          <w:lang w:eastAsia="en-US"/>
        </w:rPr>
      </w:pPr>
      <w:r w:rsidRPr="00573D8C">
        <w:rPr>
          <w:lang w:eastAsia="en-US"/>
        </w:rPr>
        <w:t>Calculate the cost per MW/km of each upgrade based on the incremental MW (A to F on the diagram)</w:t>
      </w:r>
    </w:p>
    <w:p w14:paraId="5FC49620" w14:textId="108EE2E2" w:rsidR="00A9627F" w:rsidRPr="00573D8C" w:rsidRDefault="00A9627F" w:rsidP="00573D8C">
      <w:pPr>
        <w:pStyle w:val="ListParagraph"/>
        <w:numPr>
          <w:ilvl w:val="0"/>
          <w:numId w:val="74"/>
        </w:numPr>
        <w:spacing w:before="0" w:after="0" w:line="240" w:lineRule="auto"/>
        <w:contextualSpacing w:val="0"/>
        <w:jc w:val="both"/>
        <w:rPr>
          <w:lang w:eastAsia="en-US"/>
        </w:rPr>
      </w:pPr>
      <w:r w:rsidRPr="00573D8C">
        <w:rPr>
          <w:lang w:eastAsia="en-US"/>
        </w:rPr>
        <w:t>Annuitise this over the new life of the project (</w:t>
      </w:r>
      <w:r w:rsidR="00C57E1D" w:rsidRPr="00573D8C">
        <w:rPr>
          <w:lang w:eastAsia="en-US"/>
        </w:rPr>
        <w:t>A</w:t>
      </w:r>
      <w:r w:rsidRPr="00573D8C">
        <w:rPr>
          <w:lang w:eastAsia="en-US"/>
        </w:rPr>
        <w:t xml:space="preserve"> to </w:t>
      </w:r>
      <w:r w:rsidR="00C57E1D" w:rsidRPr="00573D8C">
        <w:rPr>
          <w:lang w:eastAsia="en-US"/>
        </w:rPr>
        <w:t xml:space="preserve">B </w:t>
      </w:r>
      <w:r w:rsidRPr="00573D8C">
        <w:rPr>
          <w:lang w:eastAsia="en-US"/>
        </w:rPr>
        <w:t xml:space="preserve">on the </w:t>
      </w:r>
      <w:r w:rsidR="00C57E1D" w:rsidRPr="00573D8C">
        <w:rPr>
          <w:lang w:eastAsia="en-US"/>
        </w:rPr>
        <w:t>diagram)</w:t>
      </w:r>
      <w:r w:rsidR="00573D8C">
        <w:rPr>
          <w:lang w:eastAsia="en-US"/>
        </w:rPr>
        <w:t>.</w:t>
      </w:r>
    </w:p>
    <w:p w14:paraId="6C683948" w14:textId="0AE4CAA0" w:rsidR="00C57E1D" w:rsidRPr="00573D8C" w:rsidRDefault="00A9627F" w:rsidP="00573D8C">
      <w:pPr>
        <w:pStyle w:val="ListParagraph"/>
        <w:numPr>
          <w:ilvl w:val="0"/>
          <w:numId w:val="74"/>
        </w:numPr>
        <w:spacing w:before="0" w:after="0" w:line="240" w:lineRule="auto"/>
        <w:contextualSpacing w:val="0"/>
        <w:jc w:val="both"/>
      </w:pPr>
      <w:r w:rsidRPr="00573D8C">
        <w:rPr>
          <w:lang w:eastAsia="en-US"/>
        </w:rPr>
        <w:t>Weight all the £/MWkm by their MW</w:t>
      </w:r>
      <w:r w:rsidR="00573D8C">
        <w:rPr>
          <w:lang w:eastAsia="en-US"/>
        </w:rPr>
        <w:t>/</w:t>
      </w:r>
      <w:r w:rsidRPr="00573D8C">
        <w:rPr>
          <w:lang w:eastAsia="en-US"/>
        </w:rPr>
        <w:t>years</w:t>
      </w:r>
      <w:r w:rsidR="00573D8C">
        <w:rPr>
          <w:lang w:eastAsia="en-US"/>
        </w:rPr>
        <w:t>/</w:t>
      </w:r>
      <w:r w:rsidRPr="00573D8C">
        <w:rPr>
          <w:lang w:eastAsia="en-US"/>
        </w:rPr>
        <w:t xml:space="preserve">km calculated in </w:t>
      </w:r>
      <w:r w:rsidR="00573D8C">
        <w:rPr>
          <w:lang w:eastAsia="en-US"/>
        </w:rPr>
        <w:t xml:space="preserve">step </w:t>
      </w:r>
      <w:r w:rsidRPr="00573D8C">
        <w:rPr>
          <w:lang w:eastAsia="en-US"/>
        </w:rPr>
        <w:t>1 above</w:t>
      </w:r>
      <w:r w:rsidR="00573D8C">
        <w:rPr>
          <w:lang w:eastAsia="en-US"/>
        </w:rPr>
        <w:t>.</w:t>
      </w:r>
    </w:p>
    <w:p w14:paraId="4E84B4E3" w14:textId="77777777" w:rsidR="00573D8C" w:rsidRDefault="00A9627F" w:rsidP="00573D8C">
      <w:pPr>
        <w:pStyle w:val="ListParagraph"/>
        <w:numPr>
          <w:ilvl w:val="0"/>
          <w:numId w:val="74"/>
        </w:numPr>
        <w:spacing w:before="0" w:after="0" w:line="240" w:lineRule="auto"/>
        <w:contextualSpacing w:val="0"/>
        <w:jc w:val="both"/>
        <w:rPr>
          <w:lang w:eastAsia="en-US"/>
        </w:rPr>
      </w:pPr>
      <w:r w:rsidRPr="00573D8C">
        <w:rPr>
          <w:lang w:eastAsia="en-US"/>
        </w:rPr>
        <w:t xml:space="preserve">Cut the blue shape into constituent rectangles ((AB*AF) and (ED*DC)) and then apportion the cost of the upgrade across them based on their MW years.  </w:t>
      </w:r>
    </w:p>
    <w:p w14:paraId="5624275D" w14:textId="360CFC40" w:rsidR="00C57E1D" w:rsidRDefault="00A9627F" w:rsidP="00573D8C">
      <w:pPr>
        <w:pStyle w:val="ListParagraph"/>
        <w:numPr>
          <w:ilvl w:val="0"/>
          <w:numId w:val="74"/>
        </w:numPr>
        <w:spacing w:before="0" w:after="0" w:line="240" w:lineRule="auto"/>
        <w:contextualSpacing w:val="0"/>
        <w:jc w:val="both"/>
        <w:rPr>
          <w:lang w:eastAsia="en-US"/>
        </w:rPr>
      </w:pPr>
      <w:r w:rsidRPr="00573D8C">
        <w:rPr>
          <w:lang w:eastAsia="en-US"/>
        </w:rPr>
        <w:t xml:space="preserve">Then </w:t>
      </w:r>
      <w:r w:rsidR="00C57E1D" w:rsidRPr="00573D8C">
        <w:rPr>
          <w:lang w:eastAsia="en-US"/>
        </w:rPr>
        <w:t>calculate the</w:t>
      </w:r>
      <w:r w:rsidRPr="00573D8C">
        <w:rPr>
          <w:lang w:eastAsia="en-US"/>
        </w:rPr>
        <w:t xml:space="preserve"> MW</w:t>
      </w:r>
      <w:r w:rsidR="00811736">
        <w:rPr>
          <w:lang w:eastAsia="en-US"/>
        </w:rPr>
        <w:t>/</w:t>
      </w:r>
      <w:r w:rsidRPr="00573D8C">
        <w:rPr>
          <w:lang w:eastAsia="en-US"/>
        </w:rPr>
        <w:t>km based on the relevant MWs for the rectangle and annuitise based on the relevant years for the rectangle</w:t>
      </w:r>
      <w:r w:rsidR="00C57E1D" w:rsidRPr="00573D8C">
        <w:rPr>
          <w:lang w:eastAsia="en-US"/>
        </w:rPr>
        <w:t xml:space="preserve">. This </w:t>
      </w:r>
      <w:r w:rsidR="00C57E1D" w:rsidRPr="00E0117B">
        <w:t xml:space="preserve">splits the cost of reinforcement that creates new capacity (Incremental MW) and new additional life (Incremental life) as per Figure </w:t>
      </w:r>
      <w:r w:rsidR="0093606D">
        <w:t>7</w:t>
      </w:r>
      <w:r w:rsidR="00C57E1D" w:rsidRPr="00E0117B">
        <w:t xml:space="preserve">  below.</w:t>
      </w:r>
      <w:r w:rsidR="00573D8C" w:rsidRPr="00E0117B">
        <w:t xml:space="preserve"> The CMP315 and CMP375 Original did not initially split the cost of reinforcement that creates new capacity (Incremental MW) and new additional life (Incremental life) as unclear how e.g.</w:t>
      </w:r>
      <w:r w:rsidR="00573D8C" w:rsidRPr="00E0117B">
        <w:rPr>
          <w:lang w:eastAsia="en-US"/>
        </w:rPr>
        <w:t xml:space="preserve"> if you reconductor a circuit and both extend its life and increase its capacity, how do you allocate the costs between the two elements). However, both the </w:t>
      </w:r>
      <w:commentRangeStart w:id="39"/>
      <w:commentRangeStart w:id="40"/>
      <w:r w:rsidR="00573D8C" w:rsidRPr="00E0117B">
        <w:rPr>
          <w:lang w:eastAsia="en-US"/>
        </w:rPr>
        <w:t xml:space="preserve">Proposers of </w:t>
      </w:r>
      <w:r w:rsidR="00573D8C" w:rsidRPr="00E0117B">
        <w:t>CMP315 and CMP375 Original ultimately agreed to apply the split.</w:t>
      </w:r>
      <w:commentRangeEnd w:id="39"/>
      <w:r w:rsidR="00573D8C" w:rsidRPr="00E0117B">
        <w:rPr>
          <w:rStyle w:val="CommentReference"/>
        </w:rPr>
        <w:commentReference w:id="39"/>
      </w:r>
      <w:commentRangeEnd w:id="40"/>
      <w:r w:rsidR="00976F98">
        <w:rPr>
          <w:rStyle w:val="CommentReference"/>
        </w:rPr>
        <w:commentReference w:id="40"/>
      </w:r>
    </w:p>
    <w:p w14:paraId="2B35E81C" w14:textId="73FF241D" w:rsidR="0093606D" w:rsidRDefault="0093606D" w:rsidP="0093606D">
      <w:pPr>
        <w:spacing w:line="240" w:lineRule="auto"/>
        <w:jc w:val="both"/>
      </w:pPr>
    </w:p>
    <w:p w14:paraId="1E1950B7" w14:textId="4C3A50C6" w:rsidR="0093606D" w:rsidRDefault="0093606D" w:rsidP="0093606D">
      <w:pPr>
        <w:spacing w:line="240" w:lineRule="auto"/>
        <w:jc w:val="both"/>
      </w:pPr>
    </w:p>
    <w:p w14:paraId="7439A307" w14:textId="62304159" w:rsidR="0093606D" w:rsidRDefault="0093606D" w:rsidP="0093606D">
      <w:pPr>
        <w:spacing w:line="240" w:lineRule="auto"/>
        <w:jc w:val="both"/>
      </w:pPr>
    </w:p>
    <w:p w14:paraId="7047CC45" w14:textId="0D746436" w:rsidR="0093606D" w:rsidRDefault="0093606D" w:rsidP="0093606D">
      <w:pPr>
        <w:spacing w:line="240" w:lineRule="auto"/>
        <w:jc w:val="both"/>
      </w:pPr>
    </w:p>
    <w:p w14:paraId="453529E2" w14:textId="23949AC5" w:rsidR="0093606D" w:rsidRDefault="0093606D" w:rsidP="0093606D">
      <w:pPr>
        <w:spacing w:line="240" w:lineRule="auto"/>
        <w:jc w:val="both"/>
      </w:pPr>
    </w:p>
    <w:p w14:paraId="17023EFA" w14:textId="4C36B444" w:rsidR="0093606D" w:rsidRDefault="0093606D" w:rsidP="0093606D">
      <w:pPr>
        <w:spacing w:line="240" w:lineRule="auto"/>
        <w:jc w:val="both"/>
      </w:pPr>
    </w:p>
    <w:p w14:paraId="69AE7E6D" w14:textId="663500C0" w:rsidR="0093606D" w:rsidRDefault="0093606D" w:rsidP="0093606D">
      <w:pPr>
        <w:spacing w:line="240" w:lineRule="auto"/>
        <w:jc w:val="both"/>
      </w:pPr>
    </w:p>
    <w:p w14:paraId="1A6AA7D5" w14:textId="08B5674E" w:rsidR="0093606D" w:rsidRDefault="0093606D" w:rsidP="0093606D">
      <w:pPr>
        <w:spacing w:line="240" w:lineRule="auto"/>
        <w:jc w:val="both"/>
      </w:pPr>
    </w:p>
    <w:p w14:paraId="3248D568" w14:textId="2F2FC7DB" w:rsidR="0093606D" w:rsidRDefault="0093606D" w:rsidP="0093606D">
      <w:pPr>
        <w:spacing w:line="240" w:lineRule="auto"/>
        <w:jc w:val="both"/>
      </w:pPr>
    </w:p>
    <w:p w14:paraId="5712E490" w14:textId="0AD75782" w:rsidR="0093606D" w:rsidRDefault="0093606D" w:rsidP="0093606D">
      <w:pPr>
        <w:spacing w:line="240" w:lineRule="auto"/>
        <w:jc w:val="both"/>
      </w:pPr>
    </w:p>
    <w:p w14:paraId="0244DEFC" w14:textId="272B2B56" w:rsidR="0093606D" w:rsidRDefault="0093606D" w:rsidP="0093606D">
      <w:pPr>
        <w:spacing w:line="240" w:lineRule="auto"/>
        <w:jc w:val="both"/>
      </w:pPr>
    </w:p>
    <w:p w14:paraId="3E2A4827" w14:textId="771EDCB4" w:rsidR="0093606D" w:rsidRDefault="0093606D" w:rsidP="0093606D">
      <w:pPr>
        <w:spacing w:line="240" w:lineRule="auto"/>
        <w:jc w:val="both"/>
      </w:pPr>
    </w:p>
    <w:p w14:paraId="576616A8" w14:textId="197B0DF0" w:rsidR="0093606D" w:rsidRPr="0093606D" w:rsidRDefault="0093606D" w:rsidP="0093606D">
      <w:pPr>
        <w:rPr>
          <w:b/>
          <w:bCs/>
        </w:rPr>
      </w:pPr>
      <w:r>
        <w:rPr>
          <w:b/>
          <w:bCs/>
        </w:rPr>
        <w:lastRenderedPageBreak/>
        <w:t>Figure 7</w:t>
      </w:r>
    </w:p>
    <w:p w14:paraId="7605CBBD" w14:textId="77777777" w:rsidR="0093606D" w:rsidRPr="00E0117B" w:rsidRDefault="0093606D" w:rsidP="0093606D">
      <w:pPr>
        <w:spacing w:line="240" w:lineRule="auto"/>
        <w:jc w:val="both"/>
      </w:pPr>
    </w:p>
    <w:p w14:paraId="54ECEF9F" w14:textId="17919607" w:rsidR="00A9627F" w:rsidRPr="00573D8C" w:rsidRDefault="00A9627F" w:rsidP="00573D8C">
      <w:pPr>
        <w:jc w:val="both"/>
      </w:pPr>
      <w:r w:rsidRPr="00573D8C">
        <w:rPr>
          <w:noProof/>
          <w:lang w:eastAsia="en-GB"/>
        </w:rPr>
        <w:drawing>
          <wp:inline distT="0" distB="0" distL="0" distR="0" wp14:anchorId="47354D01" wp14:editId="3EB35843">
            <wp:extent cx="6029960" cy="2796540"/>
            <wp:effectExtent l="0" t="0" r="889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029960" cy="2796540"/>
                    </a:xfrm>
                    <a:prstGeom prst="rect">
                      <a:avLst/>
                    </a:prstGeom>
                  </pic:spPr>
                </pic:pic>
              </a:graphicData>
            </a:graphic>
          </wp:inline>
        </w:drawing>
      </w:r>
    </w:p>
    <w:p w14:paraId="6C24E88C" w14:textId="163B333F" w:rsidR="00A9627F" w:rsidRDefault="00A9627F" w:rsidP="00573D8C">
      <w:pPr>
        <w:pStyle w:val="ListParagraph"/>
        <w:numPr>
          <w:ilvl w:val="0"/>
          <w:numId w:val="74"/>
        </w:numPr>
        <w:jc w:val="both"/>
      </w:pPr>
      <w:r w:rsidRPr="00573D8C">
        <w:t>Finally, average based on MW</w:t>
      </w:r>
      <w:r w:rsidR="00C57E1D" w:rsidRPr="00573D8C">
        <w:t>/</w:t>
      </w:r>
      <w:r w:rsidRPr="00573D8C">
        <w:t>years</w:t>
      </w:r>
      <w:r w:rsidR="00C57E1D" w:rsidRPr="00573D8C">
        <w:t>/</w:t>
      </w:r>
      <w:r w:rsidRPr="00573D8C">
        <w:t xml:space="preserve">km </w:t>
      </w:r>
    </w:p>
    <w:p w14:paraId="7829BED7" w14:textId="78127B6D" w:rsidR="006D6B59" w:rsidRDefault="006D6B59" w:rsidP="006D6B59">
      <w:pPr>
        <w:jc w:val="both"/>
      </w:pPr>
    </w:p>
    <w:p w14:paraId="7815EC38" w14:textId="15978156" w:rsidR="006D6B59" w:rsidRPr="00573D8C" w:rsidRDefault="006D6B59" w:rsidP="006D6B59">
      <w:pPr>
        <w:jc w:val="both"/>
      </w:pPr>
      <w:commentRangeStart w:id="41"/>
      <w:commentRangeStart w:id="42"/>
      <w:r>
        <w:t>The full breakdown of how the calculation for the CMP315 and CMP375 Original will be run is set out in Annex 11.</w:t>
      </w:r>
      <w:commentRangeEnd w:id="41"/>
      <w:r>
        <w:rPr>
          <w:rStyle w:val="CommentReference"/>
          <w:rFonts w:ascii="Arial" w:eastAsia="Times New Roman" w:hAnsi="Arial" w:cs="Times New Roman"/>
          <w:lang w:eastAsia="en-GB"/>
        </w:rPr>
        <w:commentReference w:id="41"/>
      </w:r>
      <w:commentRangeEnd w:id="42"/>
      <w:r w:rsidR="00E20660">
        <w:rPr>
          <w:rStyle w:val="CommentReference"/>
          <w:rFonts w:ascii="Arial" w:eastAsia="Times New Roman" w:hAnsi="Arial" w:cs="Times New Roman"/>
          <w:lang w:eastAsia="en-GB"/>
        </w:rPr>
        <w:commentReference w:id="42"/>
      </w:r>
    </w:p>
    <w:p w14:paraId="3F28A120" w14:textId="77777777" w:rsidR="0010485D" w:rsidRDefault="0010485D" w:rsidP="00DF0E80">
      <w:pPr>
        <w:rPr>
          <w:lang w:eastAsia="en-GB"/>
        </w:rPr>
      </w:pPr>
    </w:p>
    <w:p w14:paraId="4E3CFE30" w14:textId="288DAED8" w:rsidR="00D8013A" w:rsidRPr="00D8013A" w:rsidRDefault="00D8013A" w:rsidP="00DF0E80">
      <w:pPr>
        <w:rPr>
          <w:b/>
          <w:bCs/>
          <w:lang w:eastAsia="en-GB"/>
        </w:rPr>
      </w:pPr>
      <w:r w:rsidRPr="00D8013A">
        <w:rPr>
          <w:b/>
          <w:bCs/>
          <w:lang w:eastAsia="en-GB"/>
        </w:rPr>
        <w:t>Defaulting Rule for Asset Life Extensions</w:t>
      </w:r>
    </w:p>
    <w:p w14:paraId="2E3D3FB8" w14:textId="7EC252D4" w:rsidR="00D8013A" w:rsidRDefault="00D8013A" w:rsidP="00DF0E80">
      <w:pPr>
        <w:rPr>
          <w:lang w:eastAsia="en-GB"/>
        </w:rPr>
      </w:pPr>
    </w:p>
    <w:p w14:paraId="4757AFAF" w14:textId="19513D42" w:rsidR="00D8013A" w:rsidRPr="002A543C" w:rsidRDefault="00D8013A" w:rsidP="00811736">
      <w:pPr>
        <w:jc w:val="both"/>
        <w:rPr>
          <w:color w:val="000000"/>
          <w:lang w:eastAsia="en-GB"/>
        </w:rPr>
      </w:pPr>
      <w:r>
        <w:rPr>
          <w:color w:val="000000"/>
          <w:lang w:eastAsia="en-GB"/>
        </w:rPr>
        <w:t>Once the solutions were clarified, there</w:t>
      </w:r>
      <w:r>
        <w:t xml:space="preserve"> was a clear steer from the Workgroup that they need to see how the tariffs would be impacted by these solutions, to act as a sense check, before the Workgroup phase could be concluded. </w:t>
      </w:r>
    </w:p>
    <w:p w14:paraId="09FBAA9D" w14:textId="77777777" w:rsidR="00D8013A" w:rsidRDefault="00D8013A" w:rsidP="00811736">
      <w:pPr>
        <w:jc w:val="both"/>
        <w:rPr>
          <w:color w:val="000000"/>
          <w:lang w:eastAsia="en-GB"/>
        </w:rPr>
      </w:pPr>
    </w:p>
    <w:p w14:paraId="493F7514" w14:textId="76C7E287" w:rsidR="00CC6C8C" w:rsidRPr="00CC6C8C" w:rsidRDefault="00D8013A" w:rsidP="00CC6C8C">
      <w:pPr>
        <w:jc w:val="both"/>
        <w:rPr>
          <w:rFonts w:eastAsia="Times New Roman"/>
          <w:color w:val="222222" w:themeColor="text1" w:themeShade="80"/>
          <w:lang w:eastAsia="en-GB"/>
        </w:rPr>
      </w:pPr>
      <w:r>
        <w:rPr>
          <w:color w:val="000000"/>
          <w:lang w:eastAsia="en-GB"/>
        </w:rPr>
        <w:t xml:space="preserve">During this </w:t>
      </w:r>
      <w:r w:rsidRPr="00CC6C8C">
        <w:rPr>
          <w:color w:val="222222" w:themeColor="text1" w:themeShade="80"/>
          <w:lang w:eastAsia="en-GB"/>
        </w:rPr>
        <w:t xml:space="preserve">exercise, </w:t>
      </w:r>
      <w:r w:rsidR="00811736" w:rsidRPr="00CC6C8C">
        <w:rPr>
          <w:color w:val="222222" w:themeColor="text1" w:themeShade="80"/>
          <w:lang w:eastAsia="en-GB"/>
        </w:rPr>
        <w:t xml:space="preserve">the </w:t>
      </w:r>
      <w:r w:rsidRPr="00CC6C8C">
        <w:rPr>
          <w:color w:val="222222" w:themeColor="text1" w:themeShade="80"/>
          <w:lang w:eastAsia="en-GB"/>
        </w:rPr>
        <w:t>ESO</w:t>
      </w:r>
      <w:r w:rsidR="00811736" w:rsidRPr="00CC6C8C">
        <w:rPr>
          <w:color w:val="222222" w:themeColor="text1" w:themeShade="80"/>
          <w:lang w:eastAsia="en-GB"/>
        </w:rPr>
        <w:t xml:space="preserve"> Workgroup Member</w:t>
      </w:r>
      <w:r w:rsidRPr="00CC6C8C">
        <w:rPr>
          <w:color w:val="222222" w:themeColor="text1" w:themeShade="80"/>
          <w:lang w:eastAsia="en-GB"/>
        </w:rPr>
        <w:t xml:space="preserve"> noted that asset life data before and after an investment in an existing asset is not always available so applied a default 45 years of remaining life after an investment is made in an existing asset, where the TO was not able to estimate a life, due to a mixture of components being embodied in the asset with different component lives.  The default assumption for the remaining life of such existing assets immediately prior to the relevant investment, where the TO is unable to supply this data, is 0 years.  These defaults combined, mean that 45 years of additional life is assumed in the case of such investments.  This matches the typical life for price control purposes of a new investment.   </w:t>
      </w:r>
      <w:r w:rsidRPr="00CC6C8C">
        <w:rPr>
          <w:rFonts w:eastAsia="Times New Roman"/>
          <w:color w:val="222222" w:themeColor="text1" w:themeShade="80"/>
          <w:lang w:eastAsia="en-GB"/>
        </w:rPr>
        <w:t xml:space="preserve">The Proposers of each of the three solutions </w:t>
      </w:r>
      <w:r w:rsidR="00811736" w:rsidRPr="00CC6C8C">
        <w:rPr>
          <w:rFonts w:eastAsia="Times New Roman"/>
          <w:color w:val="222222" w:themeColor="text1" w:themeShade="80"/>
          <w:lang w:eastAsia="en-GB"/>
        </w:rPr>
        <w:t xml:space="preserve">at the time (CMP315 Original, CMP375 Original and CMP375 WACM1) </w:t>
      </w:r>
      <w:r w:rsidRPr="00CC6C8C">
        <w:rPr>
          <w:rFonts w:eastAsia="Times New Roman"/>
          <w:color w:val="222222" w:themeColor="text1" w:themeShade="80"/>
          <w:lang w:eastAsia="en-GB"/>
        </w:rPr>
        <w:t>confirmed they were comfortable with the above approach.</w:t>
      </w:r>
      <w:r w:rsidR="00CC6C8C" w:rsidRPr="00CC6C8C">
        <w:rPr>
          <w:rFonts w:eastAsia="Times New Roman"/>
          <w:color w:val="222222" w:themeColor="text1" w:themeShade="80"/>
          <w:lang w:eastAsia="en-GB"/>
        </w:rPr>
        <w:t xml:space="preserve"> </w:t>
      </w:r>
      <w:r w:rsidR="00CC6C8C" w:rsidRPr="00CC6C8C">
        <w:rPr>
          <w:rFonts w:asciiTheme="majorHAnsi" w:eastAsia="Times New Roman" w:hAnsiTheme="majorHAnsi" w:cstheme="majorHAnsi"/>
          <w:color w:val="222222" w:themeColor="text1" w:themeShade="80"/>
          <w:lang w:eastAsia="en-GB"/>
        </w:rPr>
        <w:t xml:space="preserve">A Workgroup Member noted that applying a </w:t>
      </w:r>
      <w:r w:rsidR="00CC6C8C" w:rsidRPr="00CC6C8C">
        <w:rPr>
          <w:rFonts w:asciiTheme="majorHAnsi" w:hAnsiTheme="majorHAnsi" w:cstheme="majorHAnsi"/>
          <w:color w:val="222222" w:themeColor="text1" w:themeShade="80"/>
          <w:lang w:eastAsia="en-GB"/>
        </w:rPr>
        <w:t xml:space="preserve">default 45 years of remaining life after an investment is made in an existing asset, </w:t>
      </w:r>
      <w:r w:rsidR="00CC6C8C" w:rsidRPr="00CC6C8C">
        <w:rPr>
          <w:rFonts w:asciiTheme="majorHAnsi" w:hAnsiTheme="majorHAnsi" w:cstheme="majorHAnsi"/>
          <w:color w:val="222222" w:themeColor="text1" w:themeShade="80"/>
        </w:rPr>
        <w:t xml:space="preserve">seems optimistic and could be a material change to the expansion constant/factors numbers, </w:t>
      </w:r>
      <w:r w:rsidR="00CC6C8C" w:rsidRPr="00CC6C8C">
        <w:rPr>
          <w:rFonts w:asciiTheme="majorHAnsi" w:hAnsiTheme="majorHAnsi" w:cstheme="majorHAnsi"/>
          <w:color w:val="222222" w:themeColor="text1" w:themeShade="80"/>
          <w:lang w:eastAsia="en-GB"/>
        </w:rPr>
        <w:t xml:space="preserve">where the TO was not able to estimate a life. </w:t>
      </w:r>
      <w:r w:rsidR="00CC6C8C" w:rsidRPr="00CC6C8C">
        <w:rPr>
          <w:color w:val="222222" w:themeColor="text1" w:themeShade="80"/>
          <w:lang w:eastAsia="en-GB"/>
        </w:rPr>
        <w:t xml:space="preserve">To help set out the materiality, the ESO </w:t>
      </w:r>
      <w:r w:rsidR="00CC6C8C" w:rsidRPr="00CC6C8C">
        <w:rPr>
          <w:rFonts w:eastAsia="Times New Roman"/>
          <w:color w:val="222222" w:themeColor="text1" w:themeShade="80"/>
          <w:lang w:eastAsia="en-GB"/>
        </w:rPr>
        <w:t>Workgroup Member:</w:t>
      </w:r>
    </w:p>
    <w:p w14:paraId="705699D3" w14:textId="43F63DE3" w:rsidR="00CC6C8C" w:rsidRPr="00CC6C8C" w:rsidRDefault="00CC6C8C" w:rsidP="00CC6C8C">
      <w:pPr>
        <w:pStyle w:val="ListParagraph"/>
        <w:numPr>
          <w:ilvl w:val="0"/>
          <w:numId w:val="75"/>
        </w:numPr>
        <w:jc w:val="both"/>
        <w:rPr>
          <w:color w:val="222222" w:themeColor="text1" w:themeShade="80"/>
        </w:rPr>
      </w:pPr>
      <w:r>
        <w:rPr>
          <w:color w:val="222222" w:themeColor="text1" w:themeShade="80"/>
        </w:rPr>
        <w:t>c</w:t>
      </w:r>
      <w:r w:rsidRPr="00CC6C8C">
        <w:rPr>
          <w:color w:val="222222" w:themeColor="text1" w:themeShade="80"/>
        </w:rPr>
        <w:t>onfirmed that the instance</w:t>
      </w:r>
      <w:r>
        <w:rPr>
          <w:color w:val="222222" w:themeColor="text1" w:themeShade="80"/>
        </w:rPr>
        <w:t>s</w:t>
      </w:r>
      <w:r w:rsidRPr="00CC6C8C">
        <w:rPr>
          <w:color w:val="222222" w:themeColor="text1" w:themeShade="80"/>
        </w:rPr>
        <w:t xml:space="preserve"> where the TO was not able to estimate a life represent X % of the data</w:t>
      </w:r>
      <w:r>
        <w:rPr>
          <w:color w:val="222222" w:themeColor="text1" w:themeShade="80"/>
        </w:rPr>
        <w:t xml:space="preserve"> they had received</w:t>
      </w:r>
      <w:r w:rsidRPr="00CC6C8C">
        <w:rPr>
          <w:color w:val="222222" w:themeColor="text1" w:themeShade="80"/>
        </w:rPr>
        <w:t>; and</w:t>
      </w:r>
    </w:p>
    <w:p w14:paraId="455823D2" w14:textId="2177B23B" w:rsidR="00CC6C8C" w:rsidRDefault="00CC6C8C" w:rsidP="00CC6C8C">
      <w:pPr>
        <w:pStyle w:val="ListParagraph"/>
        <w:numPr>
          <w:ilvl w:val="0"/>
          <w:numId w:val="75"/>
        </w:numPr>
        <w:jc w:val="both"/>
        <w:rPr>
          <w:color w:val="222222" w:themeColor="text1" w:themeShade="80"/>
        </w:rPr>
      </w:pPr>
      <w:r>
        <w:rPr>
          <w:color w:val="222222" w:themeColor="text1" w:themeShade="80"/>
        </w:rPr>
        <w:t>p</w:t>
      </w:r>
      <w:r w:rsidRPr="00CC6C8C">
        <w:rPr>
          <w:color w:val="222222" w:themeColor="text1" w:themeShade="80"/>
        </w:rPr>
        <w:t xml:space="preserve">rovided </w:t>
      </w:r>
      <w:r w:rsidR="006515D2">
        <w:rPr>
          <w:color w:val="222222" w:themeColor="text1" w:themeShade="80"/>
        </w:rPr>
        <w:t xml:space="preserve">asset life </w:t>
      </w:r>
      <w:r w:rsidRPr="00CC6C8C">
        <w:rPr>
          <w:color w:val="222222" w:themeColor="text1" w:themeShade="80"/>
        </w:rPr>
        <w:t xml:space="preserve">sensitivity analysis based on using 15,30 or 45 as a default asset life. A summary of this is set out in Figure </w:t>
      </w:r>
      <w:r w:rsidR="00FD097D">
        <w:rPr>
          <w:color w:val="222222" w:themeColor="text1" w:themeShade="80"/>
        </w:rPr>
        <w:t>8</w:t>
      </w:r>
      <w:r w:rsidRPr="00CC6C8C">
        <w:rPr>
          <w:color w:val="222222" w:themeColor="text1" w:themeShade="80"/>
        </w:rPr>
        <w:t xml:space="preserve"> below</w:t>
      </w:r>
      <w:r w:rsidR="00126A39">
        <w:rPr>
          <w:color w:val="222222" w:themeColor="text1" w:themeShade="80"/>
        </w:rPr>
        <w:t xml:space="preserve"> and the full analysis is also included in Annex 9</w:t>
      </w:r>
      <w:r w:rsidR="00FD097D">
        <w:rPr>
          <w:color w:val="222222" w:themeColor="text1" w:themeShade="80"/>
        </w:rPr>
        <w:t>.</w:t>
      </w:r>
    </w:p>
    <w:p w14:paraId="217D54C8" w14:textId="7A645C63" w:rsidR="00FD097D" w:rsidRDefault="00FD097D" w:rsidP="00FD097D">
      <w:pPr>
        <w:jc w:val="both"/>
        <w:rPr>
          <w:color w:val="222222" w:themeColor="text1" w:themeShade="80"/>
        </w:rPr>
      </w:pPr>
    </w:p>
    <w:p w14:paraId="77392F95" w14:textId="77777777" w:rsidR="006D6B59" w:rsidRDefault="006D6B59" w:rsidP="00FD097D">
      <w:pPr>
        <w:jc w:val="both"/>
        <w:rPr>
          <w:color w:val="222222" w:themeColor="text1" w:themeShade="80"/>
        </w:rPr>
      </w:pPr>
    </w:p>
    <w:p w14:paraId="3FF4ED2D" w14:textId="5721DB53" w:rsidR="00FD097D" w:rsidRDefault="00FD097D" w:rsidP="00FD097D">
      <w:pPr>
        <w:jc w:val="both"/>
        <w:rPr>
          <w:b/>
          <w:bCs/>
          <w:color w:val="222222" w:themeColor="text1" w:themeShade="80"/>
        </w:rPr>
      </w:pPr>
      <w:r>
        <w:rPr>
          <w:b/>
          <w:bCs/>
          <w:color w:val="222222" w:themeColor="text1" w:themeShade="80"/>
        </w:rPr>
        <w:lastRenderedPageBreak/>
        <w:t>Figure 8</w:t>
      </w:r>
    </w:p>
    <w:p w14:paraId="48E7D8FE" w14:textId="017C59F3" w:rsidR="00FD097D" w:rsidRDefault="00FD097D" w:rsidP="00FD097D">
      <w:pPr>
        <w:jc w:val="both"/>
        <w:rPr>
          <w:b/>
          <w:bCs/>
          <w:color w:val="222222" w:themeColor="text1" w:themeShade="80"/>
        </w:rPr>
      </w:pPr>
    </w:p>
    <w:p w14:paraId="2FD637A7" w14:textId="77777777" w:rsidR="008B5F3C" w:rsidRDefault="008B5F3C" w:rsidP="008B5F3C">
      <w:pPr>
        <w:jc w:val="both"/>
        <w:rPr>
          <w:rFonts w:asciiTheme="majorHAnsi" w:hAnsiTheme="majorHAnsi" w:cstheme="majorHAnsi"/>
          <w:color w:val="222222" w:themeColor="text1" w:themeShade="80"/>
        </w:rPr>
      </w:pPr>
      <w:r>
        <w:rPr>
          <w:rFonts w:asciiTheme="majorHAnsi" w:hAnsiTheme="majorHAnsi" w:cstheme="majorHAnsi"/>
          <w:noProof/>
          <w:color w:val="222222" w:themeColor="text1" w:themeShade="80"/>
        </w:rPr>
        <w:drawing>
          <wp:inline distT="0" distB="0" distL="0" distR="0" wp14:anchorId="772FE960" wp14:editId="0419066F">
            <wp:extent cx="5388300" cy="3274014"/>
            <wp:effectExtent l="0" t="0" r="317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07515" cy="3285689"/>
                    </a:xfrm>
                    <a:prstGeom prst="rect">
                      <a:avLst/>
                    </a:prstGeom>
                    <a:noFill/>
                  </pic:spPr>
                </pic:pic>
              </a:graphicData>
            </a:graphic>
          </wp:inline>
        </w:drawing>
      </w:r>
    </w:p>
    <w:p w14:paraId="4821D729" w14:textId="77777777" w:rsidR="008B5F3C" w:rsidRDefault="008B5F3C" w:rsidP="008B5F3C">
      <w:pPr>
        <w:jc w:val="both"/>
        <w:rPr>
          <w:rFonts w:asciiTheme="majorHAnsi" w:hAnsiTheme="majorHAnsi" w:cstheme="majorHAnsi"/>
          <w:color w:val="222222" w:themeColor="text1" w:themeShade="80"/>
        </w:rPr>
      </w:pPr>
    </w:p>
    <w:p w14:paraId="55482366" w14:textId="77777777" w:rsidR="008B5F3C" w:rsidRPr="00CC6C8C" w:rsidRDefault="008B5F3C" w:rsidP="008B5F3C">
      <w:pPr>
        <w:jc w:val="both"/>
        <w:rPr>
          <w:rFonts w:asciiTheme="majorHAnsi" w:hAnsiTheme="majorHAnsi" w:cstheme="majorHAnsi"/>
          <w:color w:val="222222" w:themeColor="text1" w:themeShade="80"/>
        </w:rPr>
      </w:pPr>
      <w:r>
        <w:rPr>
          <w:rFonts w:asciiTheme="majorHAnsi" w:hAnsiTheme="majorHAnsi" w:cstheme="majorHAnsi"/>
          <w:noProof/>
          <w:color w:val="222222" w:themeColor="text1" w:themeShade="80"/>
        </w:rPr>
        <w:drawing>
          <wp:inline distT="0" distB="0" distL="0" distR="0" wp14:anchorId="4F187BDB" wp14:editId="79546EDA">
            <wp:extent cx="5360860" cy="34372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77057" cy="3447640"/>
                    </a:xfrm>
                    <a:prstGeom prst="rect">
                      <a:avLst/>
                    </a:prstGeom>
                    <a:noFill/>
                  </pic:spPr>
                </pic:pic>
              </a:graphicData>
            </a:graphic>
          </wp:inline>
        </w:drawing>
      </w:r>
    </w:p>
    <w:p w14:paraId="4B82E249" w14:textId="77777777" w:rsidR="008B5F3C" w:rsidRPr="00126A39" w:rsidRDefault="008B5F3C" w:rsidP="008B5F3C">
      <w:pPr>
        <w:jc w:val="both"/>
      </w:pPr>
    </w:p>
    <w:p w14:paraId="1A93724E" w14:textId="7CB466BC" w:rsidR="00FD097D" w:rsidRPr="00FD097D" w:rsidRDefault="00FD097D" w:rsidP="00FD097D">
      <w:pPr>
        <w:jc w:val="both"/>
        <w:rPr>
          <w:b/>
          <w:bCs/>
          <w:color w:val="222222" w:themeColor="text1" w:themeShade="80"/>
        </w:rPr>
      </w:pPr>
    </w:p>
    <w:p w14:paraId="0F5EC452" w14:textId="70777681" w:rsidR="00CC6C8C" w:rsidRPr="00CC6C8C" w:rsidRDefault="00CC6C8C" w:rsidP="00CC6C8C">
      <w:pPr>
        <w:jc w:val="both"/>
        <w:rPr>
          <w:rFonts w:asciiTheme="majorHAnsi" w:hAnsiTheme="majorHAnsi" w:cstheme="majorHAnsi"/>
          <w:color w:val="222222" w:themeColor="text1" w:themeShade="80"/>
        </w:rPr>
      </w:pPr>
      <w:r w:rsidRPr="00CC6C8C">
        <w:rPr>
          <w:rFonts w:asciiTheme="majorHAnsi" w:hAnsiTheme="majorHAnsi" w:cstheme="majorHAnsi"/>
          <w:color w:val="222222" w:themeColor="text1" w:themeShade="80"/>
        </w:rPr>
        <w:t xml:space="preserve">A Workgroup Member asked if there was a typical age </w:t>
      </w:r>
      <w:r>
        <w:rPr>
          <w:rFonts w:asciiTheme="majorHAnsi" w:hAnsiTheme="majorHAnsi" w:cstheme="majorHAnsi"/>
          <w:color w:val="222222" w:themeColor="text1" w:themeShade="80"/>
        </w:rPr>
        <w:t>of</w:t>
      </w:r>
      <w:r w:rsidRPr="00CC6C8C">
        <w:rPr>
          <w:rFonts w:asciiTheme="majorHAnsi" w:hAnsiTheme="majorHAnsi" w:cstheme="majorHAnsi"/>
          <w:color w:val="222222" w:themeColor="text1" w:themeShade="80"/>
        </w:rPr>
        <w:t xml:space="preserve"> existing key components that are needed to support the reconductor asset. However a Transmission Owner representative confirmed that (although they carry out inspections every 5 years to assess the remaining life and check current condition) that they do not have this data and it appears there is also no public data available either. </w:t>
      </w:r>
    </w:p>
    <w:p w14:paraId="4EDA4AFC" w14:textId="277B8442" w:rsidR="00CC6C8C" w:rsidRPr="00CC6C8C" w:rsidRDefault="00CC6C8C" w:rsidP="00CC6C8C">
      <w:pPr>
        <w:jc w:val="both"/>
        <w:rPr>
          <w:rFonts w:asciiTheme="majorHAnsi" w:hAnsiTheme="majorHAnsi" w:cstheme="majorHAnsi"/>
          <w:color w:val="222222" w:themeColor="text1" w:themeShade="80"/>
        </w:rPr>
      </w:pPr>
    </w:p>
    <w:p w14:paraId="485F32A6" w14:textId="74128402" w:rsidR="00CC6C8C" w:rsidRDefault="00CC6C8C" w:rsidP="002B1A2D">
      <w:pPr>
        <w:jc w:val="both"/>
        <w:rPr>
          <w:rFonts w:asciiTheme="majorHAnsi" w:hAnsiTheme="majorHAnsi" w:cstheme="majorHAnsi"/>
          <w:color w:val="222222" w:themeColor="text1" w:themeShade="80"/>
        </w:rPr>
      </w:pPr>
      <w:r w:rsidRPr="00CC6C8C">
        <w:rPr>
          <w:rFonts w:asciiTheme="majorHAnsi" w:hAnsiTheme="majorHAnsi" w:cstheme="majorHAnsi"/>
          <w:color w:val="222222" w:themeColor="text1" w:themeShade="80"/>
        </w:rPr>
        <w:t>Some Workgroup Members also challenged the assumption that all the existing kit is brand new when reconductored</w:t>
      </w:r>
      <w:r w:rsidR="00BB45EF">
        <w:rPr>
          <w:rFonts w:asciiTheme="majorHAnsi" w:hAnsiTheme="majorHAnsi" w:cstheme="majorHAnsi"/>
          <w:color w:val="222222" w:themeColor="text1" w:themeShade="80"/>
        </w:rPr>
        <w:t>.</w:t>
      </w:r>
      <w:r w:rsidR="002B1A2D">
        <w:rPr>
          <w:rFonts w:asciiTheme="majorHAnsi" w:hAnsiTheme="majorHAnsi" w:cstheme="majorHAnsi"/>
          <w:color w:val="222222" w:themeColor="text1" w:themeShade="80"/>
        </w:rPr>
        <w:t xml:space="preserve"> On this point, s</w:t>
      </w:r>
      <w:r w:rsidR="002B1A2D" w:rsidRPr="002B1A2D">
        <w:rPr>
          <w:rFonts w:asciiTheme="majorHAnsi" w:hAnsiTheme="majorHAnsi" w:cstheme="majorHAnsi"/>
        </w:rPr>
        <w:t xml:space="preserve">ome Workgroup Members believed that years of </w:t>
      </w:r>
      <w:r w:rsidR="002B1A2D" w:rsidRPr="002B1A2D">
        <w:rPr>
          <w:rFonts w:asciiTheme="majorHAnsi" w:hAnsiTheme="majorHAnsi" w:cstheme="majorHAnsi"/>
          <w:color w:val="000000"/>
          <w:lang w:eastAsia="en-GB"/>
        </w:rPr>
        <w:t>remaining life after an investment is made in an existing asset is closer to</w:t>
      </w:r>
      <w:r w:rsidR="002B1A2D" w:rsidRPr="002B1A2D">
        <w:rPr>
          <w:rFonts w:asciiTheme="majorHAnsi" w:hAnsiTheme="majorHAnsi" w:cstheme="majorHAnsi"/>
        </w:rPr>
        <w:t xml:space="preserve"> 45 years than 0 </w:t>
      </w:r>
      <w:r w:rsidR="002B1A2D" w:rsidRPr="002B1A2D">
        <w:rPr>
          <w:rFonts w:asciiTheme="majorHAnsi" w:hAnsiTheme="majorHAnsi" w:cstheme="majorHAnsi"/>
        </w:rPr>
        <w:lastRenderedPageBreak/>
        <w:t>years</w:t>
      </w:r>
      <w:r w:rsidR="002B1A2D">
        <w:rPr>
          <w:rFonts w:asciiTheme="majorHAnsi" w:hAnsiTheme="majorHAnsi" w:cstheme="majorHAnsi"/>
        </w:rPr>
        <w:t xml:space="preserve"> (but couldn’t say what the exact number of years would be)</w:t>
      </w:r>
      <w:r w:rsidR="002B1A2D" w:rsidRPr="002B1A2D">
        <w:rPr>
          <w:rFonts w:asciiTheme="majorHAnsi" w:hAnsiTheme="majorHAnsi" w:cstheme="majorHAnsi"/>
        </w:rPr>
        <w:t xml:space="preserve"> as current practice is that Transmission Owners would focus on incremental maintenance i.e. maintaining parts of an asset (e.g. conductor) to extend the life of the asset itself (e.g. overhead line) rather than replacing the asset itself but ultimately the asset will need to be replaced. To illustrate, the analogy of the maintenance of a public road was used - each time you replace the pot holes would increase the life of the existing asset (in this case the road) but at some point it would be prudent/more cost effective to replace the road itself.</w:t>
      </w:r>
      <w:r w:rsidR="002B1A2D">
        <w:rPr>
          <w:rFonts w:asciiTheme="majorHAnsi" w:hAnsiTheme="majorHAnsi" w:cstheme="majorHAnsi"/>
        </w:rPr>
        <w:t xml:space="preserve">  A Workgroup Member argued that you could exclude such small incremental investment but difficult to justify what should and shouldn’t be included and Workgroup overall agreed that it would be more prudent to agree a defaulting rule. </w:t>
      </w:r>
    </w:p>
    <w:p w14:paraId="7B9ABF22" w14:textId="77777777" w:rsidR="00CC6C8C" w:rsidRDefault="00CC6C8C" w:rsidP="00CC6C8C">
      <w:pPr>
        <w:spacing w:line="240" w:lineRule="auto"/>
        <w:jc w:val="both"/>
        <w:rPr>
          <w:rFonts w:asciiTheme="majorHAnsi" w:hAnsiTheme="majorHAnsi" w:cstheme="majorHAnsi"/>
          <w:color w:val="222222" w:themeColor="text1" w:themeShade="80"/>
        </w:rPr>
      </w:pPr>
    </w:p>
    <w:p w14:paraId="6E51C9A9" w14:textId="63490FC9" w:rsidR="00D56128" w:rsidRPr="00D95762" w:rsidRDefault="00D56128" w:rsidP="006A608A">
      <w:pPr>
        <w:jc w:val="both"/>
        <w:rPr>
          <w:b/>
          <w:bCs/>
          <w:lang w:eastAsia="en-GB"/>
        </w:rPr>
      </w:pPr>
      <w:commentRangeStart w:id="43"/>
      <w:r w:rsidRPr="002B1A2D">
        <w:rPr>
          <w:rFonts w:asciiTheme="majorHAnsi" w:hAnsiTheme="majorHAnsi" w:cstheme="majorHAnsi"/>
          <w:color w:val="222222" w:themeColor="text1" w:themeShade="80"/>
        </w:rPr>
        <w:t xml:space="preserve">Another Workgroup Member </w:t>
      </w:r>
      <w:r>
        <w:rPr>
          <w:rFonts w:asciiTheme="majorHAnsi" w:hAnsiTheme="majorHAnsi" w:cstheme="majorHAnsi"/>
          <w:color w:val="222222" w:themeColor="text1" w:themeShade="80"/>
        </w:rPr>
        <w:t xml:space="preserve">asked whether the Proposers of CMP315 and CMP375 should </w:t>
      </w:r>
      <w:r w:rsidRPr="002B1A2D">
        <w:rPr>
          <w:rFonts w:asciiTheme="majorHAnsi" w:hAnsiTheme="majorHAnsi" w:cstheme="majorHAnsi"/>
          <w:color w:val="222222" w:themeColor="text1" w:themeShade="80"/>
        </w:rPr>
        <w:t xml:space="preserve">consider </w:t>
      </w:r>
      <w:r w:rsidR="006A608A" w:rsidRPr="002B1A2D">
        <w:rPr>
          <w:rFonts w:asciiTheme="majorHAnsi" w:hAnsiTheme="majorHAnsi" w:cstheme="majorHAnsi"/>
          <w:color w:val="222222" w:themeColor="text1" w:themeShade="80"/>
        </w:rPr>
        <w:t>excluding projects where there is no asset life available</w:t>
      </w:r>
      <w:r w:rsidRPr="002B1A2D">
        <w:rPr>
          <w:rFonts w:asciiTheme="majorHAnsi" w:hAnsiTheme="majorHAnsi" w:cstheme="majorHAnsi"/>
          <w:color w:val="222222" w:themeColor="text1" w:themeShade="80"/>
        </w:rPr>
        <w:t xml:space="preserve">. </w:t>
      </w:r>
      <w:r w:rsidR="006A608A">
        <w:rPr>
          <w:rFonts w:asciiTheme="majorHAnsi" w:hAnsiTheme="majorHAnsi" w:cstheme="majorHAnsi"/>
          <w:color w:val="222222" w:themeColor="text1" w:themeShade="80"/>
        </w:rPr>
        <w:t xml:space="preserve">However, the Proposers of CMP315 and CMP375 </w:t>
      </w:r>
      <w:r>
        <w:rPr>
          <w:rFonts w:asciiTheme="majorHAnsi" w:hAnsiTheme="majorHAnsi" w:cstheme="majorHAnsi"/>
          <w:color w:val="222222" w:themeColor="text1" w:themeShade="80"/>
        </w:rPr>
        <w:t>agreed that in this case, default rules would apply of 0 years remaining life prior to a reinforcement and 45 years afterwards</w:t>
      </w:r>
      <w:r w:rsidR="006A608A">
        <w:rPr>
          <w:rFonts w:asciiTheme="majorHAnsi" w:hAnsiTheme="majorHAnsi" w:cstheme="majorHAnsi"/>
          <w:color w:val="222222" w:themeColor="text1" w:themeShade="80"/>
        </w:rPr>
        <w:t xml:space="preserve"> - </w:t>
      </w:r>
      <w:r>
        <w:rPr>
          <w:rFonts w:asciiTheme="majorHAnsi" w:hAnsiTheme="majorHAnsi" w:cstheme="majorHAnsi"/>
          <w:color w:val="222222" w:themeColor="text1" w:themeShade="80"/>
        </w:rPr>
        <w:t xml:space="preserve">see above </w:t>
      </w:r>
      <w:r w:rsidR="006A608A">
        <w:rPr>
          <w:rFonts w:asciiTheme="majorHAnsi" w:hAnsiTheme="majorHAnsi" w:cstheme="majorHAnsi"/>
          <w:color w:val="222222" w:themeColor="text1" w:themeShade="80"/>
        </w:rPr>
        <w:t xml:space="preserve">section on </w:t>
      </w:r>
      <w:r w:rsidRPr="006A608A">
        <w:rPr>
          <w:rFonts w:asciiTheme="majorHAnsi" w:hAnsiTheme="majorHAnsi" w:cstheme="majorHAnsi"/>
          <w:color w:val="222222" w:themeColor="text1" w:themeShade="80"/>
        </w:rPr>
        <w:t>“</w:t>
      </w:r>
      <w:r w:rsidRPr="006A608A">
        <w:rPr>
          <w:lang w:eastAsia="en-GB"/>
        </w:rPr>
        <w:t>Defaulting Rule for Asset Life Extensions”</w:t>
      </w:r>
      <w:r w:rsidRPr="006A608A">
        <w:rPr>
          <w:rFonts w:asciiTheme="majorHAnsi" w:hAnsiTheme="majorHAnsi" w:cstheme="majorHAnsi"/>
          <w:color w:val="222222" w:themeColor="text1" w:themeShade="80"/>
        </w:rPr>
        <w:t>.  T</w:t>
      </w:r>
      <w:r>
        <w:rPr>
          <w:rFonts w:asciiTheme="majorHAnsi" w:hAnsiTheme="majorHAnsi" w:cstheme="majorHAnsi"/>
          <w:color w:val="222222" w:themeColor="text1" w:themeShade="80"/>
        </w:rPr>
        <w:t xml:space="preserve">he issue doesn’t arise with new circuit builds.  </w:t>
      </w:r>
      <w:commentRangeEnd w:id="43"/>
      <w:r w:rsidR="006A608A">
        <w:rPr>
          <w:rStyle w:val="CommentReference"/>
          <w:rFonts w:ascii="Arial" w:eastAsia="Times New Roman" w:hAnsi="Arial" w:cs="Times New Roman"/>
          <w:lang w:eastAsia="en-GB"/>
        </w:rPr>
        <w:commentReference w:id="43"/>
      </w:r>
    </w:p>
    <w:p w14:paraId="684942ED" w14:textId="77777777" w:rsidR="006A608A" w:rsidRDefault="006A608A" w:rsidP="00293F53">
      <w:pPr>
        <w:pStyle w:val="CommentText"/>
        <w:rPr>
          <w:rFonts w:eastAsia="Calibri" w:cs="Arial"/>
          <w:b/>
          <w:bCs/>
          <w:sz w:val="24"/>
          <w:szCs w:val="24"/>
        </w:rPr>
      </w:pPr>
    </w:p>
    <w:p w14:paraId="39A45EB7" w14:textId="7AA00769" w:rsidR="00293F53" w:rsidRDefault="00DF0E80" w:rsidP="00293F53">
      <w:pPr>
        <w:pStyle w:val="CommentText"/>
        <w:rPr>
          <w:rFonts w:eastAsia="Calibri" w:cs="Arial"/>
          <w:b/>
          <w:bCs/>
          <w:sz w:val="24"/>
          <w:szCs w:val="24"/>
        </w:rPr>
      </w:pPr>
      <w:r>
        <w:rPr>
          <w:rFonts w:eastAsia="Calibri" w:cs="Arial"/>
          <w:b/>
          <w:bCs/>
          <w:sz w:val="24"/>
          <w:szCs w:val="24"/>
        </w:rPr>
        <w:t xml:space="preserve">3) </w:t>
      </w:r>
      <w:r w:rsidR="00293F53" w:rsidRPr="00A5601C">
        <w:rPr>
          <w:rFonts w:eastAsia="Calibri" w:cs="Arial"/>
          <w:b/>
          <w:bCs/>
          <w:sz w:val="24"/>
          <w:szCs w:val="24"/>
        </w:rPr>
        <w:t>Data</w:t>
      </w:r>
    </w:p>
    <w:p w14:paraId="7F182539" w14:textId="77777777" w:rsidR="00DD4780" w:rsidRDefault="00DD4780" w:rsidP="00DD4780">
      <w:pPr>
        <w:rPr>
          <w:b/>
          <w:bCs/>
        </w:rPr>
      </w:pPr>
    </w:p>
    <w:p w14:paraId="489594E1" w14:textId="2FAF9C9E" w:rsidR="00DD4780" w:rsidRDefault="00DD4780" w:rsidP="00DD4780">
      <w:pPr>
        <w:rPr>
          <w:b/>
          <w:bCs/>
        </w:rPr>
      </w:pPr>
      <w:r w:rsidRPr="00DD4780">
        <w:rPr>
          <w:b/>
          <w:bCs/>
        </w:rPr>
        <w:t>10 years historic data</w:t>
      </w:r>
    </w:p>
    <w:p w14:paraId="559248F1" w14:textId="68051F8A" w:rsidR="00DD4780" w:rsidRDefault="00DD4780" w:rsidP="00DD4780">
      <w:pPr>
        <w:rPr>
          <w:b/>
          <w:bCs/>
        </w:rPr>
      </w:pPr>
    </w:p>
    <w:p w14:paraId="2797D0BE" w14:textId="53D4BC13" w:rsidR="00DD4780" w:rsidRPr="00DD4780" w:rsidRDefault="00DD4780" w:rsidP="00DD4780">
      <w:r>
        <w:t>Both the CMP315 and CMP375 Originals proposing using 10 years of historic data as per current process.</w:t>
      </w:r>
    </w:p>
    <w:p w14:paraId="2D7D61CB" w14:textId="77777777" w:rsidR="00DD4780" w:rsidRPr="00C11207" w:rsidRDefault="00DD4780" w:rsidP="00DD4780"/>
    <w:p w14:paraId="03C88EA3" w14:textId="0DB2D9CB" w:rsidR="00293F53" w:rsidRDefault="002B1A2D" w:rsidP="00293F53">
      <w:pPr>
        <w:jc w:val="both"/>
        <w:rPr>
          <w:rFonts w:ascii="Arial" w:eastAsia="Calibri" w:hAnsi="Arial" w:cs="Arial"/>
          <w:szCs w:val="24"/>
        </w:rPr>
      </w:pPr>
      <w:r>
        <w:rPr>
          <w:rFonts w:ascii="Arial" w:eastAsia="Calibri" w:hAnsi="Arial" w:cs="Arial"/>
          <w:szCs w:val="24"/>
        </w:rPr>
        <w:t>Currently the data that</w:t>
      </w:r>
      <w:r w:rsidR="006115A6">
        <w:rPr>
          <w:rFonts w:ascii="Arial" w:eastAsia="Calibri" w:hAnsi="Arial" w:cs="Arial"/>
          <w:szCs w:val="24"/>
        </w:rPr>
        <w:t xml:space="preserve"> is used for </w:t>
      </w:r>
      <w:r w:rsidR="006115A6">
        <w:rPr>
          <w:rFonts w:eastAsia="Calibri" w:cs="Arial"/>
          <w:szCs w:val="24"/>
        </w:rPr>
        <w:t xml:space="preserve">calculating the EC and EFs is provided by the </w:t>
      </w:r>
      <w:r w:rsidR="006115A6" w:rsidRPr="000C0A02">
        <w:rPr>
          <w:rFonts w:eastAsia="Calibri" w:cs="Arial"/>
          <w:szCs w:val="24"/>
        </w:rPr>
        <w:t>Transmission Owners / Offshore Transmission Owners</w:t>
      </w:r>
      <w:r w:rsidR="006115A6">
        <w:rPr>
          <w:rFonts w:eastAsia="Calibri" w:cs="Arial"/>
          <w:szCs w:val="24"/>
        </w:rPr>
        <w:t xml:space="preserve"> </w:t>
      </w:r>
      <w:r w:rsidR="00630136">
        <w:rPr>
          <w:rFonts w:eastAsia="Calibri" w:cs="Arial"/>
          <w:szCs w:val="24"/>
        </w:rPr>
        <w:t xml:space="preserve">to the ESO </w:t>
      </w:r>
      <w:r w:rsidR="006115A6">
        <w:rPr>
          <w:rFonts w:eastAsia="Calibri" w:cs="Arial"/>
          <w:szCs w:val="24"/>
        </w:rPr>
        <w:t xml:space="preserve">at the start of each Price Control. </w:t>
      </w:r>
      <w:r w:rsidR="006115A6">
        <w:rPr>
          <w:rFonts w:ascii="Arial" w:eastAsia="Calibri" w:hAnsi="Arial" w:cs="Arial"/>
          <w:szCs w:val="24"/>
        </w:rPr>
        <w:t xml:space="preserve"> </w:t>
      </w:r>
      <w:r w:rsidR="00293F53">
        <w:rPr>
          <w:rFonts w:ascii="Arial" w:eastAsia="Calibri" w:hAnsi="Arial" w:cs="Arial"/>
          <w:szCs w:val="24"/>
        </w:rPr>
        <w:t>Both CMP315 and CMP375 provide for additional data requirements on the Transmission Owners and these will need to be formalised within the STCP</w:t>
      </w:r>
      <w:r w:rsidR="006115A6">
        <w:rPr>
          <w:rFonts w:ascii="Arial" w:eastAsia="Calibri" w:hAnsi="Arial" w:cs="Arial"/>
          <w:szCs w:val="24"/>
        </w:rPr>
        <w:t xml:space="preserve"> change PM0124.</w:t>
      </w:r>
    </w:p>
    <w:p w14:paraId="6DE48E6D" w14:textId="1F24950D" w:rsidR="002B1A2D" w:rsidRPr="000C0A02" w:rsidRDefault="002B1A2D" w:rsidP="002B1A2D">
      <w:pPr>
        <w:pStyle w:val="CommentText"/>
        <w:jc w:val="both"/>
        <w:rPr>
          <w:rFonts w:eastAsia="Calibri" w:cs="Arial"/>
          <w:sz w:val="24"/>
          <w:szCs w:val="24"/>
        </w:rPr>
      </w:pPr>
      <w:r>
        <w:rPr>
          <w:rFonts w:eastAsia="Calibri" w:cs="Arial"/>
          <w:sz w:val="24"/>
          <w:szCs w:val="24"/>
        </w:rPr>
        <w:t>ESO</w:t>
      </w:r>
      <w:r w:rsidR="006115A6">
        <w:rPr>
          <w:rFonts w:eastAsia="Calibri" w:cs="Arial"/>
          <w:sz w:val="24"/>
          <w:szCs w:val="24"/>
        </w:rPr>
        <w:t xml:space="preserve"> also </w:t>
      </w:r>
      <w:r>
        <w:rPr>
          <w:rFonts w:eastAsia="Calibri" w:cs="Arial"/>
          <w:sz w:val="24"/>
          <w:szCs w:val="24"/>
        </w:rPr>
        <w:t xml:space="preserve">receive data </w:t>
      </w:r>
      <w:r w:rsidRPr="000C0A02">
        <w:rPr>
          <w:rFonts w:eastAsia="Calibri" w:cs="Arial"/>
          <w:sz w:val="24"/>
          <w:szCs w:val="24"/>
        </w:rPr>
        <w:t xml:space="preserve">from the Transmission Owners / Offshore Transmission Owners </w:t>
      </w:r>
      <w:r>
        <w:rPr>
          <w:rFonts w:eastAsia="Calibri" w:cs="Arial"/>
          <w:sz w:val="24"/>
          <w:szCs w:val="24"/>
        </w:rPr>
        <w:t xml:space="preserve">for the purpose of producing the </w:t>
      </w:r>
      <w:r w:rsidRPr="000C0A02">
        <w:rPr>
          <w:rFonts w:eastAsia="Calibri" w:cs="Arial"/>
          <w:sz w:val="24"/>
          <w:szCs w:val="24"/>
        </w:rPr>
        <w:t xml:space="preserve">Network Options Assessment (NOA). The data that the ESO receives as part of NOA is listed in </w:t>
      </w:r>
      <w:hyperlink r:id="rId29" w:history="1">
        <w:r w:rsidRPr="000C0A02">
          <w:rPr>
            <w:rStyle w:val="Hyperlink"/>
            <w:rFonts w:eastAsia="Calibri" w:cs="Arial"/>
            <w:sz w:val="24"/>
            <w:szCs w:val="24"/>
          </w:rPr>
          <w:t>Appendix B of the NOA methodology</w:t>
        </w:r>
      </w:hyperlink>
      <w:r w:rsidRPr="000C0A02">
        <w:rPr>
          <w:rFonts w:eastAsia="Calibri" w:cs="Arial"/>
          <w:sz w:val="24"/>
          <w:szCs w:val="24"/>
        </w:rPr>
        <w:t xml:space="preserve"> and includes Transmission Owner proposed options and expected Costs.</w:t>
      </w:r>
      <w:r>
        <w:rPr>
          <w:rFonts w:eastAsia="Calibri" w:cs="Arial"/>
          <w:sz w:val="24"/>
          <w:szCs w:val="24"/>
        </w:rPr>
        <w:t xml:space="preserve"> Currently this data is not used for calculating the EC and EFs</w:t>
      </w:r>
      <w:r w:rsidR="006115A6">
        <w:rPr>
          <w:rFonts w:eastAsia="Calibri" w:cs="Arial"/>
          <w:sz w:val="24"/>
          <w:szCs w:val="24"/>
        </w:rPr>
        <w:t xml:space="preserve"> but CMP375 WACM1 did propose using this data alongside </w:t>
      </w:r>
      <w:r w:rsidR="00630136">
        <w:rPr>
          <w:rFonts w:eastAsia="Calibri" w:cs="Arial"/>
          <w:sz w:val="24"/>
          <w:szCs w:val="24"/>
        </w:rPr>
        <w:t>historic data</w:t>
      </w:r>
      <w:r>
        <w:rPr>
          <w:rFonts w:eastAsia="Calibri" w:cs="Arial"/>
          <w:sz w:val="24"/>
          <w:szCs w:val="24"/>
        </w:rPr>
        <w:t>;</w:t>
      </w:r>
      <w:r w:rsidR="00630136">
        <w:rPr>
          <w:rFonts w:eastAsia="Calibri" w:cs="Arial"/>
          <w:sz w:val="24"/>
          <w:szCs w:val="24"/>
        </w:rPr>
        <w:t xml:space="preserve"> however, as discussed later in this document, these 2 datasets are not directly comparable</w:t>
      </w:r>
      <w:r>
        <w:rPr>
          <w:rFonts w:eastAsia="Calibri" w:cs="Arial"/>
          <w:sz w:val="24"/>
          <w:szCs w:val="24"/>
        </w:rPr>
        <w:t>.</w:t>
      </w:r>
    </w:p>
    <w:p w14:paraId="41C6C785" w14:textId="77777777" w:rsidR="00630136" w:rsidRDefault="00630136" w:rsidP="00293F53">
      <w:pPr>
        <w:jc w:val="both"/>
        <w:rPr>
          <w:rFonts w:ascii="Arial" w:eastAsia="Calibri" w:hAnsi="Arial" w:cs="Arial"/>
          <w:szCs w:val="24"/>
        </w:rPr>
      </w:pPr>
    </w:p>
    <w:p w14:paraId="763E4FA2" w14:textId="5976E89D" w:rsidR="00293F53" w:rsidRDefault="00293F53" w:rsidP="00293F53">
      <w:pPr>
        <w:jc w:val="both"/>
        <w:rPr>
          <w:rFonts w:ascii="Arial" w:eastAsia="Calibri" w:hAnsi="Arial" w:cs="Arial"/>
          <w:szCs w:val="24"/>
        </w:rPr>
      </w:pPr>
      <w:r>
        <w:rPr>
          <w:rFonts w:ascii="Arial" w:eastAsia="Calibri" w:hAnsi="Arial" w:cs="Arial"/>
          <w:szCs w:val="24"/>
        </w:rPr>
        <w:t>The Workgroup</w:t>
      </w:r>
      <w:r w:rsidR="002B1A2D">
        <w:rPr>
          <w:rFonts w:ascii="Arial" w:eastAsia="Calibri" w:hAnsi="Arial" w:cs="Arial"/>
          <w:szCs w:val="24"/>
        </w:rPr>
        <w:t xml:space="preserve"> initially </w:t>
      </w:r>
      <w:r>
        <w:rPr>
          <w:rFonts w:ascii="Arial" w:eastAsia="Calibri" w:hAnsi="Arial" w:cs="Arial"/>
          <w:szCs w:val="24"/>
        </w:rPr>
        <w:t>considered w</w:t>
      </w:r>
      <w:r w:rsidRPr="00D40086">
        <w:rPr>
          <w:rFonts w:ascii="Arial" w:eastAsia="Calibri" w:hAnsi="Arial" w:cs="Arial"/>
          <w:szCs w:val="24"/>
        </w:rPr>
        <w:t>hether it is feasible to use non-T</w:t>
      </w:r>
      <w:r>
        <w:rPr>
          <w:rFonts w:ascii="Arial" w:eastAsia="Calibri" w:hAnsi="Arial" w:cs="Arial"/>
          <w:szCs w:val="24"/>
        </w:rPr>
        <w:t xml:space="preserve">ransmission </w:t>
      </w:r>
      <w:r w:rsidRPr="00D40086">
        <w:rPr>
          <w:rFonts w:ascii="Arial" w:eastAsia="Calibri" w:hAnsi="Arial" w:cs="Arial"/>
          <w:szCs w:val="24"/>
        </w:rPr>
        <w:t>O</w:t>
      </w:r>
      <w:r>
        <w:rPr>
          <w:rFonts w:ascii="Arial" w:eastAsia="Calibri" w:hAnsi="Arial" w:cs="Arial"/>
          <w:szCs w:val="24"/>
        </w:rPr>
        <w:t>wner</w:t>
      </w:r>
      <w:r w:rsidRPr="00D40086">
        <w:rPr>
          <w:rFonts w:ascii="Arial" w:eastAsia="Calibri" w:hAnsi="Arial" w:cs="Arial"/>
          <w:szCs w:val="24"/>
        </w:rPr>
        <w:t xml:space="preserve"> sources of data (EU TSOs, DNOs, commodity prices, manufacturer prices etc.) </w:t>
      </w:r>
      <w:r>
        <w:rPr>
          <w:rFonts w:ascii="Arial" w:eastAsia="Calibri" w:hAnsi="Arial" w:cs="Arial"/>
          <w:szCs w:val="24"/>
        </w:rPr>
        <w:t xml:space="preserve">instead of Transmission Owner </w:t>
      </w:r>
      <w:r w:rsidRPr="00D40086">
        <w:rPr>
          <w:rFonts w:ascii="Arial" w:eastAsia="Calibri" w:hAnsi="Arial" w:cs="Arial"/>
          <w:szCs w:val="24"/>
        </w:rPr>
        <w:t>data</w:t>
      </w:r>
      <w:r>
        <w:rPr>
          <w:rFonts w:ascii="Arial" w:eastAsia="Calibri" w:hAnsi="Arial" w:cs="Arial"/>
          <w:szCs w:val="24"/>
        </w:rPr>
        <w:t xml:space="preserve"> but concluded it wasn’t</w:t>
      </w:r>
      <w:r w:rsidRPr="00221D07">
        <w:rPr>
          <w:rFonts w:ascii="Arial" w:eastAsia="Calibri" w:hAnsi="Arial" w:cs="Arial"/>
          <w:szCs w:val="24"/>
        </w:rPr>
        <w:t xml:space="preserve"> for the following reasons:</w:t>
      </w:r>
    </w:p>
    <w:p w14:paraId="4F81EF7D" w14:textId="77777777" w:rsidR="00293F53" w:rsidRPr="00221D07" w:rsidRDefault="00293F53" w:rsidP="00293F53">
      <w:pPr>
        <w:pStyle w:val="CommentText"/>
        <w:numPr>
          <w:ilvl w:val="0"/>
          <w:numId w:val="48"/>
        </w:numPr>
        <w:rPr>
          <w:sz w:val="24"/>
          <w:szCs w:val="24"/>
        </w:rPr>
      </w:pPr>
      <w:r w:rsidRPr="00221D07">
        <w:rPr>
          <w:sz w:val="24"/>
          <w:szCs w:val="24"/>
        </w:rPr>
        <w:t>Questions whether this was more accurate/reliable than the T</w:t>
      </w:r>
      <w:r>
        <w:rPr>
          <w:sz w:val="24"/>
          <w:szCs w:val="24"/>
        </w:rPr>
        <w:t xml:space="preserve">ransmission </w:t>
      </w:r>
      <w:r w:rsidRPr="00221D07">
        <w:rPr>
          <w:sz w:val="24"/>
          <w:szCs w:val="24"/>
        </w:rPr>
        <w:t>O</w:t>
      </w:r>
      <w:r>
        <w:rPr>
          <w:sz w:val="24"/>
          <w:szCs w:val="24"/>
        </w:rPr>
        <w:t>wner</w:t>
      </w:r>
      <w:r w:rsidRPr="00221D07">
        <w:rPr>
          <w:sz w:val="24"/>
          <w:szCs w:val="24"/>
        </w:rPr>
        <w:t>’s data</w:t>
      </w:r>
    </w:p>
    <w:p w14:paraId="46CD6F24" w14:textId="77777777" w:rsidR="00293F53" w:rsidRPr="00F37DD4" w:rsidRDefault="00293F53" w:rsidP="00293F53">
      <w:pPr>
        <w:pStyle w:val="ListParagraph"/>
        <w:numPr>
          <w:ilvl w:val="0"/>
          <w:numId w:val="48"/>
        </w:numPr>
        <w:jc w:val="both"/>
        <w:rPr>
          <w:rFonts w:eastAsia="Calibri" w:cs="Arial"/>
        </w:rPr>
      </w:pPr>
      <w:r>
        <w:rPr>
          <w:rFonts w:eastAsia="Calibri" w:cs="Arial"/>
        </w:rPr>
        <w:t xml:space="preserve">Unclear if they </w:t>
      </w:r>
      <w:r w:rsidRPr="00F37DD4">
        <w:rPr>
          <w:rFonts w:eastAsia="Calibri" w:cs="Arial"/>
        </w:rPr>
        <w:t>need additional sources of non</w:t>
      </w:r>
      <w:r>
        <w:rPr>
          <w:rFonts w:eastAsia="Calibri" w:cs="Arial"/>
        </w:rPr>
        <w:t>-</w:t>
      </w:r>
      <w:r w:rsidRPr="00F37DD4">
        <w:rPr>
          <w:rFonts w:eastAsia="Calibri" w:cs="Arial"/>
        </w:rPr>
        <w:t>Transmission</w:t>
      </w:r>
      <w:r>
        <w:rPr>
          <w:rFonts w:eastAsia="Calibri" w:cs="Arial"/>
        </w:rPr>
        <w:t xml:space="preserve"> </w:t>
      </w:r>
      <w:r w:rsidRPr="00F37DD4">
        <w:rPr>
          <w:rFonts w:eastAsia="Calibri" w:cs="Arial"/>
        </w:rPr>
        <w:t>Owner data as</w:t>
      </w:r>
      <w:r>
        <w:rPr>
          <w:rFonts w:eastAsia="Calibri" w:cs="Arial"/>
        </w:rPr>
        <w:t xml:space="preserve"> not clear on what data is missing and they</w:t>
      </w:r>
      <w:r w:rsidRPr="00F37DD4">
        <w:rPr>
          <w:rFonts w:eastAsia="Calibri" w:cs="Arial"/>
        </w:rPr>
        <w:t xml:space="preserve"> haven’t seen any </w:t>
      </w:r>
      <w:r>
        <w:rPr>
          <w:rFonts w:eastAsia="Calibri" w:cs="Arial"/>
        </w:rPr>
        <w:t xml:space="preserve">actual </w:t>
      </w:r>
      <w:r w:rsidRPr="00F37DD4">
        <w:rPr>
          <w:rFonts w:eastAsia="Calibri" w:cs="Arial"/>
        </w:rPr>
        <w:t>data as yet</w:t>
      </w:r>
      <w:r>
        <w:rPr>
          <w:rFonts w:eastAsia="Calibri" w:cs="Arial"/>
        </w:rPr>
        <w:t xml:space="preserve"> to make an informed judgement.</w:t>
      </w:r>
    </w:p>
    <w:p w14:paraId="3C20B511" w14:textId="247F0FCD" w:rsidR="00293F53" w:rsidRDefault="00293F53" w:rsidP="00293F53">
      <w:pPr>
        <w:jc w:val="both"/>
        <w:rPr>
          <w:rFonts w:ascii="Arial" w:eastAsia="Calibri" w:hAnsi="Arial" w:cs="Arial"/>
          <w:szCs w:val="24"/>
        </w:rPr>
      </w:pPr>
      <w:r>
        <w:rPr>
          <w:rFonts w:ascii="Arial" w:eastAsia="Calibri" w:hAnsi="Arial" w:cs="Arial"/>
          <w:szCs w:val="24"/>
        </w:rPr>
        <w:lastRenderedPageBreak/>
        <w:t>The Workgroup also considered if there was a</w:t>
      </w:r>
      <w:r w:rsidRPr="00D40086">
        <w:rPr>
          <w:rFonts w:ascii="Arial" w:eastAsia="Calibri" w:hAnsi="Arial" w:cs="Arial"/>
          <w:szCs w:val="24"/>
        </w:rPr>
        <w:t>ny additional benefit of using a combination of historic and for</w:t>
      </w:r>
      <w:r w:rsidR="00501FEF">
        <w:rPr>
          <w:rFonts w:ascii="Arial" w:eastAsia="Calibri" w:hAnsi="Arial" w:cs="Arial"/>
          <w:szCs w:val="24"/>
        </w:rPr>
        <w:t>ward looking</w:t>
      </w:r>
      <w:r w:rsidRPr="00D40086">
        <w:rPr>
          <w:rFonts w:ascii="Arial" w:eastAsia="Calibri" w:hAnsi="Arial" w:cs="Arial"/>
          <w:szCs w:val="24"/>
        </w:rPr>
        <w:t xml:space="preserve"> data</w:t>
      </w:r>
      <w:r w:rsidR="00630136">
        <w:rPr>
          <w:rFonts w:ascii="Arial" w:eastAsia="Calibri" w:hAnsi="Arial" w:cs="Arial"/>
          <w:szCs w:val="24"/>
        </w:rPr>
        <w:t>. Although the</w:t>
      </w:r>
      <w:r>
        <w:rPr>
          <w:rFonts w:ascii="Arial" w:eastAsia="Calibri" w:hAnsi="Arial" w:cs="Arial"/>
          <w:szCs w:val="24"/>
        </w:rPr>
        <w:t xml:space="preserve"> CMP315 and CMP375 Originals propose using historical data (as now)</w:t>
      </w:r>
      <w:r w:rsidR="00630136">
        <w:rPr>
          <w:rFonts w:ascii="Arial" w:eastAsia="Calibri" w:hAnsi="Arial" w:cs="Arial"/>
          <w:szCs w:val="24"/>
        </w:rPr>
        <w:t>, C</w:t>
      </w:r>
      <w:r w:rsidR="00630136">
        <w:rPr>
          <w:rFonts w:eastAsia="Calibri" w:cs="Arial"/>
          <w:szCs w:val="24"/>
        </w:rPr>
        <w:t>MP375 WACM1 did propose using NOA data alongside historic data</w:t>
      </w:r>
      <w:r>
        <w:rPr>
          <w:rFonts w:ascii="Arial" w:eastAsia="Calibri" w:hAnsi="Arial" w:cs="Arial"/>
          <w:szCs w:val="24"/>
        </w:rPr>
        <w:t xml:space="preserve">. </w:t>
      </w:r>
    </w:p>
    <w:p w14:paraId="1957D2BA" w14:textId="77777777" w:rsidR="00630136" w:rsidRDefault="00630136" w:rsidP="00293F53">
      <w:pPr>
        <w:jc w:val="both"/>
        <w:rPr>
          <w:rFonts w:ascii="Arial" w:eastAsia="Calibri" w:hAnsi="Arial" w:cs="Arial"/>
          <w:szCs w:val="24"/>
        </w:rPr>
      </w:pPr>
    </w:p>
    <w:p w14:paraId="4DCF1781" w14:textId="77777777" w:rsidR="00293F53" w:rsidRPr="00D941D1" w:rsidRDefault="00293F53" w:rsidP="00293F53">
      <w:pPr>
        <w:jc w:val="both"/>
      </w:pPr>
      <w:r w:rsidRPr="00D941D1">
        <w:rPr>
          <w:rFonts w:ascii="Arial" w:eastAsia="Calibri" w:hAnsi="Arial" w:cs="Arial"/>
          <w:szCs w:val="24"/>
        </w:rPr>
        <w:t xml:space="preserve">The Proposer of CMP375 argued that the </w:t>
      </w:r>
      <w:r w:rsidRPr="00D941D1">
        <w:t>current approach of 10 years historic data is preferable as it’s quicker from a Workgroup development perspective (as it is current process) and the ESO no longer have details of the projects/calculations prior to RIIO-T-1 (i.e. from the Transmission Price Control Review era of price controls).</w:t>
      </w:r>
    </w:p>
    <w:p w14:paraId="1CC590E6" w14:textId="77777777" w:rsidR="00293F53" w:rsidRPr="00D941D1" w:rsidRDefault="00293F53" w:rsidP="00293F53">
      <w:pPr>
        <w:jc w:val="both"/>
        <w:rPr>
          <w:rFonts w:ascii="Arial" w:eastAsia="Calibri" w:hAnsi="Arial" w:cs="Arial"/>
          <w:szCs w:val="24"/>
        </w:rPr>
      </w:pPr>
    </w:p>
    <w:p w14:paraId="625483A5" w14:textId="77777777" w:rsidR="00293F53" w:rsidRPr="00501FEF" w:rsidRDefault="00293F53" w:rsidP="00293F53">
      <w:pPr>
        <w:jc w:val="both"/>
        <w:rPr>
          <w:szCs w:val="24"/>
        </w:rPr>
      </w:pPr>
      <w:r w:rsidRPr="00501FEF">
        <w:rPr>
          <w:rFonts w:ascii="Arial" w:eastAsia="Calibri" w:hAnsi="Arial" w:cs="Arial"/>
          <w:szCs w:val="24"/>
        </w:rPr>
        <w:t>The Workgroup discussed different time periods over which to collect cost and reinforcement data. Some Workgroup Members expressed that a longer period may mitigate problems of insufficient data. Some Workgroup Members expressed that nearer to real-time and even partially forward-looking data (e.g. approved expenditure) may better reflect the growth of NETS. Specifically, th</w:t>
      </w:r>
      <w:r w:rsidRPr="00501FEF">
        <w:rPr>
          <w:szCs w:val="24"/>
        </w:rPr>
        <w:t>ese conversations covered:</w:t>
      </w:r>
    </w:p>
    <w:p w14:paraId="5F4B44B4" w14:textId="0F6B3646" w:rsidR="00293F53" w:rsidRPr="00722FEF" w:rsidRDefault="00293F53" w:rsidP="00293F53">
      <w:pPr>
        <w:pStyle w:val="ListParagraph"/>
        <w:numPr>
          <w:ilvl w:val="0"/>
          <w:numId w:val="50"/>
        </w:numPr>
        <w:jc w:val="both"/>
      </w:pPr>
      <w:r w:rsidRPr="00501FEF">
        <w:rPr>
          <w:b/>
          <w:bCs/>
        </w:rPr>
        <w:t>Data from a different timeframe</w:t>
      </w:r>
      <w:r w:rsidRPr="00501FEF">
        <w:t>. More historic data (over the current 10 years) could be used to ensure there remains sufficient data for the calculation; however, this creates a risk that more recent developments do not affect the calculation sufficiently. This is partly mitigated by point 3 below</w:t>
      </w:r>
      <w:r w:rsidR="002B1A2D" w:rsidRPr="00501FEF">
        <w:t>. The Transmission Owners have since confirmed that they only hold historic data (for the previous 10 years)</w:t>
      </w:r>
      <w:r w:rsidRPr="00501FEF">
        <w:t xml:space="preserve">; </w:t>
      </w:r>
      <w:r w:rsidR="00A54320">
        <w:t xml:space="preserve"> </w:t>
      </w:r>
      <w:r w:rsidR="00A54320" w:rsidRPr="00722FEF">
        <w:t>and</w:t>
      </w:r>
    </w:p>
    <w:p w14:paraId="65979F94" w14:textId="521E4C63" w:rsidR="00293F53" w:rsidRPr="00722FEF" w:rsidRDefault="00293F53" w:rsidP="00293F53">
      <w:pPr>
        <w:pStyle w:val="ListParagraph"/>
        <w:numPr>
          <w:ilvl w:val="0"/>
          <w:numId w:val="50"/>
        </w:numPr>
        <w:jc w:val="both"/>
      </w:pPr>
      <w:r w:rsidRPr="00722FEF">
        <w:rPr>
          <w:b/>
          <w:bCs/>
        </w:rPr>
        <w:t>For</w:t>
      </w:r>
      <w:r w:rsidR="00501FEF" w:rsidRPr="00722FEF">
        <w:rPr>
          <w:b/>
          <w:bCs/>
        </w:rPr>
        <w:t>ward looking</w:t>
      </w:r>
      <w:r w:rsidRPr="00722FEF">
        <w:rPr>
          <w:b/>
          <w:bCs/>
        </w:rPr>
        <w:t xml:space="preserve"> data (or a combination of historic and for</w:t>
      </w:r>
      <w:r w:rsidR="00501FEF" w:rsidRPr="00722FEF">
        <w:rPr>
          <w:b/>
          <w:bCs/>
        </w:rPr>
        <w:t>ward looking</w:t>
      </w:r>
      <w:r w:rsidRPr="00722FEF">
        <w:rPr>
          <w:b/>
          <w:bCs/>
        </w:rPr>
        <w:t xml:space="preserve"> data).</w:t>
      </w:r>
      <w:r w:rsidRPr="00722FEF">
        <w:t xml:space="preserve"> Historic data could be replaced by (or augmented with) forecast data so that it is more reflective of future NETS investment. The challenge is ensuring these forecasts are accurate and transparent to industry</w:t>
      </w:r>
      <w:r w:rsidR="002B1A2D" w:rsidRPr="00722FEF">
        <w:t>. CMP375 WACM1</w:t>
      </w:r>
      <w:r w:rsidR="00630136" w:rsidRPr="00722FEF">
        <w:t xml:space="preserve"> proposed</w:t>
      </w:r>
      <w:r w:rsidR="002B1A2D" w:rsidRPr="00722FEF">
        <w:t xml:space="preserve"> add</w:t>
      </w:r>
      <w:r w:rsidR="00630136" w:rsidRPr="00722FEF">
        <w:t>ing</w:t>
      </w:r>
      <w:r w:rsidR="002B1A2D" w:rsidRPr="00722FEF">
        <w:t xml:space="preserve"> N</w:t>
      </w:r>
      <w:r w:rsidR="00630136" w:rsidRPr="00722FEF">
        <w:t>OA d</w:t>
      </w:r>
      <w:r w:rsidR="002B1A2D" w:rsidRPr="00722FEF">
        <w:t xml:space="preserve">ata to </w:t>
      </w:r>
      <w:r w:rsidR="00630136" w:rsidRPr="00722FEF">
        <w:t xml:space="preserve">complement </w:t>
      </w:r>
      <w:r w:rsidR="002B1A2D" w:rsidRPr="00722FEF">
        <w:t>the</w:t>
      </w:r>
      <w:r w:rsidR="00630136" w:rsidRPr="00722FEF">
        <w:t xml:space="preserve"> historic data but, as discussed later in this document, was </w:t>
      </w:r>
      <w:r w:rsidR="00722FEF">
        <w:t>thought not to</w:t>
      </w:r>
      <w:r w:rsidR="00630136" w:rsidRPr="00722FEF">
        <w:t xml:space="preserve"> be cost reflective</w:t>
      </w:r>
      <w:r w:rsidR="00FD097D" w:rsidRPr="00722FEF">
        <w:t xml:space="preserve"> as they are high level budget costs not presented consistently with usual EC cost input.</w:t>
      </w:r>
    </w:p>
    <w:p w14:paraId="7CDB0C97" w14:textId="16971EEC" w:rsidR="00BB45EF" w:rsidRPr="00501FEF" w:rsidRDefault="00630136" w:rsidP="00293F53">
      <w:pPr>
        <w:jc w:val="both"/>
        <w:rPr>
          <w:szCs w:val="24"/>
        </w:rPr>
      </w:pPr>
      <w:r w:rsidRPr="00501FEF">
        <w:rPr>
          <w:szCs w:val="24"/>
        </w:rPr>
        <w:t xml:space="preserve">The following table sets out the pros and cons </w:t>
      </w:r>
      <w:r w:rsidR="00501FEF">
        <w:rPr>
          <w:szCs w:val="24"/>
        </w:rPr>
        <w:t xml:space="preserve">identified </w:t>
      </w:r>
      <w:r w:rsidRPr="00501FEF">
        <w:rPr>
          <w:szCs w:val="24"/>
        </w:rPr>
        <w:t>of historic vs forward looki</w:t>
      </w:r>
      <w:r w:rsidR="00501FEF" w:rsidRPr="00501FEF">
        <w:rPr>
          <w:szCs w:val="24"/>
        </w:rPr>
        <w:t>n</w:t>
      </w:r>
      <w:r w:rsidRPr="00501FEF">
        <w:rPr>
          <w:szCs w:val="24"/>
        </w:rPr>
        <w:t>g data.</w:t>
      </w:r>
    </w:p>
    <w:p w14:paraId="7F83DDC9" w14:textId="77777777" w:rsidR="00293F53" w:rsidRDefault="00293F53" w:rsidP="00293F53">
      <w:pPr>
        <w:jc w:val="both"/>
      </w:pPr>
    </w:p>
    <w:tbl>
      <w:tblPr>
        <w:tblStyle w:val="GridTable4-Accent1"/>
        <w:tblW w:w="0" w:type="auto"/>
        <w:tblLook w:val="04A0" w:firstRow="1" w:lastRow="0" w:firstColumn="1" w:lastColumn="0" w:noHBand="0" w:noVBand="1"/>
      </w:tblPr>
      <w:tblGrid>
        <w:gridCol w:w="3116"/>
        <w:gridCol w:w="3117"/>
        <w:gridCol w:w="3117"/>
      </w:tblGrid>
      <w:tr w:rsidR="00BB45EF" w:rsidRPr="004858DD" w14:paraId="7ADAFD90" w14:textId="77777777" w:rsidTr="00962E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5325C23" w14:textId="77777777" w:rsidR="00BB45EF" w:rsidRPr="004858DD" w:rsidRDefault="00BB45EF" w:rsidP="00962E81">
            <w:pPr>
              <w:rPr>
                <w:rFonts w:ascii="Arial" w:hAnsi="Arial" w:cs="Arial"/>
              </w:rPr>
            </w:pPr>
          </w:p>
        </w:tc>
        <w:tc>
          <w:tcPr>
            <w:tcW w:w="3117" w:type="dxa"/>
          </w:tcPr>
          <w:p w14:paraId="78056F45" w14:textId="77777777" w:rsidR="00BB45EF" w:rsidRPr="004858DD" w:rsidRDefault="00BB45EF" w:rsidP="00962E8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858DD">
              <w:rPr>
                <w:rFonts w:ascii="Arial" w:hAnsi="Arial" w:cs="Arial"/>
              </w:rPr>
              <w:t>Pros</w:t>
            </w:r>
          </w:p>
        </w:tc>
        <w:tc>
          <w:tcPr>
            <w:tcW w:w="3117" w:type="dxa"/>
          </w:tcPr>
          <w:p w14:paraId="038AB1FE" w14:textId="77777777" w:rsidR="00BB45EF" w:rsidRPr="004858DD" w:rsidRDefault="00BB45EF" w:rsidP="00962E81">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858DD">
              <w:rPr>
                <w:rFonts w:ascii="Arial" w:hAnsi="Arial" w:cs="Arial"/>
              </w:rPr>
              <w:t>Cons</w:t>
            </w:r>
          </w:p>
        </w:tc>
      </w:tr>
      <w:tr w:rsidR="00BB45EF" w:rsidRPr="004858DD" w14:paraId="35F37FBA" w14:textId="77777777" w:rsidTr="00962E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hideMark/>
          </w:tcPr>
          <w:p w14:paraId="3E3E8888" w14:textId="77777777" w:rsidR="00BB45EF" w:rsidRPr="004858DD" w:rsidRDefault="00BB45EF" w:rsidP="00962E81">
            <w:pPr>
              <w:rPr>
                <w:rFonts w:ascii="Arial" w:hAnsi="Arial" w:cs="Arial"/>
              </w:rPr>
            </w:pPr>
            <w:r w:rsidRPr="004858DD">
              <w:rPr>
                <w:rFonts w:ascii="Arial" w:hAnsi="Arial" w:cs="Arial"/>
              </w:rPr>
              <w:t>Forward Looking Data</w:t>
            </w:r>
          </w:p>
        </w:tc>
        <w:tc>
          <w:tcPr>
            <w:tcW w:w="3117" w:type="dxa"/>
            <w:hideMark/>
          </w:tcPr>
          <w:p w14:paraId="00088FC5" w14:textId="77777777" w:rsidR="00BB45EF" w:rsidRPr="004858DD" w:rsidRDefault="00BB45EF"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4858DD">
              <w:rPr>
                <w:rFonts w:ascii="Arial" w:hAnsi="Arial" w:cs="Arial"/>
              </w:rPr>
              <w:t>Reflective of current developments</w:t>
            </w:r>
          </w:p>
        </w:tc>
        <w:tc>
          <w:tcPr>
            <w:tcW w:w="3117" w:type="dxa"/>
          </w:tcPr>
          <w:p w14:paraId="7601A2B4" w14:textId="0C242E20" w:rsidR="00FD097D" w:rsidRPr="004858DD" w:rsidRDefault="00FD097D" w:rsidP="00FD097D">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Accuracy concerns as high level budget costs, </w:t>
            </w:r>
          </w:p>
          <w:p w14:paraId="1DC1AD8A" w14:textId="31163180" w:rsidR="00FD097D" w:rsidRDefault="00FD097D"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includes r</w:t>
            </w:r>
            <w:r w:rsidR="00BB45EF" w:rsidRPr="004858DD">
              <w:rPr>
                <w:rFonts w:ascii="Arial" w:hAnsi="Arial" w:cs="Arial"/>
              </w:rPr>
              <w:t>eopeners</w:t>
            </w:r>
            <w:r>
              <w:rPr>
                <w:rFonts w:ascii="Arial" w:hAnsi="Arial" w:cs="Arial"/>
              </w:rPr>
              <w:t>.</w:t>
            </w:r>
          </w:p>
          <w:p w14:paraId="449FB0C5" w14:textId="77777777" w:rsidR="00BB45EF" w:rsidRPr="004858DD" w:rsidRDefault="00BB45EF"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p>
          <w:p w14:paraId="3D4D3CC0" w14:textId="4F65C5FF" w:rsidR="00BB45EF" w:rsidRPr="004858DD" w:rsidRDefault="00501FEF"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Not directly</w:t>
            </w:r>
            <w:r w:rsidR="00BB45EF" w:rsidRPr="004858DD">
              <w:rPr>
                <w:rFonts w:ascii="Arial" w:hAnsi="Arial" w:cs="Arial"/>
              </w:rPr>
              <w:t xml:space="preserve"> comparable with historic data</w:t>
            </w:r>
            <w:r>
              <w:rPr>
                <w:rFonts w:ascii="Arial" w:hAnsi="Arial" w:cs="Arial"/>
              </w:rPr>
              <w:t xml:space="preserve"> so arguably not cost reflective</w:t>
            </w:r>
          </w:p>
          <w:p w14:paraId="57205AA7" w14:textId="77777777" w:rsidR="00BB45EF" w:rsidRPr="004858DD" w:rsidRDefault="00BB45EF"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p>
          <w:p w14:paraId="0F42AEC2" w14:textId="55EE4613" w:rsidR="00BB45EF" w:rsidRPr="004858DD" w:rsidRDefault="00BB45EF"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4858DD">
              <w:rPr>
                <w:rFonts w:ascii="Arial" w:hAnsi="Arial" w:cs="Arial"/>
              </w:rPr>
              <w:t>It won’t all get built</w:t>
            </w:r>
            <w:r w:rsidR="00FD097D">
              <w:rPr>
                <w:rFonts w:ascii="Arial" w:hAnsi="Arial" w:cs="Arial"/>
              </w:rPr>
              <w:t xml:space="preserve"> – can be mitigated by only including those costs </w:t>
            </w:r>
            <w:r w:rsidR="00FD097D" w:rsidRPr="00163777">
              <w:t>which have been recommended to ‘Proceed’ or which have been specified as ‘HND essential’</w:t>
            </w:r>
            <w:r w:rsidR="00FD097D">
              <w:t xml:space="preserve"> in the NOA.</w:t>
            </w:r>
          </w:p>
          <w:p w14:paraId="0C370625" w14:textId="77777777" w:rsidR="00BB45EF" w:rsidRPr="004858DD" w:rsidRDefault="00BB45EF"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B45EF" w:rsidRPr="004858DD" w14:paraId="75D0DB78" w14:textId="77777777" w:rsidTr="00962E81">
        <w:tc>
          <w:tcPr>
            <w:cnfStyle w:val="001000000000" w:firstRow="0" w:lastRow="0" w:firstColumn="1" w:lastColumn="0" w:oddVBand="0" w:evenVBand="0" w:oddHBand="0" w:evenHBand="0" w:firstRowFirstColumn="0" w:firstRowLastColumn="0" w:lastRowFirstColumn="0" w:lastRowLastColumn="0"/>
            <w:tcW w:w="3116" w:type="dxa"/>
            <w:hideMark/>
          </w:tcPr>
          <w:p w14:paraId="5977C495" w14:textId="77777777" w:rsidR="00BB45EF" w:rsidRPr="004858DD" w:rsidRDefault="00BB45EF" w:rsidP="00962E81">
            <w:pPr>
              <w:rPr>
                <w:rFonts w:ascii="Arial" w:hAnsi="Arial" w:cs="Arial"/>
              </w:rPr>
            </w:pPr>
            <w:r w:rsidRPr="004858DD">
              <w:rPr>
                <w:rFonts w:ascii="Arial" w:hAnsi="Arial" w:cs="Arial"/>
              </w:rPr>
              <w:t>Historic Data</w:t>
            </w:r>
          </w:p>
        </w:tc>
        <w:tc>
          <w:tcPr>
            <w:tcW w:w="3117" w:type="dxa"/>
            <w:hideMark/>
          </w:tcPr>
          <w:p w14:paraId="62BD62F1" w14:textId="77777777" w:rsidR="00BB45EF" w:rsidRPr="004858DD" w:rsidRDefault="00BB45EF" w:rsidP="00962E8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858DD">
              <w:rPr>
                <w:rFonts w:ascii="Arial" w:hAnsi="Arial" w:cs="Arial"/>
              </w:rPr>
              <w:t>How the current Expansion Constant is calculated</w:t>
            </w:r>
          </w:p>
          <w:p w14:paraId="16899716" w14:textId="77777777" w:rsidR="00BB45EF" w:rsidRPr="004858DD" w:rsidRDefault="00BB45EF" w:rsidP="00962E81">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3775F12C" w14:textId="77777777" w:rsidR="00BB45EF" w:rsidRPr="004858DD" w:rsidRDefault="00BB45EF" w:rsidP="00962E8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858DD">
              <w:rPr>
                <w:rFonts w:ascii="Arial" w:hAnsi="Arial" w:cs="Arial"/>
              </w:rPr>
              <w:lastRenderedPageBreak/>
              <w:t>Certainty of Data</w:t>
            </w:r>
          </w:p>
        </w:tc>
        <w:tc>
          <w:tcPr>
            <w:tcW w:w="3117" w:type="dxa"/>
          </w:tcPr>
          <w:p w14:paraId="42B1F814" w14:textId="77777777" w:rsidR="00BB45EF" w:rsidRPr="004858DD" w:rsidRDefault="00BB45EF" w:rsidP="00962E8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858DD">
              <w:rPr>
                <w:rFonts w:ascii="Arial" w:hAnsi="Arial" w:cs="Arial"/>
              </w:rPr>
              <w:lastRenderedPageBreak/>
              <w:t>Not necessarily reflective of costs you may incur today</w:t>
            </w:r>
          </w:p>
          <w:p w14:paraId="408701F7" w14:textId="77777777" w:rsidR="00BB45EF" w:rsidRPr="004858DD" w:rsidRDefault="00BB45EF" w:rsidP="00962E81">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16632D63" w14:textId="77777777" w:rsidR="00BB45EF" w:rsidRPr="004858DD" w:rsidRDefault="00BB45EF" w:rsidP="00962E8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858DD">
              <w:rPr>
                <w:rFonts w:ascii="Arial" w:hAnsi="Arial" w:cs="Arial"/>
              </w:rPr>
              <w:t>Not enough data available as based on incremental capacity at 400kV and a small dataset could lead to increased volatility</w:t>
            </w:r>
          </w:p>
        </w:tc>
      </w:tr>
      <w:tr w:rsidR="00BB45EF" w:rsidRPr="004858DD" w14:paraId="7F70D086" w14:textId="77777777" w:rsidTr="00962E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88086BF" w14:textId="77777777" w:rsidR="00BB45EF" w:rsidRPr="004858DD" w:rsidRDefault="00BB45EF" w:rsidP="00962E81">
            <w:pPr>
              <w:rPr>
                <w:rFonts w:ascii="Arial" w:hAnsi="Arial" w:cs="Arial"/>
              </w:rPr>
            </w:pPr>
            <w:r w:rsidRPr="004858DD">
              <w:rPr>
                <w:rFonts w:ascii="Arial" w:hAnsi="Arial" w:cs="Arial"/>
              </w:rPr>
              <w:lastRenderedPageBreak/>
              <w:t>Mix of Forward Looking Data and Historic Data</w:t>
            </w:r>
          </w:p>
        </w:tc>
        <w:tc>
          <w:tcPr>
            <w:tcW w:w="3117" w:type="dxa"/>
          </w:tcPr>
          <w:p w14:paraId="25BE4CD7" w14:textId="77777777" w:rsidR="00BB45EF" w:rsidRPr="004858DD" w:rsidRDefault="00BB45EF"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4858DD">
              <w:rPr>
                <w:rFonts w:ascii="Arial" w:hAnsi="Arial" w:cs="Arial"/>
              </w:rPr>
              <w:t>More likely to have sufficient data</w:t>
            </w:r>
          </w:p>
        </w:tc>
        <w:tc>
          <w:tcPr>
            <w:tcW w:w="3117" w:type="dxa"/>
          </w:tcPr>
          <w:p w14:paraId="36725B1F" w14:textId="6356434A" w:rsidR="00501FEF" w:rsidRDefault="00BB45EF"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4858DD">
              <w:rPr>
                <w:rFonts w:ascii="Arial" w:hAnsi="Arial" w:cs="Arial"/>
              </w:rPr>
              <w:t xml:space="preserve">How do you ensure </w:t>
            </w:r>
            <w:r w:rsidR="00501FEF">
              <w:rPr>
                <w:rFonts w:ascii="Arial" w:hAnsi="Arial" w:cs="Arial"/>
              </w:rPr>
              <w:t xml:space="preserve">the forward looking data </w:t>
            </w:r>
            <w:r w:rsidRPr="004858DD">
              <w:rPr>
                <w:rFonts w:ascii="Arial" w:hAnsi="Arial" w:cs="Arial"/>
              </w:rPr>
              <w:t>can be compared</w:t>
            </w:r>
            <w:r w:rsidR="00501FEF">
              <w:rPr>
                <w:rFonts w:ascii="Arial" w:hAnsi="Arial" w:cs="Arial"/>
              </w:rPr>
              <w:t xml:space="preserve"> with the historic data</w:t>
            </w:r>
          </w:p>
          <w:p w14:paraId="1096ACD3" w14:textId="3F1B2EC7" w:rsidR="00501FEF" w:rsidRPr="004858DD" w:rsidRDefault="00501FEF" w:rsidP="00962E8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25FC9586" w14:textId="77777777" w:rsidR="00BB45EF" w:rsidRPr="004858DD" w:rsidRDefault="00BB45EF" w:rsidP="00BB45EF">
      <w:pPr>
        <w:rPr>
          <w:rFonts w:ascii="Arial" w:hAnsi="Arial" w:cs="Arial"/>
          <w:sz w:val="22"/>
        </w:rPr>
      </w:pPr>
    </w:p>
    <w:p w14:paraId="6600FE6F" w14:textId="77777777" w:rsidR="00BB45EF" w:rsidRPr="00DE59AE" w:rsidRDefault="00BB45EF" w:rsidP="00DE59AE">
      <w:pPr>
        <w:jc w:val="both"/>
        <w:rPr>
          <w:rFonts w:cstheme="minorHAnsi"/>
          <w:szCs w:val="24"/>
        </w:rPr>
      </w:pPr>
      <w:r w:rsidRPr="00DE59AE">
        <w:rPr>
          <w:rFonts w:cstheme="minorHAnsi"/>
          <w:szCs w:val="24"/>
        </w:rPr>
        <w:t>The Workgroup noted the challenges of Transmission Owner data</w:t>
      </w:r>
    </w:p>
    <w:p w14:paraId="4F2DD079" w14:textId="414E72B6" w:rsidR="00BB45EF" w:rsidRPr="00DE59AE" w:rsidRDefault="00BB45EF" w:rsidP="00DE59AE">
      <w:pPr>
        <w:pStyle w:val="ListParagraph"/>
        <w:numPr>
          <w:ilvl w:val="0"/>
          <w:numId w:val="67"/>
        </w:numPr>
        <w:spacing w:before="0" w:line="240" w:lineRule="auto"/>
        <w:jc w:val="both"/>
        <w:rPr>
          <w:rFonts w:asciiTheme="minorHAnsi" w:hAnsiTheme="minorHAnsi" w:cstheme="minorHAnsi"/>
        </w:rPr>
      </w:pPr>
      <w:r w:rsidRPr="00DE59AE">
        <w:rPr>
          <w:rFonts w:asciiTheme="minorHAnsi" w:hAnsiTheme="minorHAnsi" w:cstheme="minorHAnsi"/>
        </w:rPr>
        <w:t>The data is not necessarily split into the components required for the</w:t>
      </w:r>
      <w:r w:rsidR="00501FEF" w:rsidRPr="00DE59AE">
        <w:rPr>
          <w:rFonts w:asciiTheme="minorHAnsi" w:hAnsiTheme="minorHAnsi" w:cstheme="minorHAnsi"/>
        </w:rPr>
        <w:t xml:space="preserve"> CMP315 and CMP375</w:t>
      </w:r>
      <w:r w:rsidRPr="00DE59AE">
        <w:rPr>
          <w:rFonts w:asciiTheme="minorHAnsi" w:hAnsiTheme="minorHAnsi" w:cstheme="minorHAnsi"/>
        </w:rPr>
        <w:t xml:space="preserve"> solutions</w:t>
      </w:r>
      <w:r w:rsidR="00501FEF" w:rsidRPr="00DE59AE">
        <w:rPr>
          <w:rFonts w:asciiTheme="minorHAnsi" w:hAnsiTheme="minorHAnsi" w:cstheme="minorHAnsi"/>
        </w:rPr>
        <w:t xml:space="preserve"> and therefore assumptions will need to be made; and</w:t>
      </w:r>
    </w:p>
    <w:p w14:paraId="2BA39E3B" w14:textId="22064E99" w:rsidR="00BB45EF" w:rsidRPr="00DE59AE" w:rsidRDefault="00BB45EF" w:rsidP="00DE59AE">
      <w:pPr>
        <w:pStyle w:val="ListParagraph"/>
        <w:numPr>
          <w:ilvl w:val="0"/>
          <w:numId w:val="67"/>
        </w:numPr>
        <w:spacing w:before="0" w:line="240" w:lineRule="auto"/>
        <w:jc w:val="both"/>
        <w:rPr>
          <w:rFonts w:asciiTheme="minorHAnsi" w:hAnsiTheme="minorHAnsi" w:cstheme="minorHAnsi"/>
        </w:rPr>
      </w:pPr>
      <w:r w:rsidRPr="00DE59AE">
        <w:rPr>
          <w:rFonts w:asciiTheme="minorHAnsi" w:hAnsiTheme="minorHAnsi" w:cstheme="minorHAnsi"/>
        </w:rPr>
        <w:t>There are differing interpretations across each Transmission Owner</w:t>
      </w:r>
    </w:p>
    <w:p w14:paraId="73A4B094" w14:textId="34D519D1" w:rsidR="00F706E9" w:rsidRPr="00DE59AE" w:rsidRDefault="00BB45EF" w:rsidP="00DE59AE">
      <w:pPr>
        <w:pStyle w:val="xmsonormal"/>
        <w:jc w:val="both"/>
        <w:rPr>
          <w:rFonts w:asciiTheme="minorHAnsi" w:hAnsiTheme="minorHAnsi" w:cstheme="minorHAnsi"/>
          <w:sz w:val="24"/>
          <w:szCs w:val="24"/>
        </w:rPr>
      </w:pPr>
      <w:r w:rsidRPr="00DE59AE">
        <w:rPr>
          <w:rFonts w:asciiTheme="minorHAnsi" w:hAnsiTheme="minorHAnsi" w:cstheme="minorHAnsi"/>
          <w:sz w:val="24"/>
          <w:szCs w:val="24"/>
        </w:rPr>
        <w:t xml:space="preserve">Given these challenges, the ESO Workgroup Member </w:t>
      </w:r>
      <w:r w:rsidR="00F706E9" w:rsidRPr="00DE59AE">
        <w:rPr>
          <w:rFonts w:asciiTheme="minorHAnsi" w:hAnsiTheme="minorHAnsi" w:cstheme="minorHAnsi"/>
          <w:sz w:val="24"/>
          <w:szCs w:val="24"/>
        </w:rPr>
        <w:t xml:space="preserve">initially </w:t>
      </w:r>
      <w:r w:rsidRPr="00DE59AE">
        <w:rPr>
          <w:rFonts w:asciiTheme="minorHAnsi" w:hAnsiTheme="minorHAnsi" w:cstheme="minorHAnsi"/>
          <w:sz w:val="24"/>
          <w:szCs w:val="24"/>
        </w:rPr>
        <w:t>proposed</w:t>
      </w:r>
      <w:r w:rsidR="00501FEF" w:rsidRPr="00DE59AE">
        <w:rPr>
          <w:rFonts w:asciiTheme="minorHAnsi" w:hAnsiTheme="minorHAnsi" w:cstheme="minorHAnsi"/>
          <w:sz w:val="24"/>
          <w:szCs w:val="24"/>
        </w:rPr>
        <w:t xml:space="preserve"> an</w:t>
      </w:r>
      <w:r w:rsidRPr="00DE59AE">
        <w:rPr>
          <w:rFonts w:asciiTheme="minorHAnsi" w:hAnsiTheme="minorHAnsi" w:cstheme="minorHAnsi"/>
          <w:sz w:val="24"/>
          <w:szCs w:val="24"/>
        </w:rPr>
        <w:t xml:space="preserve"> alternative approach to consider</w:t>
      </w:r>
      <w:r w:rsidR="00F706E9" w:rsidRPr="00DE59AE">
        <w:rPr>
          <w:rFonts w:asciiTheme="minorHAnsi" w:hAnsiTheme="minorHAnsi" w:cstheme="minorHAnsi"/>
          <w:sz w:val="24"/>
          <w:szCs w:val="24"/>
        </w:rPr>
        <w:t>, which essentially avoids the need for project data from Transmission Owners and smears the Transmission Owners’ Maximum Allowed Revenue (total revenues recoverable via TNUoS) across each circuit component</w:t>
      </w:r>
      <w:r w:rsidRPr="00DE59AE">
        <w:rPr>
          <w:rFonts w:asciiTheme="minorHAnsi" w:hAnsiTheme="minorHAnsi" w:cstheme="minorHAnsi"/>
          <w:sz w:val="24"/>
          <w:szCs w:val="24"/>
        </w:rPr>
        <w:t xml:space="preserve">. </w:t>
      </w:r>
      <w:r w:rsidR="00F706E9" w:rsidRPr="00DE59AE">
        <w:rPr>
          <w:rFonts w:asciiTheme="minorHAnsi" w:hAnsiTheme="minorHAnsi" w:cstheme="minorHAnsi"/>
          <w:sz w:val="24"/>
          <w:szCs w:val="24"/>
        </w:rPr>
        <w:t>H</w:t>
      </w:r>
      <w:r w:rsidRPr="00DE59AE">
        <w:rPr>
          <w:rFonts w:asciiTheme="minorHAnsi" w:hAnsiTheme="minorHAnsi" w:cstheme="minorHAnsi"/>
          <w:sz w:val="24"/>
          <w:szCs w:val="24"/>
        </w:rPr>
        <w:t>owever, this was discounted after Workgroup discussion as Maximum Allowed Revenue data also includes pensions and other quite material non-network-related costs.  </w:t>
      </w:r>
      <w:r w:rsidR="00501FEF" w:rsidRPr="00DE59AE">
        <w:rPr>
          <w:rFonts w:asciiTheme="minorHAnsi" w:hAnsiTheme="minorHAnsi" w:cstheme="minorHAnsi"/>
          <w:sz w:val="24"/>
          <w:szCs w:val="24"/>
        </w:rPr>
        <w:t xml:space="preserve">The ESO Workgroup Member </w:t>
      </w:r>
      <w:r w:rsidR="00F706E9" w:rsidRPr="00DE59AE">
        <w:rPr>
          <w:rFonts w:asciiTheme="minorHAnsi" w:hAnsiTheme="minorHAnsi" w:cstheme="minorHAnsi"/>
          <w:sz w:val="24"/>
          <w:szCs w:val="24"/>
        </w:rPr>
        <w:t>then proposed an updated alternative approach based on the cost of the whole GB transmission system as a total Regulated Asset Value (RAV) rather than Maximum Allowed Revenue. It was noted that this approach would only calculate the Expansion Constant and the Expansion Factors would still be calculated using the current approach and this would still require data from the Transmission Owners, which some believed would undermine the benefit. Some of the Workgroup saw merits in this approach but noted this is a departure from the current methodology</w:t>
      </w:r>
      <w:r w:rsidR="00F706E9" w:rsidRPr="00DE59AE">
        <w:rPr>
          <w:rStyle w:val="FootnoteReference"/>
          <w:rFonts w:asciiTheme="minorHAnsi" w:hAnsiTheme="minorHAnsi" w:cstheme="minorHAnsi"/>
          <w:sz w:val="24"/>
          <w:szCs w:val="24"/>
        </w:rPr>
        <w:footnoteReference w:id="8"/>
      </w:r>
      <w:r w:rsidR="00F706E9" w:rsidRPr="00DE59AE">
        <w:rPr>
          <w:rFonts w:asciiTheme="minorHAnsi" w:hAnsiTheme="minorHAnsi" w:cstheme="minorHAnsi"/>
          <w:sz w:val="24"/>
          <w:szCs w:val="24"/>
        </w:rPr>
        <w:t xml:space="preserve"> and it was unclear what costs are included in the RA</w:t>
      </w:r>
      <w:r w:rsidR="00DE59AE">
        <w:rPr>
          <w:rFonts w:asciiTheme="minorHAnsi" w:hAnsiTheme="minorHAnsi" w:cstheme="minorHAnsi"/>
          <w:sz w:val="24"/>
          <w:szCs w:val="24"/>
        </w:rPr>
        <w:t>V. G</w:t>
      </w:r>
      <w:r w:rsidR="00F706E9" w:rsidRPr="00DE59AE">
        <w:rPr>
          <w:rFonts w:asciiTheme="minorHAnsi" w:hAnsiTheme="minorHAnsi" w:cstheme="minorHAnsi"/>
          <w:sz w:val="24"/>
          <w:szCs w:val="24"/>
        </w:rPr>
        <w:t>iven the Workgroup’s concerns on robustness and that it is a significant departure from the current methodology, this option was not developed further</w:t>
      </w:r>
    </w:p>
    <w:p w14:paraId="3E5C3D33" w14:textId="54F46913" w:rsidR="00F706E9" w:rsidRDefault="00F706E9" w:rsidP="00DE59AE">
      <w:pPr>
        <w:pStyle w:val="xmsonormal"/>
        <w:jc w:val="both"/>
        <w:rPr>
          <w:rFonts w:asciiTheme="minorHAnsi" w:hAnsiTheme="minorHAnsi" w:cstheme="minorHAnsi"/>
          <w:sz w:val="24"/>
          <w:szCs w:val="24"/>
        </w:rPr>
      </w:pPr>
    </w:p>
    <w:p w14:paraId="3F6FE049" w14:textId="5787C5AB" w:rsidR="00476BA9" w:rsidRDefault="00B755BA" w:rsidP="00DE59AE">
      <w:pPr>
        <w:pStyle w:val="xmsonormal"/>
        <w:jc w:val="both"/>
        <w:rPr>
          <w:rFonts w:asciiTheme="minorHAnsi" w:hAnsiTheme="minorHAnsi" w:cstheme="minorHAnsi"/>
          <w:sz w:val="24"/>
          <w:szCs w:val="24"/>
        </w:rPr>
      </w:pPr>
      <w:commentRangeStart w:id="44"/>
      <w:ins w:id="45" w:author="Claire Huxley (ESO)" w:date="2023-06-28T11:25:00Z">
        <w:r>
          <w:rPr>
            <w:rFonts w:asciiTheme="minorHAnsi" w:hAnsiTheme="minorHAnsi" w:cstheme="minorHAnsi"/>
            <w:sz w:val="24"/>
            <w:szCs w:val="24"/>
          </w:rPr>
          <w:t xml:space="preserve">Current historic data, up until </w:t>
        </w:r>
        <w:proofErr w:type="gramStart"/>
        <w:r>
          <w:rPr>
            <w:rFonts w:asciiTheme="minorHAnsi" w:hAnsiTheme="minorHAnsi" w:cstheme="minorHAnsi"/>
            <w:sz w:val="24"/>
            <w:szCs w:val="24"/>
          </w:rPr>
          <w:t>recently..</w:t>
        </w:r>
        <w:commentRangeEnd w:id="44"/>
        <w:proofErr w:type="gramEnd"/>
        <w:r>
          <w:rPr>
            <w:rStyle w:val="CommentReference"/>
            <w:rFonts w:ascii="Arial" w:eastAsia="Times New Roman" w:hAnsi="Arial" w:cs="Times New Roman"/>
          </w:rPr>
          <w:commentReference w:id="44"/>
        </w:r>
      </w:ins>
    </w:p>
    <w:p w14:paraId="7F095E96" w14:textId="77777777" w:rsidR="00476BA9" w:rsidRPr="00DE59AE" w:rsidRDefault="00476BA9" w:rsidP="00DE59AE">
      <w:pPr>
        <w:pStyle w:val="xmsonormal"/>
        <w:jc w:val="both"/>
        <w:rPr>
          <w:rFonts w:asciiTheme="minorHAnsi" w:hAnsiTheme="minorHAnsi" w:cstheme="minorHAnsi"/>
          <w:sz w:val="24"/>
          <w:szCs w:val="24"/>
        </w:rPr>
      </w:pPr>
    </w:p>
    <w:p w14:paraId="74A290F1" w14:textId="23400EDA" w:rsidR="002B1A2D" w:rsidRDefault="00FD097D" w:rsidP="00293F53">
      <w:pPr>
        <w:jc w:val="both"/>
        <w:rPr>
          <w:b/>
          <w:bCs/>
        </w:rPr>
      </w:pPr>
      <w:r>
        <w:rPr>
          <w:b/>
          <w:bCs/>
        </w:rPr>
        <w:t>Smoothing</w:t>
      </w:r>
    </w:p>
    <w:p w14:paraId="6B8694E3" w14:textId="250AC48C" w:rsidR="00DD4780" w:rsidRDefault="00DD4780" w:rsidP="00293F53">
      <w:pPr>
        <w:jc w:val="both"/>
        <w:rPr>
          <w:b/>
          <w:bCs/>
        </w:rPr>
      </w:pPr>
    </w:p>
    <w:p w14:paraId="37BF56A0" w14:textId="7508197F" w:rsidR="006A608A" w:rsidRDefault="006A608A" w:rsidP="006A608A">
      <w:pPr>
        <w:jc w:val="both"/>
        <w:rPr>
          <w:b/>
          <w:bCs/>
        </w:rPr>
      </w:pPr>
      <w:commentRangeStart w:id="46"/>
      <w:commentRangeStart w:id="47"/>
      <w:r>
        <w:rPr>
          <w:b/>
          <w:bCs/>
        </w:rPr>
        <w:t xml:space="preserve">The smoothing used under all the solutions is the same and entails applying an 87% or 0.87 weighting to the </w:t>
      </w:r>
      <w:r w:rsidRPr="00DD4780">
        <w:rPr>
          <w:b/>
          <w:bCs/>
        </w:rPr>
        <w:t xml:space="preserve">previous year's data </w:t>
      </w:r>
      <w:r>
        <w:rPr>
          <w:b/>
          <w:bCs/>
        </w:rPr>
        <w:t xml:space="preserve">in each asset class, </w:t>
      </w:r>
      <w:r w:rsidRPr="00DD4780">
        <w:rPr>
          <w:b/>
          <w:bCs/>
        </w:rPr>
        <w:t>and apply</w:t>
      </w:r>
      <w:r>
        <w:rPr>
          <w:b/>
          <w:bCs/>
        </w:rPr>
        <w:t>ing</w:t>
      </w:r>
      <w:r w:rsidRPr="00DD4780">
        <w:rPr>
          <w:b/>
          <w:bCs/>
        </w:rPr>
        <w:t xml:space="preserve"> </w:t>
      </w:r>
      <w:r>
        <w:rPr>
          <w:b/>
          <w:bCs/>
        </w:rPr>
        <w:t xml:space="preserve">a 13% or 0.13 weighting to the new data calculated for that asset class.  This is done every year, </w:t>
      </w:r>
      <w:r w:rsidRPr="00DD4780">
        <w:rPr>
          <w:b/>
          <w:bCs/>
        </w:rPr>
        <w:t xml:space="preserve">to </w:t>
      </w:r>
      <w:r>
        <w:rPr>
          <w:b/>
          <w:bCs/>
        </w:rPr>
        <w:t xml:space="preserve">avoid sudden step changes.  </w:t>
      </w:r>
      <w:commentRangeEnd w:id="47"/>
      <w:r w:rsidR="00B755BA">
        <w:rPr>
          <w:rStyle w:val="CommentReference"/>
          <w:rFonts w:ascii="Arial" w:eastAsia="Times New Roman" w:hAnsi="Arial" w:cs="Times New Roman"/>
          <w:lang w:eastAsia="en-GB"/>
        </w:rPr>
        <w:commentReference w:id="47"/>
      </w:r>
    </w:p>
    <w:p w14:paraId="426B16FC" w14:textId="77777777" w:rsidR="006A608A" w:rsidRDefault="006A608A" w:rsidP="006A608A">
      <w:pPr>
        <w:jc w:val="both"/>
        <w:rPr>
          <w:b/>
          <w:bCs/>
        </w:rPr>
      </w:pPr>
    </w:p>
    <w:p w14:paraId="215D99BD" w14:textId="3C865AF6" w:rsidR="006A608A" w:rsidRPr="009A14BF" w:rsidRDefault="006A608A" w:rsidP="006A608A">
      <w:pPr>
        <w:jc w:val="both"/>
        <w:rPr>
          <w:sz w:val="22"/>
        </w:rPr>
      </w:pPr>
      <w:r w:rsidRPr="009A14BF">
        <w:t xml:space="preserve">The 0.13 smoothing factor thus ensures that each new EC value for a given asset class is only given a weighting of 0.13, with a 0.87 weighting given to the previous year’s EC value for that asset class.  The choice of 0.13 for this parameter means that over 5 years, which is the same duration as a transmission price control period, half of the value of the EC for a given asset class is driven by new data calculated over the previous 5 years, and half of the value of the expansion constant for a given asset class is driven by data from prior to that timespan.  This can be described as a 5 year “data </w:t>
      </w:r>
      <w:r w:rsidR="009A14BF" w:rsidRPr="009A14BF">
        <w:t>half-life</w:t>
      </w:r>
      <w:r w:rsidRPr="009A14BF">
        <w:t xml:space="preserve">”.  </w:t>
      </w:r>
      <w:del w:id="48" w:author="Claire Huxley (ESO)" w:date="2023-06-28T11:27:00Z">
        <w:r w:rsidRPr="009A14BF" w:rsidDel="00DD2CF7">
          <w:delText> </w:delText>
        </w:r>
      </w:del>
      <w:r w:rsidRPr="009A14BF">
        <w:t xml:space="preserve">The Proposers of all the </w:t>
      </w:r>
      <w:r w:rsidRPr="009A14BF">
        <w:lastRenderedPageBreak/>
        <w:t xml:space="preserve">solutions consider that this choice creates a fair balance between cost-reflectivity and stability, noting the general concern to a big step change in </w:t>
      </w:r>
      <w:r w:rsidR="009A14BF" w:rsidRPr="009A14BF">
        <w:t>the EC value.</w:t>
      </w:r>
      <w:commentRangeEnd w:id="46"/>
      <w:r w:rsidR="009A14BF">
        <w:rPr>
          <w:rStyle w:val="CommentReference"/>
          <w:rFonts w:ascii="Arial" w:eastAsia="Times New Roman" w:hAnsi="Arial" w:cs="Times New Roman"/>
          <w:lang w:eastAsia="en-GB"/>
        </w:rPr>
        <w:commentReference w:id="46"/>
      </w:r>
    </w:p>
    <w:p w14:paraId="110995AA" w14:textId="77777777" w:rsidR="006A608A" w:rsidRPr="00DD4780" w:rsidRDefault="006A608A" w:rsidP="006A608A">
      <w:pPr>
        <w:jc w:val="both"/>
        <w:rPr>
          <w:b/>
          <w:bCs/>
        </w:rPr>
      </w:pPr>
    </w:p>
    <w:p w14:paraId="1FFD264E" w14:textId="74488001" w:rsidR="00FD097D" w:rsidRDefault="009E190F" w:rsidP="00293F53">
      <w:pPr>
        <w:jc w:val="both"/>
      </w:pPr>
      <w:r w:rsidRPr="00DD4780">
        <w:t xml:space="preserve">For </w:t>
      </w:r>
      <w:r w:rsidR="00FD097D" w:rsidRPr="00DD4780">
        <w:t>each asset class e.g. 400 kV twin</w:t>
      </w:r>
      <w:r w:rsidRPr="00DD4780">
        <w:t>, the ESO will</w:t>
      </w:r>
      <w:r w:rsidR="00FD097D" w:rsidRPr="00DD4780">
        <w:t xml:space="preserve"> calculate a value using the most recent year’s new data from the T</w:t>
      </w:r>
      <w:r w:rsidRPr="00DD4780">
        <w:t xml:space="preserve">ransmission </w:t>
      </w:r>
      <w:r w:rsidR="00FD097D" w:rsidRPr="00DD4780">
        <w:t>O</w:t>
      </w:r>
      <w:r w:rsidRPr="00DD4780">
        <w:t>wners</w:t>
      </w:r>
      <w:r w:rsidR="00FD097D" w:rsidRPr="00DD4780">
        <w:t xml:space="preserve"> once a year.  </w:t>
      </w:r>
      <w:r w:rsidRPr="00DD4780">
        <w:t>ESO will then i</w:t>
      </w:r>
      <w:r w:rsidR="00FD097D" w:rsidRPr="00DD4780">
        <w:t xml:space="preserve">nflate up the last year’s £/MWkm figure for that class and weight in the new </w:t>
      </w:r>
      <w:r w:rsidR="00DE59AE" w:rsidRPr="00DD4780">
        <w:t>data</w:t>
      </w:r>
      <w:r w:rsidR="00FD097D" w:rsidRPr="00DD4780">
        <w:t xml:space="preserve"> at </w:t>
      </w:r>
      <w:r w:rsidRPr="00DD4780">
        <w:t>13</w:t>
      </w:r>
      <w:r w:rsidR="00FD097D" w:rsidRPr="00DD4780">
        <w:t>%</w:t>
      </w:r>
      <w:r w:rsidR="00DE59AE" w:rsidRPr="00DD4780">
        <w:t xml:space="preserve"> and </w:t>
      </w:r>
      <w:r w:rsidR="00FD097D" w:rsidRPr="00DD4780">
        <w:t xml:space="preserve">old </w:t>
      </w:r>
      <w:r w:rsidR="00DE59AE" w:rsidRPr="00DD4780">
        <w:t>data</w:t>
      </w:r>
      <w:r w:rsidR="00FD097D" w:rsidRPr="00DD4780">
        <w:t xml:space="preserve"> at 8</w:t>
      </w:r>
      <w:r w:rsidRPr="00DD4780">
        <w:t>7</w:t>
      </w:r>
      <w:r w:rsidR="00FD097D" w:rsidRPr="00DD4780">
        <w:t>%.</w:t>
      </w:r>
      <w:r w:rsidR="0079511F">
        <w:t xml:space="preserve">  A summary of the calculation is:</w:t>
      </w:r>
    </w:p>
    <w:p w14:paraId="3F152EAE" w14:textId="533B015D" w:rsidR="0079511F" w:rsidRDefault="0079511F" w:rsidP="0079511F">
      <w:pPr>
        <w:pStyle w:val="ListParagraph"/>
        <w:numPr>
          <w:ilvl w:val="0"/>
          <w:numId w:val="77"/>
        </w:numPr>
        <w:jc w:val="both"/>
      </w:pPr>
      <w:r w:rsidRPr="008C339C">
        <w:t xml:space="preserve">In year 1, </w:t>
      </w:r>
      <w:r>
        <w:t>gather</w:t>
      </w:r>
      <w:r w:rsidRPr="008C339C">
        <w:t xml:space="preserve"> </w:t>
      </w:r>
      <w:r>
        <w:t>1</w:t>
      </w:r>
      <w:r w:rsidRPr="008C339C">
        <w:t>0 years of historic data for the purpose of calculating the EC at first implementation</w:t>
      </w:r>
      <w:r w:rsidR="004C5E84">
        <w:t xml:space="preserve">; and </w:t>
      </w:r>
    </w:p>
    <w:p w14:paraId="2AACA945" w14:textId="5AA67EAC" w:rsidR="0079511F" w:rsidRDefault="0079511F" w:rsidP="0079511F">
      <w:pPr>
        <w:pStyle w:val="ListParagraph"/>
        <w:numPr>
          <w:ilvl w:val="0"/>
          <w:numId w:val="77"/>
        </w:numPr>
        <w:jc w:val="both"/>
      </w:pPr>
      <w:r w:rsidRPr="008C339C">
        <w:t xml:space="preserve">The calculation after year 1 is performed each year using last year’s data bundled up with the previous </w:t>
      </w:r>
      <w:r>
        <w:t>rolling 1</w:t>
      </w:r>
      <w:r w:rsidRPr="008C339C">
        <w:t xml:space="preserve">0 years and apply a "smoothing" factor to mitigate volatility. </w:t>
      </w:r>
    </w:p>
    <w:p w14:paraId="542B8DB8" w14:textId="77777777" w:rsidR="0079511F" w:rsidRDefault="0079511F" w:rsidP="00293F53">
      <w:pPr>
        <w:jc w:val="both"/>
      </w:pPr>
    </w:p>
    <w:p w14:paraId="1FF8F0E8" w14:textId="63BCF895" w:rsidR="00501FEF" w:rsidRDefault="009E190F" w:rsidP="00293F53">
      <w:pPr>
        <w:jc w:val="both"/>
        <w:rPr>
          <w:rFonts w:eastAsia="Times New Roman"/>
        </w:rPr>
      </w:pPr>
      <w:r>
        <w:t xml:space="preserve">The Proposer of CMP375 originally favoured a </w:t>
      </w:r>
      <w:r w:rsidR="001F56FC">
        <w:t>s</w:t>
      </w:r>
      <w:r w:rsidR="00501FEF">
        <w:rPr>
          <w:rFonts w:eastAsia="Times New Roman"/>
        </w:rPr>
        <w:t xml:space="preserve">moothing factor </w:t>
      </w:r>
      <w:r w:rsidR="001F56FC">
        <w:rPr>
          <w:rFonts w:eastAsia="Times New Roman"/>
        </w:rPr>
        <w:t>of 20% as initially felt that 13% was potentially too sluggish</w:t>
      </w:r>
      <w:r>
        <w:rPr>
          <w:rFonts w:eastAsia="Times New Roman"/>
        </w:rPr>
        <w:t>.</w:t>
      </w:r>
      <w:r w:rsidR="001F56FC">
        <w:rPr>
          <w:rFonts w:eastAsia="Times New Roman"/>
        </w:rPr>
        <w:t xml:space="preserve"> However, they amended this to 13% to align with the CMP315 Original given the rationale for 13% as set out above.</w:t>
      </w:r>
    </w:p>
    <w:p w14:paraId="639955B3" w14:textId="0C79B19C" w:rsidR="00234229" w:rsidRDefault="00234229" w:rsidP="00293F53">
      <w:pPr>
        <w:jc w:val="both"/>
        <w:rPr>
          <w:rFonts w:eastAsia="Times New Roman"/>
        </w:rPr>
      </w:pPr>
    </w:p>
    <w:p w14:paraId="339F71A2" w14:textId="10E89500" w:rsidR="00234229" w:rsidRDefault="00234229" w:rsidP="00293F53">
      <w:pPr>
        <w:jc w:val="both"/>
      </w:pPr>
      <w:r>
        <w:t xml:space="preserve">The </w:t>
      </w:r>
      <w:r w:rsidR="004C5E84">
        <w:t>13%</w:t>
      </w:r>
      <w:r>
        <w:t xml:space="preserve"> smoothing factor is applied so that each new expansion constant value for a given asset class is only given a weighting of </w:t>
      </w:r>
      <w:r w:rsidR="004C5E84">
        <w:t>13%</w:t>
      </w:r>
      <w:r>
        <w:t xml:space="preserve">, with a </w:t>
      </w:r>
      <w:r w:rsidR="004C5E84">
        <w:t>87%</w:t>
      </w:r>
      <w:r>
        <w:t xml:space="preserve"> weighting given to the previous year’s </w:t>
      </w:r>
      <w:r w:rsidR="004C5E84">
        <w:t>EC</w:t>
      </w:r>
      <w:r>
        <w:t xml:space="preserve"> value for that asset class.  The choice of </w:t>
      </w:r>
      <w:r w:rsidR="004C5E84">
        <w:t>13%</w:t>
      </w:r>
      <w:r>
        <w:t xml:space="preserve"> for this parameter means chosen such that over 5 years, which is the same duration as a transmission price control period, half of the value of the </w:t>
      </w:r>
      <w:r w:rsidR="004C5E84">
        <w:t xml:space="preserve">EC </w:t>
      </w:r>
      <w:r>
        <w:t xml:space="preserve">for a given asset class is driven by new data calculated over the previous 5 years, and half of the value of the expansion constant for a given asset class is driven by data from prior to that timespan.  This can be described as a 5 year “data </w:t>
      </w:r>
      <w:r w:rsidR="004C5E84">
        <w:t>half-life</w:t>
      </w:r>
      <w:r>
        <w:t xml:space="preserve">”.  </w:t>
      </w:r>
    </w:p>
    <w:p w14:paraId="4AEAD833" w14:textId="0A5296FD" w:rsidR="004C5E84" w:rsidRDefault="004C5E84" w:rsidP="00293F53">
      <w:pPr>
        <w:jc w:val="both"/>
      </w:pPr>
    </w:p>
    <w:p w14:paraId="1D771B17" w14:textId="7D56F727" w:rsidR="004C5E84" w:rsidRDefault="004C5E84" w:rsidP="00293F53">
      <w:pPr>
        <w:jc w:val="both"/>
        <w:rPr>
          <w:rFonts w:eastAsia="Times New Roman"/>
        </w:rPr>
      </w:pPr>
      <w:r>
        <w:rPr>
          <w:noProof/>
        </w:rPr>
        <w:drawing>
          <wp:inline distT="0" distB="0" distL="0" distR="0" wp14:anchorId="0C547D0C" wp14:editId="204DDBCD">
            <wp:extent cx="4580255" cy="2751455"/>
            <wp:effectExtent l="0" t="0" r="10795" b="1079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6"/>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4580255" cy="2751455"/>
                    </a:xfrm>
                    <a:prstGeom prst="rect">
                      <a:avLst/>
                    </a:prstGeom>
                    <a:noFill/>
                    <a:ln>
                      <a:noFill/>
                    </a:ln>
                  </pic:spPr>
                </pic:pic>
              </a:graphicData>
            </a:graphic>
          </wp:inline>
        </w:drawing>
      </w:r>
    </w:p>
    <w:p w14:paraId="43355A2A" w14:textId="70D0D55F" w:rsidR="00F162D9" w:rsidRDefault="00F162D9" w:rsidP="00293F53">
      <w:pPr>
        <w:jc w:val="both"/>
        <w:rPr>
          <w:rFonts w:eastAsia="Times New Roman"/>
        </w:rPr>
      </w:pPr>
    </w:p>
    <w:p w14:paraId="01086D25" w14:textId="0D8D4B9D" w:rsidR="00787B89" w:rsidRDefault="00787B89" w:rsidP="00293F53">
      <w:pPr>
        <w:jc w:val="both"/>
        <w:rPr>
          <w:rFonts w:eastAsia="Times New Roman"/>
        </w:rPr>
      </w:pPr>
      <w:r>
        <w:rPr>
          <w:rFonts w:eastAsia="Times New Roman"/>
        </w:rPr>
        <w:t>Justification for smoothing is:</w:t>
      </w:r>
    </w:p>
    <w:p w14:paraId="55A911E7" w14:textId="5220AD4C" w:rsidR="00787B89" w:rsidRDefault="00787B89" w:rsidP="00293F53">
      <w:pPr>
        <w:jc w:val="both"/>
        <w:rPr>
          <w:rFonts w:eastAsia="Times New Roman"/>
        </w:rPr>
      </w:pPr>
    </w:p>
    <w:p w14:paraId="5F5C7F6F" w14:textId="7EC43658" w:rsidR="007848B6" w:rsidRPr="00787B89" w:rsidRDefault="00787B89" w:rsidP="00D43250">
      <w:pPr>
        <w:pStyle w:val="ListParagraph"/>
        <w:numPr>
          <w:ilvl w:val="0"/>
          <w:numId w:val="76"/>
        </w:numPr>
        <w:jc w:val="both"/>
      </w:pPr>
      <w:r w:rsidRPr="00787B89">
        <w:t>The costs which go into the EC are confidential and it is difficult for market participants to predict a future volatile EC/EF value.  Smoothing helps with this volatility whilst allowing the values to change to reflect any changing costs going forwards</w:t>
      </w:r>
      <w:r>
        <w:t>.</w:t>
      </w:r>
    </w:p>
    <w:p w14:paraId="65A27006" w14:textId="08B184A6" w:rsidR="00787B89" w:rsidRPr="00234229" w:rsidRDefault="00787B89" w:rsidP="00787B89">
      <w:pPr>
        <w:pStyle w:val="ListParagraph"/>
        <w:numPr>
          <w:ilvl w:val="0"/>
          <w:numId w:val="76"/>
        </w:numPr>
        <w:jc w:val="both"/>
        <w:rPr>
          <w:sz w:val="22"/>
        </w:rPr>
      </w:pPr>
      <w:r w:rsidRPr="00787B89">
        <w:lastRenderedPageBreak/>
        <w:t>As the cost reflective signal is intended to promote locational decisions that lead to efficient network investment and also efficient use/re-use of existing network, the cost of the existing network should be factored in too.  Additionally from a cost reflectivity perspective, smoothing helps to prevent the cost of the network being distorted, should a relatively small number of unrepresentative costs happen to set the EC/EF in a particular period.</w:t>
      </w:r>
    </w:p>
    <w:p w14:paraId="2AD0F51A" w14:textId="01514154" w:rsidR="007848B6" w:rsidRPr="00A9627F" w:rsidRDefault="004C5E84" w:rsidP="004C5E84">
      <w:pPr>
        <w:tabs>
          <w:tab w:val="left" w:pos="1120"/>
        </w:tabs>
        <w:rPr>
          <w:highlight w:val="yellow"/>
        </w:rPr>
      </w:pPr>
      <w:r>
        <w:tab/>
      </w:r>
    </w:p>
    <w:p w14:paraId="64E8FCA2" w14:textId="77777777" w:rsidR="00293F53" w:rsidRDefault="00293F53" w:rsidP="00293F53">
      <w:pPr>
        <w:rPr>
          <w:rFonts w:eastAsia="Times New Roman"/>
        </w:rPr>
      </w:pPr>
      <w:r>
        <w:rPr>
          <w:rFonts w:ascii="Arial" w:eastAsia="Calibri" w:hAnsi="Arial" w:cs="Arial"/>
          <w:b/>
          <w:bCs/>
          <w:szCs w:val="24"/>
        </w:rPr>
        <w:t>Lane Clark and Peacock’s (LCP) analysis</w:t>
      </w:r>
      <w:r>
        <w:rPr>
          <w:rFonts w:ascii="Arial" w:eastAsia="Calibri" w:hAnsi="Arial" w:cs="Arial"/>
          <w:szCs w:val="24"/>
        </w:rPr>
        <w:br/>
      </w:r>
    </w:p>
    <w:p w14:paraId="1A417A23" w14:textId="3121B44C" w:rsidR="00A54320" w:rsidRDefault="00BB45EF" w:rsidP="00A54320">
      <w:pPr>
        <w:jc w:val="both"/>
        <w:rPr>
          <w:rFonts w:eastAsia="Times New Roman"/>
        </w:rPr>
      </w:pPr>
      <w:r>
        <w:t>Ahead of  the Workgroup Consultation, t</w:t>
      </w:r>
      <w:r w:rsidR="00293F53">
        <w:t>o show what the EC / EF values could look like, LCP (commissioned by one Workgroup Member) p</w:t>
      </w:r>
      <w:r w:rsidR="00293F53" w:rsidRPr="00240CCB">
        <w:t xml:space="preserve">resented </w:t>
      </w:r>
      <w:r w:rsidR="00293F53">
        <w:t xml:space="preserve">their </w:t>
      </w:r>
      <w:r w:rsidR="00293F53" w:rsidRPr="00240CCB">
        <w:t xml:space="preserve">analysis </w:t>
      </w:r>
      <w:r w:rsidR="00293F53">
        <w:t>using project</w:t>
      </w:r>
      <w:r w:rsidR="00293F53" w:rsidRPr="00240CCB">
        <w:t xml:space="preserve"> costs included </w:t>
      </w:r>
      <w:r w:rsidR="00293F53">
        <w:t xml:space="preserve">from </w:t>
      </w:r>
      <w:r w:rsidR="00293F53" w:rsidRPr="00240CCB">
        <w:t>Scottish Power Energy Networks</w:t>
      </w:r>
      <w:r w:rsidR="00293F53">
        <w:t xml:space="preserve">’ RIIO-T2 </w:t>
      </w:r>
      <w:r w:rsidR="00293F53" w:rsidRPr="00240CCB">
        <w:t>published</w:t>
      </w:r>
      <w:r w:rsidR="00293F53">
        <w:t xml:space="preserve"> Business Plan. This analysis, which is described in detail in Annex 4, shows how expansion factors can be calculated using data from Transmission Owner’s RIIO-T2 business plans and published surveys of new build circuits. The methodology uses costs estimates from planned reinforcements over the next price control period, along with details of the planned works.</w:t>
      </w:r>
      <w:r w:rsidR="00A54320">
        <w:t xml:space="preserve"> </w:t>
      </w:r>
      <w:r w:rsidR="00A54320">
        <w:rPr>
          <w:rFonts w:eastAsia="Times New Roman"/>
        </w:rPr>
        <w:t xml:space="preserve">The analysis described requires datasets which are included within each Transmission Owner’s RIIO-T2 business plans. Some Transmission Owners expressed reservations about their ability to share this data as, in their opinion, this is commercially sensitive and in any case should only be provided to the ESO via an STC request. Some Workgroup members have also approached Ofgem, who have the ability under Transmission Licence to request such data; however there is no route for Ofgem to disseminate any further. </w:t>
      </w:r>
      <w:r w:rsidR="00A54320" w:rsidRPr="00D941D1">
        <w:rPr>
          <w:rFonts w:eastAsia="Times New Roman"/>
        </w:rPr>
        <w:t xml:space="preserve">Some Workgroup members asked the ESO for support in resolving this issue and whether or not they could </w:t>
      </w:r>
      <w:r w:rsidR="00A54320" w:rsidRPr="008D7853">
        <w:rPr>
          <w:rFonts w:eastAsia="Times New Roman"/>
        </w:rPr>
        <w:t xml:space="preserve">engage with LCP directly to use data obtained by the ESO to progress this solution (only sharing the outcomes with wider industry). </w:t>
      </w:r>
      <w:r w:rsidR="00A54320" w:rsidRPr="00D941D1">
        <w:rPr>
          <w:rFonts w:eastAsia="Times New Roman"/>
        </w:rPr>
        <w:t>The ESO Workgroup Member does not believe they could use LCP as this could leave them open to legal challenge</w:t>
      </w:r>
      <w:r w:rsidR="00A54320">
        <w:rPr>
          <w:rFonts w:eastAsia="Times New Roman"/>
        </w:rPr>
        <w:t xml:space="preserve"> and be</w:t>
      </w:r>
      <w:r w:rsidR="00A54320" w:rsidRPr="00D941D1">
        <w:rPr>
          <w:rFonts w:eastAsia="Times New Roman"/>
        </w:rPr>
        <w:t>lieve any consul</w:t>
      </w:r>
      <w:r w:rsidR="00A54320">
        <w:rPr>
          <w:rFonts w:eastAsia="Times New Roman"/>
        </w:rPr>
        <w:t>t</w:t>
      </w:r>
      <w:r w:rsidR="00A54320" w:rsidRPr="00D941D1">
        <w:rPr>
          <w:rFonts w:eastAsia="Times New Roman"/>
        </w:rPr>
        <w:t>ancy support would provide more consumer value to the TNUoS Taskforces rather than CMP315/375 in isolation.</w:t>
      </w:r>
    </w:p>
    <w:p w14:paraId="40DE549A" w14:textId="77777777" w:rsidR="00293F53" w:rsidRDefault="00293F53" w:rsidP="00293F53">
      <w:pPr>
        <w:jc w:val="both"/>
      </w:pPr>
    </w:p>
    <w:p w14:paraId="2C607F46" w14:textId="77777777" w:rsidR="00293F53" w:rsidRDefault="00293F53" w:rsidP="00293F53">
      <w:pPr>
        <w:jc w:val="both"/>
      </w:pPr>
      <w:r>
        <w:t>This analysis demonstrates that it is possible to calculate an EC and a new set of and EFs based on existing data sets which capture most of the reinforcement types required.</w:t>
      </w:r>
    </w:p>
    <w:p w14:paraId="0CFF666B" w14:textId="77777777" w:rsidR="00293F53" w:rsidRDefault="00293F53" w:rsidP="00293F53">
      <w:pPr>
        <w:jc w:val="both"/>
      </w:pPr>
    </w:p>
    <w:p w14:paraId="3D08BD03" w14:textId="77777777" w:rsidR="00293F53" w:rsidRDefault="00293F53" w:rsidP="00293F53">
      <w:pPr>
        <w:jc w:val="both"/>
      </w:pPr>
      <w:r>
        <w:t>Using this data, LCP has developed a methodology for calculating the cost in £/MW-km terms for most of the reinforcement types covered, including circuit reinforcement and replacement, new non-circuit build and non-circuit reinforcement. This data is sourced from the RIIO-T2 engineering justification papers. Within this work, LCP have developed a methodology for calculating the MW-km contribution of non-circuit build based on the average network capacity enabled by the reinforcement.</w:t>
      </w:r>
    </w:p>
    <w:p w14:paraId="1347E107" w14:textId="77777777" w:rsidR="00293F53" w:rsidRDefault="00293F53" w:rsidP="00293F53">
      <w:pPr>
        <w:jc w:val="both"/>
      </w:pPr>
    </w:p>
    <w:p w14:paraId="47908137" w14:textId="77777777" w:rsidR="00293F53" w:rsidRDefault="00293F53" w:rsidP="00293F53">
      <w:pPr>
        <w:jc w:val="both"/>
      </w:pPr>
      <w:r>
        <w:t xml:space="preserve">To calculate EFs using these reinforcement costs, LCP have calculated the volume-weighted average cost of reinforcement using the volumes of each type of reinforcement planned for the upcoming price control period. This data is sourced from the RIIO-T2 Business Plan Data Tables. </w:t>
      </w:r>
    </w:p>
    <w:p w14:paraId="0DB9F340" w14:textId="77777777" w:rsidR="00293F53" w:rsidRDefault="00293F53" w:rsidP="00293F53">
      <w:pPr>
        <w:jc w:val="both"/>
      </w:pPr>
    </w:p>
    <w:p w14:paraId="31B590AE" w14:textId="77777777" w:rsidR="00293F53" w:rsidRDefault="00293F53" w:rsidP="00293F53">
      <w:pPr>
        <w:jc w:val="both"/>
      </w:pPr>
      <w:r>
        <w:t xml:space="preserve">EFs are still calculated relative to the EC, which remains set as the cost of new build 400kV Overhead Line (OHL). However, as the 400kV OHL reinforcement category now includes other reinforcement types, the EF for 400kV OHL may differ from 1. An EC calculated for this analysis based on a published study into new build circuit costs – with a resulting value similar to that currently maintained by </w:t>
      </w:r>
      <w:hyperlink r:id="rId32" w:history="1">
        <w:r w:rsidRPr="0079750C">
          <w:rPr>
            <w:rStyle w:val="Hyperlink"/>
            <w:rFonts w:eastAsia="Times New Roman"/>
          </w:rPr>
          <w:t>CMP353</w:t>
        </w:r>
      </w:hyperlink>
      <w:r>
        <w:t xml:space="preserve">. However, the  other reinforcement types </w:t>
      </w:r>
      <w:r>
        <w:lastRenderedPageBreak/>
        <w:t>were costed separately, and as a result if a different EC was used (based on different input data), then the EFs would be scaled accordingly.</w:t>
      </w:r>
    </w:p>
    <w:p w14:paraId="1D7C200E" w14:textId="77777777" w:rsidR="00293F53" w:rsidRDefault="00293F53" w:rsidP="00293F53">
      <w:pPr>
        <w:jc w:val="both"/>
      </w:pPr>
    </w:p>
    <w:p w14:paraId="3DE67F72" w14:textId="6B5EEA7F" w:rsidR="00293F53" w:rsidRDefault="00293F53" w:rsidP="00293F53">
      <w:pPr>
        <w:jc w:val="both"/>
      </w:pPr>
      <w:r>
        <w:t xml:space="preserve">The table shows example EFs if all reinforcement types were included, based on the data made available by Scottish Power Energy Networks. Additional data from other Transmission Owners would enhance this analysis and may produce different EFs, particularly in cases where they are set by one or two reinforcement projects. </w:t>
      </w:r>
      <w:r w:rsidRPr="00240CCB">
        <w:t xml:space="preserve">To do this, </w:t>
      </w:r>
      <w:r>
        <w:t>s</w:t>
      </w:r>
      <w:r w:rsidRPr="00240CCB">
        <w:t xml:space="preserve">ome Workgroup Members asked the other Transmission Owners to consider </w:t>
      </w:r>
      <w:r>
        <w:t xml:space="preserve">passing information from </w:t>
      </w:r>
      <w:r w:rsidRPr="00240CCB">
        <w:t xml:space="preserve">their business plans </w:t>
      </w:r>
      <w:r>
        <w:t xml:space="preserve">directly to the ESO solely for the purpose of updating this analysis, however this issue has not been progressed, as explained in the previous section. </w:t>
      </w:r>
    </w:p>
    <w:p w14:paraId="3356F669" w14:textId="2A37DFC1" w:rsidR="00A75349" w:rsidRDefault="00A75349" w:rsidP="00293F53">
      <w:pPr>
        <w:jc w:val="both"/>
      </w:pPr>
    </w:p>
    <w:p w14:paraId="3C8FBF23" w14:textId="58560BC3" w:rsidR="00A75349" w:rsidRDefault="00A75349" w:rsidP="00293F53">
      <w:pPr>
        <w:jc w:val="both"/>
      </w:pPr>
      <w:r w:rsidRPr="00C3670B">
        <w:rPr>
          <w:noProof/>
        </w:rPr>
        <w:drawing>
          <wp:inline distT="0" distB="0" distL="0" distR="0" wp14:anchorId="4E1948C6" wp14:editId="3B09BDF4">
            <wp:extent cx="3381375" cy="830388"/>
            <wp:effectExtent l="0" t="0" r="0" b="825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33"/>
                    <a:stretch>
                      <a:fillRect/>
                    </a:stretch>
                  </pic:blipFill>
                  <pic:spPr>
                    <a:xfrm>
                      <a:off x="0" y="0"/>
                      <a:ext cx="3388839" cy="832221"/>
                    </a:xfrm>
                    <a:prstGeom prst="rect">
                      <a:avLst/>
                    </a:prstGeom>
                  </pic:spPr>
                </pic:pic>
              </a:graphicData>
            </a:graphic>
          </wp:inline>
        </w:drawing>
      </w:r>
    </w:p>
    <w:p w14:paraId="780E28D4" w14:textId="1CD04ADF" w:rsidR="001F56FC" w:rsidRDefault="001F56FC" w:rsidP="00293F53">
      <w:pPr>
        <w:jc w:val="both"/>
      </w:pPr>
    </w:p>
    <w:p w14:paraId="014F5115" w14:textId="77777777" w:rsidR="00F550F0" w:rsidRDefault="00F550F0" w:rsidP="00F550F0">
      <w:pPr>
        <w:pStyle w:val="CA3"/>
      </w:pPr>
      <w:bookmarkStart w:id="49" w:name="_Toc138232046"/>
      <w:bookmarkEnd w:id="32"/>
      <w:r w:rsidRPr="00F550F0">
        <w:t>Workgroup Consultation Summary</w:t>
      </w:r>
      <w:bookmarkEnd w:id="49"/>
    </w:p>
    <w:p w14:paraId="036299A5" w14:textId="45F489A4" w:rsidR="00722FEF" w:rsidRPr="00A01AB6" w:rsidRDefault="00722FEF" w:rsidP="00722FEF">
      <w:pPr>
        <w:pStyle w:val="TOCMOD"/>
        <w:framePr w:hSpace="0" w:vSpace="0" w:wrap="auto" w:vAnchor="margin" w:yAlign="inline"/>
        <w:spacing w:after="240"/>
        <w:jc w:val="both"/>
      </w:pPr>
      <w:r w:rsidRPr="00A01AB6">
        <w:rPr>
          <w:b w:val="0"/>
          <w:bCs w:val="0"/>
          <w:noProof w:val="0"/>
          <w:color w:val="auto"/>
        </w:rPr>
        <w:t xml:space="preserve">The Workgroup held their Workgroup Consultation between </w:t>
      </w:r>
      <w:r>
        <w:rPr>
          <w:b w:val="0"/>
          <w:bCs w:val="0"/>
          <w:noProof w:val="0"/>
          <w:color w:val="auto"/>
        </w:rPr>
        <w:t>14 April</w:t>
      </w:r>
      <w:r w:rsidRPr="00A01AB6">
        <w:rPr>
          <w:b w:val="0"/>
          <w:bCs w:val="0"/>
          <w:noProof w:val="0"/>
          <w:color w:val="auto"/>
        </w:rPr>
        <w:t xml:space="preserve"> 202</w:t>
      </w:r>
      <w:r>
        <w:rPr>
          <w:b w:val="0"/>
          <w:bCs w:val="0"/>
          <w:noProof w:val="0"/>
          <w:color w:val="auto"/>
        </w:rPr>
        <w:t>2</w:t>
      </w:r>
      <w:r w:rsidRPr="00A01AB6">
        <w:rPr>
          <w:b w:val="0"/>
          <w:bCs w:val="0"/>
          <w:noProof w:val="0"/>
          <w:color w:val="auto"/>
        </w:rPr>
        <w:t xml:space="preserve"> and </w:t>
      </w:r>
      <w:r>
        <w:rPr>
          <w:b w:val="0"/>
          <w:bCs w:val="0"/>
          <w:noProof w:val="0"/>
          <w:color w:val="auto"/>
        </w:rPr>
        <w:t>17 May</w:t>
      </w:r>
      <w:r w:rsidRPr="00A01AB6">
        <w:rPr>
          <w:b w:val="0"/>
          <w:bCs w:val="0"/>
          <w:noProof w:val="0"/>
          <w:color w:val="auto"/>
        </w:rPr>
        <w:t xml:space="preserve"> 202</w:t>
      </w:r>
      <w:r>
        <w:rPr>
          <w:b w:val="0"/>
          <w:bCs w:val="0"/>
          <w:noProof w:val="0"/>
          <w:color w:val="auto"/>
        </w:rPr>
        <w:t>2</w:t>
      </w:r>
      <w:r w:rsidRPr="00A01AB6">
        <w:rPr>
          <w:b w:val="0"/>
          <w:bCs w:val="0"/>
          <w:noProof w:val="0"/>
          <w:color w:val="auto"/>
        </w:rPr>
        <w:t xml:space="preserve"> and received </w:t>
      </w:r>
      <w:r>
        <w:rPr>
          <w:b w:val="0"/>
          <w:bCs w:val="0"/>
          <w:noProof w:val="0"/>
          <w:color w:val="auto"/>
        </w:rPr>
        <w:t>2</w:t>
      </w:r>
      <w:r w:rsidR="004206E3">
        <w:rPr>
          <w:b w:val="0"/>
          <w:bCs w:val="0"/>
          <w:noProof w:val="0"/>
          <w:color w:val="auto"/>
        </w:rPr>
        <w:t>8</w:t>
      </w:r>
      <w:r w:rsidRPr="00A01AB6">
        <w:rPr>
          <w:b w:val="0"/>
          <w:bCs w:val="0"/>
          <w:noProof w:val="0"/>
          <w:color w:val="auto"/>
        </w:rPr>
        <w:t xml:space="preserve"> non-confidential responses and 1 confidential response. A summary of each of the non-confidential responses and the full non-confidential responses can be found in Annexes </w:t>
      </w:r>
      <w:r>
        <w:rPr>
          <w:b w:val="0"/>
          <w:bCs w:val="0"/>
          <w:noProof w:val="0"/>
          <w:color w:val="auto"/>
        </w:rPr>
        <w:t>6</w:t>
      </w:r>
      <w:r w:rsidRPr="00A01AB6">
        <w:rPr>
          <w:b w:val="0"/>
          <w:bCs w:val="0"/>
          <w:noProof w:val="0"/>
          <w:color w:val="auto"/>
        </w:rPr>
        <w:t xml:space="preserve"> and </w:t>
      </w:r>
      <w:r>
        <w:rPr>
          <w:b w:val="0"/>
          <w:bCs w:val="0"/>
          <w:noProof w:val="0"/>
          <w:color w:val="auto"/>
        </w:rPr>
        <w:t>7</w:t>
      </w:r>
      <w:r w:rsidRPr="00A01AB6">
        <w:rPr>
          <w:b w:val="0"/>
          <w:bCs w:val="0"/>
          <w:noProof w:val="0"/>
          <w:color w:val="auto"/>
        </w:rPr>
        <w:t xml:space="preserve"> respectively.  In summary:</w:t>
      </w:r>
    </w:p>
    <w:p w14:paraId="3682103D" w14:textId="1E608C8B" w:rsidR="00AD463A" w:rsidRPr="00722FEF" w:rsidRDefault="00722FEF" w:rsidP="002720EB">
      <w:pPr>
        <w:pStyle w:val="ListParagraph"/>
        <w:numPr>
          <w:ilvl w:val="0"/>
          <w:numId w:val="51"/>
        </w:numPr>
        <w:spacing w:before="0" w:after="0" w:line="240" w:lineRule="auto"/>
        <w:contextualSpacing w:val="0"/>
        <w:jc w:val="both"/>
        <w:rPr>
          <w:sz w:val="22"/>
        </w:rPr>
      </w:pPr>
      <w:r>
        <w:rPr>
          <w:b/>
          <w:bCs/>
        </w:rPr>
        <w:t xml:space="preserve">Overall </w:t>
      </w:r>
      <w:r>
        <w:t>t</w:t>
      </w:r>
      <w:r w:rsidR="00580569" w:rsidRPr="00D00EEE">
        <w:t>here was support for each of the Mod</w:t>
      </w:r>
      <w:r w:rsidR="00D00EEE">
        <w:t>ification</w:t>
      </w:r>
      <w:r w:rsidR="00580569" w:rsidRPr="00D00EEE">
        <w:t xml:space="preserve">s (though less for CMP315 as CMP375 was felt to be more cost reflective as looked at the incremental cost). </w:t>
      </w:r>
      <w:r>
        <w:t>There was a</w:t>
      </w:r>
      <w:r w:rsidR="00580569" w:rsidRPr="00D00EEE">
        <w:t>lso support for the approach</w:t>
      </w:r>
      <w:r>
        <w:t xml:space="preserve"> proposed by LCP (which became CMP375 WACM1)</w:t>
      </w:r>
      <w:r w:rsidR="00580569" w:rsidRPr="00D00EEE">
        <w:t xml:space="preserve"> as more forward-looking, cost signal data better aligns with the period for which people are charged and there appear to be less data requirements (although a shortfall of this data identified was what happens with reopeners). </w:t>
      </w:r>
    </w:p>
    <w:p w14:paraId="0A6719A7" w14:textId="77777777" w:rsidR="00722FEF" w:rsidRPr="00722FEF" w:rsidRDefault="00722FEF" w:rsidP="00722FEF">
      <w:pPr>
        <w:pStyle w:val="ListParagraph"/>
        <w:spacing w:before="0" w:after="0" w:line="240" w:lineRule="auto"/>
        <w:ind w:left="360"/>
        <w:contextualSpacing w:val="0"/>
        <w:jc w:val="both"/>
        <w:rPr>
          <w:sz w:val="22"/>
        </w:rPr>
      </w:pPr>
    </w:p>
    <w:p w14:paraId="3DD080B0" w14:textId="391F61BD" w:rsidR="00E6092C" w:rsidRPr="00D00EEE" w:rsidRDefault="00E6092C" w:rsidP="00722FEF">
      <w:pPr>
        <w:pStyle w:val="ListParagraph"/>
        <w:numPr>
          <w:ilvl w:val="0"/>
          <w:numId w:val="51"/>
        </w:numPr>
        <w:spacing w:before="0" w:after="0" w:line="240" w:lineRule="auto"/>
        <w:contextualSpacing w:val="0"/>
        <w:jc w:val="both"/>
        <w:rPr>
          <w:sz w:val="22"/>
        </w:rPr>
      </w:pPr>
      <w:r w:rsidRPr="00D00EEE">
        <w:rPr>
          <w:b/>
          <w:bCs/>
        </w:rPr>
        <w:t>On Implementation</w:t>
      </w:r>
      <w:r w:rsidRPr="00D00EEE">
        <w:t xml:space="preserve">, although some urged the need for a 1 April 2023 date with a sensitivity study of possible new tariffs at the earliest reasonable opportunity (as unlikely to be approved for draft tariffs), there were others who suggested later implementation dates predominantly to not rush given the materiality and provide market with sufficient notice to understand and prepare. </w:t>
      </w:r>
      <w:r w:rsidR="00722FEF">
        <w:t xml:space="preserve">Note that earliest Implementation Date is now 1 April </w:t>
      </w:r>
      <w:r w:rsidR="001F0985">
        <w:t>2025</w:t>
      </w:r>
      <w:r w:rsidR="00722FEF">
        <w:t xml:space="preserve"> but that appears unlikely based on current timeline and the likelihood of Ofgem undertaking an impact assessment before </w:t>
      </w:r>
      <w:proofErr w:type="gramStart"/>
      <w:r w:rsidR="00722FEF">
        <w:t>making a decision</w:t>
      </w:r>
      <w:proofErr w:type="gramEnd"/>
      <w:r w:rsidR="00722FEF">
        <w:t>.</w:t>
      </w:r>
    </w:p>
    <w:p w14:paraId="74C1494B" w14:textId="77777777" w:rsidR="00AD463A" w:rsidRPr="00D00EEE" w:rsidRDefault="00AD463A" w:rsidP="00722FEF">
      <w:pPr>
        <w:pStyle w:val="ListParagraph"/>
        <w:spacing w:before="0" w:after="0" w:line="240" w:lineRule="auto"/>
        <w:ind w:left="360"/>
        <w:contextualSpacing w:val="0"/>
        <w:jc w:val="both"/>
        <w:rPr>
          <w:sz w:val="22"/>
        </w:rPr>
      </w:pPr>
    </w:p>
    <w:p w14:paraId="02E5C41F" w14:textId="00EFDEEA" w:rsidR="00E6092C" w:rsidRPr="00D00EEE" w:rsidRDefault="00E6092C" w:rsidP="00722FEF">
      <w:pPr>
        <w:pStyle w:val="ListParagraph"/>
        <w:numPr>
          <w:ilvl w:val="0"/>
          <w:numId w:val="51"/>
        </w:numPr>
        <w:spacing w:before="0" w:after="0" w:line="240" w:lineRule="auto"/>
        <w:contextualSpacing w:val="0"/>
        <w:jc w:val="both"/>
      </w:pPr>
      <w:r w:rsidRPr="00D00EEE">
        <w:rPr>
          <w:b/>
          <w:bCs/>
        </w:rPr>
        <w:t>On data to be used to calculate the Expansion Constant</w:t>
      </w:r>
      <w:r w:rsidRPr="00D00EEE">
        <w:t xml:space="preserve"> there was a mix of views as to whether or not to use historical or forward looking (using the Transmission Owners’ Business Plan data) or indeed a mix of the two where e.g. there is a lack of forward-looking data. </w:t>
      </w:r>
    </w:p>
    <w:p w14:paraId="6128CCF4" w14:textId="77777777" w:rsidR="00AD463A" w:rsidRPr="00D00EEE" w:rsidRDefault="00AD463A" w:rsidP="00722FEF">
      <w:pPr>
        <w:spacing w:line="240" w:lineRule="auto"/>
        <w:jc w:val="both"/>
      </w:pPr>
    </w:p>
    <w:p w14:paraId="406A9900" w14:textId="77777777" w:rsidR="00722FEF" w:rsidRDefault="0056126B" w:rsidP="00091BD5">
      <w:pPr>
        <w:pStyle w:val="ListParagraph"/>
        <w:numPr>
          <w:ilvl w:val="0"/>
          <w:numId w:val="51"/>
        </w:numPr>
        <w:spacing w:before="0" w:after="0" w:line="240" w:lineRule="auto"/>
        <w:contextualSpacing w:val="0"/>
        <w:jc w:val="both"/>
      </w:pPr>
      <w:r w:rsidRPr="00722FEF">
        <w:rPr>
          <w:b/>
          <w:bCs/>
        </w:rPr>
        <w:t xml:space="preserve">With regards </w:t>
      </w:r>
      <w:r w:rsidR="008766B6" w:rsidRPr="00722FEF">
        <w:rPr>
          <w:b/>
          <w:bCs/>
        </w:rPr>
        <w:t>to whether</w:t>
      </w:r>
      <w:r w:rsidR="00E6092C" w:rsidRPr="00722FEF">
        <w:rPr>
          <w:b/>
          <w:bCs/>
        </w:rPr>
        <w:t xml:space="preserve"> non-circuit build should be allocated to existing circuits rather than proxy circuits</w:t>
      </w:r>
      <w:r w:rsidR="00E6092C" w:rsidRPr="00D00EEE">
        <w:t>, there was a mix of views. Those who supported proxy circuits noted it was simpler and more cost reflective and those who supported Existing Circuits argued that the proxy circuit approach sharpens the locational signal disproportionately.</w:t>
      </w:r>
    </w:p>
    <w:p w14:paraId="547C71D6" w14:textId="2543D77C" w:rsidR="00722FEF" w:rsidRDefault="00722FEF" w:rsidP="00722FEF">
      <w:pPr>
        <w:pStyle w:val="ListParagraph"/>
        <w:rPr>
          <w:b/>
          <w:bCs/>
        </w:rPr>
      </w:pPr>
    </w:p>
    <w:p w14:paraId="36AE6AB8" w14:textId="5C40DC70" w:rsidR="004C5E84" w:rsidRDefault="004C5E84" w:rsidP="00722FEF">
      <w:pPr>
        <w:pStyle w:val="ListParagraph"/>
        <w:rPr>
          <w:b/>
          <w:bCs/>
        </w:rPr>
      </w:pPr>
    </w:p>
    <w:p w14:paraId="3F5590B3" w14:textId="77777777" w:rsidR="004C5E84" w:rsidRPr="00722FEF" w:rsidRDefault="004C5E84" w:rsidP="00722FEF">
      <w:pPr>
        <w:pStyle w:val="ListParagraph"/>
        <w:rPr>
          <w:b/>
          <w:bCs/>
        </w:rPr>
      </w:pPr>
    </w:p>
    <w:p w14:paraId="63EBD970" w14:textId="77777777" w:rsidR="00164F6F" w:rsidRDefault="00164F6F" w:rsidP="00164F6F">
      <w:pPr>
        <w:pStyle w:val="CA3"/>
      </w:pPr>
      <w:bookmarkStart w:id="50" w:name="_Toc108469693"/>
      <w:bookmarkStart w:id="51" w:name="_Toc138232047"/>
      <w:bookmarkStart w:id="52" w:name="WG_Alternatives"/>
      <w:r>
        <w:t>Workgroup Alternatives</w:t>
      </w:r>
      <w:bookmarkEnd w:id="50"/>
      <w:bookmarkEnd w:id="51"/>
    </w:p>
    <w:bookmarkEnd w:id="52"/>
    <w:p w14:paraId="537A0C9F" w14:textId="03B1B2A1" w:rsidR="00AD40FD" w:rsidRDefault="004404E7" w:rsidP="00722FEF">
      <w:pPr>
        <w:jc w:val="both"/>
      </w:pPr>
      <w:r>
        <w:t xml:space="preserve">Post </w:t>
      </w:r>
      <w:r w:rsidR="00AD40FD">
        <w:t>Workgroup C</w:t>
      </w:r>
      <w:r>
        <w:t xml:space="preserve">onsultation, </w:t>
      </w:r>
      <w:r w:rsidR="00AD40FD">
        <w:t>a Workgroup Member r</w:t>
      </w:r>
      <w:r w:rsidR="004C7075">
        <w:t xml:space="preserve">aised an alternative to </w:t>
      </w:r>
      <w:r w:rsidR="00AD40FD">
        <w:t xml:space="preserve">the </w:t>
      </w:r>
      <w:r w:rsidR="004C7075">
        <w:t>CMP</w:t>
      </w:r>
      <w:r w:rsidR="00864396">
        <w:t>375</w:t>
      </w:r>
      <w:r w:rsidR="00AD40FD">
        <w:t xml:space="preserve"> Original, which after extensive Workgroup discussion would differ from the CMP375 Original in the following way:</w:t>
      </w:r>
    </w:p>
    <w:p w14:paraId="531E829C" w14:textId="6FE456DA" w:rsidR="00A34591" w:rsidRDefault="00A34591" w:rsidP="00962AFC"/>
    <w:tbl>
      <w:tblPr>
        <w:tblStyle w:val="GridTable4-Accent6"/>
        <w:tblW w:w="9493" w:type="dxa"/>
        <w:tblLook w:val="04A0" w:firstRow="1" w:lastRow="0" w:firstColumn="1" w:lastColumn="0" w:noHBand="0" w:noVBand="1"/>
      </w:tblPr>
      <w:tblGrid>
        <w:gridCol w:w="3092"/>
        <w:gridCol w:w="6401"/>
      </w:tblGrid>
      <w:tr w:rsidR="00A34591" w:rsidRPr="004C7075" w14:paraId="3E9C4067" w14:textId="77777777" w:rsidTr="00722FEF">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092" w:type="dxa"/>
          </w:tcPr>
          <w:p w14:paraId="57179F9D" w14:textId="77777777" w:rsidR="00A34591" w:rsidRPr="004C7075" w:rsidRDefault="00A34591" w:rsidP="00A57635">
            <w:pPr>
              <w:spacing w:line="259" w:lineRule="auto"/>
              <w:rPr>
                <w:b w:val="0"/>
                <w:color w:val="auto"/>
              </w:rPr>
            </w:pPr>
            <w:r w:rsidRPr="004C7075">
              <w:rPr>
                <w:color w:val="auto"/>
              </w:rPr>
              <w:t>Alternative Solution(s)</w:t>
            </w:r>
          </w:p>
        </w:tc>
        <w:tc>
          <w:tcPr>
            <w:tcW w:w="6401" w:type="dxa"/>
          </w:tcPr>
          <w:p w14:paraId="40533ABA" w14:textId="77777777" w:rsidR="00A34591" w:rsidRPr="004C7075" w:rsidRDefault="00A34591" w:rsidP="00A57635">
            <w:pPr>
              <w:spacing w:line="259" w:lineRule="auto"/>
              <w:cnfStyle w:val="100000000000" w:firstRow="1" w:lastRow="0" w:firstColumn="0" w:lastColumn="0" w:oddVBand="0" w:evenVBand="0" w:oddHBand="0" w:evenHBand="0" w:firstRowFirstColumn="0" w:firstRowLastColumn="0" w:lastRowFirstColumn="0" w:lastRowLastColumn="0"/>
              <w:rPr>
                <w:b w:val="0"/>
                <w:color w:val="auto"/>
              </w:rPr>
            </w:pPr>
            <w:r w:rsidRPr="004C7075">
              <w:rPr>
                <w:color w:val="auto"/>
              </w:rPr>
              <w:t>Details</w:t>
            </w:r>
          </w:p>
        </w:tc>
      </w:tr>
      <w:tr w:rsidR="00A34591" w:rsidRPr="004C7075" w14:paraId="282CDC61" w14:textId="77777777" w:rsidTr="00722FEF">
        <w:trPr>
          <w:cnfStyle w:val="000000100000" w:firstRow="0" w:lastRow="0" w:firstColumn="0" w:lastColumn="0" w:oddVBand="0" w:evenVBand="0" w:oddHBand="1" w:evenHBand="0" w:firstRowFirstColumn="0" w:firstRowLastColumn="0" w:lastRowFirstColumn="0" w:lastRowLastColumn="0"/>
          <w:trHeight w:val="1650"/>
        </w:trPr>
        <w:tc>
          <w:tcPr>
            <w:cnfStyle w:val="001000000000" w:firstRow="0" w:lastRow="0" w:firstColumn="1" w:lastColumn="0" w:oddVBand="0" w:evenVBand="0" w:oddHBand="0" w:evenHBand="0" w:firstRowFirstColumn="0" w:firstRowLastColumn="0" w:lastRowFirstColumn="0" w:lastRowLastColumn="0"/>
            <w:tcW w:w="3092" w:type="dxa"/>
          </w:tcPr>
          <w:p w14:paraId="3F5145B6" w14:textId="1F086425" w:rsidR="00722FEF" w:rsidRPr="00722FEF" w:rsidRDefault="00722FEF" w:rsidP="00A57635">
            <w:pPr>
              <w:spacing w:line="259" w:lineRule="auto"/>
            </w:pPr>
            <w:r w:rsidRPr="00722FEF">
              <w:t>CMP375 Proposed Alternative 1 - became</w:t>
            </w:r>
          </w:p>
          <w:p w14:paraId="0B5F7CD3" w14:textId="7665ED65" w:rsidR="00A34591" w:rsidRPr="00722FEF" w:rsidRDefault="00A34591" w:rsidP="00A57635">
            <w:pPr>
              <w:spacing w:line="259" w:lineRule="auto"/>
            </w:pPr>
            <w:r w:rsidRPr="00722FEF">
              <w:t>CMP375 WACM1</w:t>
            </w:r>
          </w:p>
          <w:p w14:paraId="6944501D" w14:textId="77777777" w:rsidR="00A34591" w:rsidRPr="004C7075" w:rsidRDefault="00A34591" w:rsidP="00A57635">
            <w:pPr>
              <w:spacing w:line="259" w:lineRule="auto"/>
              <w:rPr>
                <w:b w:val="0"/>
              </w:rPr>
            </w:pPr>
          </w:p>
        </w:tc>
        <w:tc>
          <w:tcPr>
            <w:tcW w:w="6401" w:type="dxa"/>
          </w:tcPr>
          <w:p w14:paraId="7CC261D7" w14:textId="0C7FD7E4" w:rsidR="00A34591" w:rsidRDefault="00A34591" w:rsidP="00A57635">
            <w:pPr>
              <w:cnfStyle w:val="000000100000" w:firstRow="0" w:lastRow="0" w:firstColumn="0" w:lastColumn="0" w:oddVBand="0" w:evenVBand="0" w:oddHBand="1" w:evenHBand="0" w:firstRowFirstColumn="0" w:firstRowLastColumn="0" w:lastRowFirstColumn="0" w:lastRowLastColumn="0"/>
            </w:pPr>
            <w:r w:rsidRPr="00A34591">
              <w:rPr>
                <w:b/>
                <w:bCs/>
              </w:rPr>
              <w:t>Works Included</w:t>
            </w:r>
            <w:r>
              <w:t xml:space="preserve"> – as per CMP375</w:t>
            </w:r>
            <w:r w:rsidR="00722FEF">
              <w:t xml:space="preserve"> Original.</w:t>
            </w:r>
          </w:p>
          <w:p w14:paraId="1132B526" w14:textId="615C1E1D" w:rsidR="00A34591" w:rsidRDefault="00A34591" w:rsidP="00A57635">
            <w:pPr>
              <w:cnfStyle w:val="000000100000" w:firstRow="0" w:lastRow="0" w:firstColumn="0" w:lastColumn="0" w:oddVBand="0" w:evenVBand="0" w:oddHBand="1" w:evenHBand="0" w:firstRowFirstColumn="0" w:firstRowLastColumn="0" w:lastRowFirstColumn="0" w:lastRowLastColumn="0"/>
            </w:pPr>
          </w:p>
          <w:p w14:paraId="25FC17ED" w14:textId="6C46C231" w:rsidR="00A34591" w:rsidRPr="00A34591" w:rsidRDefault="00A34591" w:rsidP="00A34591">
            <w:pPr>
              <w:cnfStyle w:val="000000100000" w:firstRow="0" w:lastRow="0" w:firstColumn="0" w:lastColumn="0" w:oddVBand="0" w:evenVBand="0" w:oddHBand="1" w:evenHBand="0" w:firstRowFirstColumn="0" w:firstRowLastColumn="0" w:lastRowFirstColumn="0" w:lastRowLastColumn="0"/>
              <w:rPr>
                <w:b/>
                <w:bCs/>
                <w:i/>
                <w:iCs/>
                <w:szCs w:val="24"/>
              </w:rPr>
            </w:pPr>
            <w:r>
              <w:rPr>
                <w:b/>
                <w:bCs/>
              </w:rPr>
              <w:t xml:space="preserve">Weighting Methodology – </w:t>
            </w:r>
            <w:r w:rsidRPr="00A34591">
              <w:rPr>
                <w:szCs w:val="24"/>
              </w:rPr>
              <w:t>MW km to weight the costs of reinforcements</w:t>
            </w:r>
            <w:r>
              <w:rPr>
                <w:szCs w:val="24"/>
              </w:rPr>
              <w:t xml:space="preserve"> as per CMP375</w:t>
            </w:r>
            <w:r w:rsidR="00722FEF">
              <w:rPr>
                <w:szCs w:val="24"/>
              </w:rPr>
              <w:t xml:space="preserve"> Original</w:t>
            </w:r>
            <w:r>
              <w:rPr>
                <w:szCs w:val="24"/>
              </w:rPr>
              <w:t>. However, w</w:t>
            </w:r>
            <w:r w:rsidRPr="00A34591">
              <w:rPr>
                <w:szCs w:val="24"/>
              </w:rPr>
              <w:t>hen calculating the representative basket of works, propose to use km weightings as this data is already produced as part of T</w:t>
            </w:r>
            <w:r>
              <w:rPr>
                <w:szCs w:val="24"/>
              </w:rPr>
              <w:t xml:space="preserve">ransmission </w:t>
            </w:r>
            <w:r w:rsidRPr="00A34591">
              <w:rPr>
                <w:szCs w:val="24"/>
              </w:rPr>
              <w:t>O</w:t>
            </w:r>
            <w:r>
              <w:rPr>
                <w:szCs w:val="24"/>
              </w:rPr>
              <w:t>wner</w:t>
            </w:r>
            <w:r w:rsidRPr="00A34591">
              <w:rPr>
                <w:szCs w:val="24"/>
              </w:rPr>
              <w:t>s’ regulatory reporting</w:t>
            </w:r>
            <w:r w:rsidRPr="00A34591">
              <w:rPr>
                <w:i/>
                <w:iCs/>
                <w:szCs w:val="24"/>
              </w:rPr>
              <w:t>. If it were possible to obtain MW-km from the Transmission Owners’ in the same format, then would consider using these in future</w:t>
            </w:r>
            <w:r>
              <w:rPr>
                <w:i/>
                <w:iCs/>
                <w:szCs w:val="24"/>
              </w:rPr>
              <w:t>.</w:t>
            </w:r>
          </w:p>
          <w:p w14:paraId="7CA2E8B1" w14:textId="45AE3071" w:rsidR="00A34591" w:rsidRDefault="00A34591" w:rsidP="00A57635">
            <w:pPr>
              <w:cnfStyle w:val="000000100000" w:firstRow="0" w:lastRow="0" w:firstColumn="0" w:lastColumn="0" w:oddVBand="0" w:evenVBand="0" w:oddHBand="1" w:evenHBand="0" w:firstRowFirstColumn="0" w:firstRowLastColumn="0" w:lastRowFirstColumn="0" w:lastRowLastColumn="0"/>
              <w:rPr>
                <w:b/>
                <w:bCs/>
              </w:rPr>
            </w:pPr>
          </w:p>
          <w:p w14:paraId="21CE54FF" w14:textId="3557171A" w:rsidR="00A34591" w:rsidRPr="00A34591" w:rsidRDefault="00A34591" w:rsidP="00A34591">
            <w:pPr>
              <w:cnfStyle w:val="000000100000" w:firstRow="0" w:lastRow="0" w:firstColumn="0" w:lastColumn="0" w:oddVBand="0" w:evenVBand="0" w:oddHBand="1" w:evenHBand="0" w:firstRowFirstColumn="0" w:firstRowLastColumn="0" w:lastRowFirstColumn="0" w:lastRowLastColumn="0"/>
            </w:pPr>
            <w:r>
              <w:rPr>
                <w:b/>
                <w:bCs/>
              </w:rPr>
              <w:t xml:space="preserve">Data - </w:t>
            </w:r>
            <w:r w:rsidRPr="00A34591">
              <w:t>Use forward looking data (where available) to calculate Expansion Constant. Use a mix of ESO’s Network Options Assessment (NOA) works (those works which have been recommended to ‘Proceed’ or which have been specified as ‘HND essential</w:t>
            </w:r>
            <w:r>
              <w:t>’*</w:t>
            </w:r>
            <w:r w:rsidRPr="00A34591">
              <w:t xml:space="preserve">) for cost and volume data for planned works at 400kV for OHL and Cable works and data from Transmission Operators’ price control business plans to provides volumes of proposed works across all voltage levels and estimated costs of proposed works. </w:t>
            </w:r>
          </w:p>
          <w:p w14:paraId="039F81E6" w14:textId="77777777" w:rsidR="00A34591" w:rsidRPr="00A34591" w:rsidRDefault="00A34591" w:rsidP="00A34591">
            <w:pPr>
              <w:cnfStyle w:val="000000100000" w:firstRow="0" w:lastRow="0" w:firstColumn="0" w:lastColumn="0" w:oddVBand="0" w:evenVBand="0" w:oddHBand="1" w:evenHBand="0" w:firstRowFirstColumn="0" w:firstRowLastColumn="0" w:lastRowFirstColumn="0" w:lastRowLastColumn="0"/>
            </w:pPr>
          </w:p>
          <w:p w14:paraId="1946FE11" w14:textId="77777777" w:rsidR="00A34591" w:rsidRPr="00A34591" w:rsidRDefault="00A34591" w:rsidP="00A34591">
            <w:pPr>
              <w:cnfStyle w:val="000000100000" w:firstRow="0" w:lastRow="0" w:firstColumn="0" w:lastColumn="0" w:oddVBand="0" w:evenVBand="0" w:oddHBand="1" w:evenHBand="0" w:firstRowFirstColumn="0" w:firstRowLastColumn="0" w:lastRowFirstColumn="0" w:lastRowLastColumn="0"/>
              <w:rPr>
                <w:i/>
                <w:iCs/>
              </w:rPr>
            </w:pPr>
            <w:r w:rsidRPr="00A34591">
              <w:rPr>
                <w:i/>
                <w:iCs/>
              </w:rPr>
              <w:t>*Whether or not it is appropriate to include all works is not possible to judge without access to the data</w:t>
            </w:r>
          </w:p>
          <w:p w14:paraId="538D9DC7" w14:textId="77777777" w:rsidR="00A34591" w:rsidRPr="00A34591" w:rsidRDefault="00A34591" w:rsidP="00A34591">
            <w:pPr>
              <w:cnfStyle w:val="000000100000" w:firstRow="0" w:lastRow="0" w:firstColumn="0" w:lastColumn="0" w:oddVBand="0" w:evenVBand="0" w:oddHBand="1" w:evenHBand="0" w:firstRowFirstColumn="0" w:firstRowLastColumn="0" w:lastRowFirstColumn="0" w:lastRowLastColumn="0"/>
            </w:pPr>
          </w:p>
          <w:p w14:paraId="4830783B" w14:textId="7D834F2F" w:rsidR="00A34591" w:rsidRPr="004C7075" w:rsidRDefault="00A34591" w:rsidP="00FD6F55">
            <w:pPr>
              <w:cnfStyle w:val="000000100000" w:firstRow="0" w:lastRow="0" w:firstColumn="0" w:lastColumn="0" w:oddVBand="0" w:evenVBand="0" w:oddHBand="1" w:evenHBand="0" w:firstRowFirstColumn="0" w:firstRowLastColumn="0" w:lastRowFirstColumn="0" w:lastRowLastColumn="0"/>
            </w:pPr>
            <w:r w:rsidRPr="00A34591">
              <w:t>Continues to use 10 years of historic data to calculate Expansion Factors. Proposes to use Transmission Owner Approved Business Plan data  to estimate the proportion of newbuild costs (additions) and refurbishment costs (replacements) which should be considered when calculating the representative basket of works.</w:t>
            </w:r>
          </w:p>
        </w:tc>
      </w:tr>
    </w:tbl>
    <w:p w14:paraId="25E4D6F8" w14:textId="77777777" w:rsidR="00A34591" w:rsidRDefault="00A34591" w:rsidP="00962AFC"/>
    <w:p w14:paraId="313B84BA" w14:textId="2DFF479E" w:rsidR="00163777" w:rsidRPr="00163777" w:rsidRDefault="00FD6F55" w:rsidP="00163777">
      <w:pPr>
        <w:jc w:val="both"/>
      </w:pPr>
      <w:r>
        <w:t>The proposer of this alternative, which became WACM1, argued that using forward looking data, better represented the cost of expansion to the NETS and increasing the number of data points would be beneficial. However, there were some conce</w:t>
      </w:r>
      <w:r w:rsidRPr="00722FEF">
        <w:t>rns about how directly comparable historic data and forward-looking data would be</w:t>
      </w:r>
      <w:r w:rsidR="00D05B0D" w:rsidRPr="00722FEF">
        <w:t xml:space="preserve"> especially as the</w:t>
      </w:r>
      <w:r w:rsidR="00722FEF" w:rsidRPr="00722FEF">
        <w:t xml:space="preserve"> forward looking data is </w:t>
      </w:r>
      <w:r w:rsidR="00D05B0D" w:rsidRPr="00722FEF">
        <w:t>at a higher level and not split out as the historic data can be.</w:t>
      </w:r>
      <w:r w:rsidR="00D05B0D" w:rsidRPr="00163777">
        <w:t xml:space="preserve"> </w:t>
      </w:r>
    </w:p>
    <w:p w14:paraId="7636385A" w14:textId="191CCFE1" w:rsidR="00163777" w:rsidRPr="00163777" w:rsidRDefault="00163777" w:rsidP="00163777">
      <w:pPr>
        <w:jc w:val="both"/>
      </w:pPr>
    </w:p>
    <w:p w14:paraId="75BDCECC" w14:textId="0C4D0369" w:rsidR="00517EB0" w:rsidRPr="00163777" w:rsidRDefault="00163777" w:rsidP="00163777">
      <w:pPr>
        <w:jc w:val="both"/>
      </w:pPr>
      <w:r w:rsidRPr="00163777">
        <w:t>Also, the proposer of this alternative, only seeks to include a subset of ESO’s Network Options Assessment (NOA) works – specifically those works which have been recommended to ‘Proceed’ or which have been specified as ‘HND essential’ as the others are either too uncertain and/or too far out into the future. Using NOA7, the</w:t>
      </w:r>
      <w:r w:rsidR="00D05B0D" w:rsidRPr="00163777">
        <w:t xml:space="preserve"> ESO Workgroup </w:t>
      </w:r>
      <w:r w:rsidRPr="00163777">
        <w:lastRenderedPageBreak/>
        <w:t>Member</w:t>
      </w:r>
      <w:r w:rsidR="00B87FAA">
        <w:t xml:space="preserve"> in their analysis</w:t>
      </w:r>
      <w:r w:rsidRPr="00163777">
        <w:t xml:space="preserve"> included those </w:t>
      </w:r>
      <w:r w:rsidRPr="00163777">
        <w:rPr>
          <w:rFonts w:eastAsiaTheme="minorEastAsia"/>
        </w:rPr>
        <w:t>projects</w:t>
      </w:r>
      <w:r w:rsidR="00517EB0" w:rsidRPr="00163777">
        <w:rPr>
          <w:rFonts w:eastAsiaTheme="minorEastAsia"/>
        </w:rPr>
        <w:t xml:space="preserve"> with “Proceed” or “HND essential”</w:t>
      </w:r>
      <w:r w:rsidRPr="00163777">
        <w:rPr>
          <w:rFonts w:eastAsiaTheme="minorEastAsia"/>
        </w:rPr>
        <w:t xml:space="preserve">, which was </w:t>
      </w:r>
      <w:r w:rsidR="00517EB0" w:rsidRPr="00163777">
        <w:rPr>
          <w:rFonts w:eastAsiaTheme="minorEastAsia"/>
        </w:rPr>
        <w:t xml:space="preserve">82 </w:t>
      </w:r>
      <w:r w:rsidRPr="00163777">
        <w:rPr>
          <w:rFonts w:eastAsiaTheme="minorEastAsia"/>
        </w:rPr>
        <w:t xml:space="preserve">in </w:t>
      </w:r>
      <w:r w:rsidR="00517EB0" w:rsidRPr="00163777">
        <w:rPr>
          <w:rFonts w:eastAsiaTheme="minorEastAsia"/>
        </w:rPr>
        <w:t>total.</w:t>
      </w:r>
      <w:r w:rsidRPr="00163777">
        <w:rPr>
          <w:rFonts w:eastAsiaTheme="minorEastAsia"/>
        </w:rPr>
        <w:t xml:space="preserve"> They then r</w:t>
      </w:r>
      <w:r w:rsidR="00517EB0" w:rsidRPr="00163777">
        <w:rPr>
          <w:rFonts w:eastAsiaTheme="minorEastAsia"/>
        </w:rPr>
        <w:t>emoved options with any of the following;</w:t>
      </w:r>
    </w:p>
    <w:p w14:paraId="0DB34EEA" w14:textId="77777777" w:rsidR="00517EB0" w:rsidRPr="00163777" w:rsidRDefault="00517EB0" w:rsidP="00163777">
      <w:pPr>
        <w:pStyle w:val="ListParagraph"/>
        <w:numPr>
          <w:ilvl w:val="0"/>
          <w:numId w:val="71"/>
        </w:numPr>
        <w:jc w:val="both"/>
      </w:pPr>
      <w:r w:rsidRPr="00163777">
        <w:rPr>
          <w:rFonts w:eastAsiaTheme="minorEastAsia"/>
        </w:rPr>
        <w:t xml:space="preserve">Works purely for voltage (MSCs and Reactors – i.e. no MW capacity change) </w:t>
      </w:r>
    </w:p>
    <w:p w14:paraId="32E72294" w14:textId="00C0E843" w:rsidR="00517EB0" w:rsidRPr="00163777" w:rsidRDefault="00517EB0" w:rsidP="00163777">
      <w:pPr>
        <w:pStyle w:val="ListParagraph"/>
        <w:numPr>
          <w:ilvl w:val="0"/>
          <w:numId w:val="71"/>
        </w:numPr>
        <w:jc w:val="both"/>
      </w:pPr>
      <w:r w:rsidRPr="00163777">
        <w:rPr>
          <w:rFonts w:eastAsiaTheme="minorEastAsia"/>
        </w:rPr>
        <w:t xml:space="preserve">Power Flow Control Devices (i.e. no MW capacity change) </w:t>
      </w:r>
    </w:p>
    <w:p w14:paraId="68264AC0" w14:textId="77777777" w:rsidR="00517EB0" w:rsidRPr="00163777" w:rsidRDefault="00517EB0" w:rsidP="00163777">
      <w:pPr>
        <w:pStyle w:val="ListParagraph"/>
        <w:numPr>
          <w:ilvl w:val="0"/>
          <w:numId w:val="71"/>
        </w:numPr>
        <w:jc w:val="both"/>
      </w:pPr>
      <w:r w:rsidRPr="00163777">
        <w:rPr>
          <w:rFonts w:eastAsiaTheme="minorEastAsia"/>
        </w:rPr>
        <w:t xml:space="preserve">Subsea links (circuit specific EF for these circuits) </w:t>
      </w:r>
    </w:p>
    <w:p w14:paraId="200E906D" w14:textId="50D884D6" w:rsidR="00517EB0" w:rsidRPr="00163777" w:rsidRDefault="00517EB0" w:rsidP="00163777">
      <w:pPr>
        <w:pStyle w:val="ListParagraph"/>
        <w:numPr>
          <w:ilvl w:val="0"/>
          <w:numId w:val="71"/>
        </w:numPr>
        <w:jc w:val="both"/>
      </w:pPr>
      <w:r w:rsidRPr="00163777">
        <w:rPr>
          <w:rFonts w:eastAsiaTheme="minorEastAsia"/>
        </w:rPr>
        <w:t xml:space="preserve">Works with optimal delivery date beyond 2033 (i.e. &gt;10 </w:t>
      </w:r>
      <w:r w:rsidR="0079511F" w:rsidRPr="00163777">
        <w:rPr>
          <w:rFonts w:eastAsiaTheme="minorEastAsia"/>
        </w:rPr>
        <w:t>years’ time</w:t>
      </w:r>
      <w:r w:rsidRPr="00163777">
        <w:rPr>
          <w:rFonts w:eastAsiaTheme="minorEastAsia"/>
        </w:rPr>
        <w:t xml:space="preserve">) </w:t>
      </w:r>
    </w:p>
    <w:p w14:paraId="69C775EB" w14:textId="77777777" w:rsidR="00517EB0" w:rsidRPr="00163777" w:rsidRDefault="00517EB0" w:rsidP="00163777">
      <w:pPr>
        <w:pStyle w:val="ListParagraph"/>
        <w:numPr>
          <w:ilvl w:val="0"/>
          <w:numId w:val="71"/>
        </w:numPr>
        <w:jc w:val="both"/>
      </w:pPr>
      <w:r w:rsidRPr="00163777">
        <w:rPr>
          <w:rFonts w:eastAsiaTheme="minorEastAsia"/>
        </w:rPr>
        <w:t>Insufficient data available (e.g. no ratings provided)</w:t>
      </w:r>
    </w:p>
    <w:p w14:paraId="2403ADC9" w14:textId="160916DB" w:rsidR="00517EB0" w:rsidRPr="00163777" w:rsidRDefault="00163777" w:rsidP="00163777">
      <w:pPr>
        <w:jc w:val="both"/>
        <w:rPr>
          <w:rFonts w:eastAsia="Times New Roman"/>
        </w:rPr>
      </w:pPr>
      <w:r w:rsidRPr="00163777">
        <w:rPr>
          <w:rFonts w:eastAsiaTheme="minorEastAsia"/>
        </w:rPr>
        <w:t xml:space="preserve">This led to the removal of </w:t>
      </w:r>
      <w:r w:rsidR="00517EB0" w:rsidRPr="00163777">
        <w:rPr>
          <w:rFonts w:eastAsiaTheme="minorEastAsia"/>
        </w:rPr>
        <w:t>33 projects</w:t>
      </w:r>
      <w:r w:rsidRPr="00163777">
        <w:rPr>
          <w:rFonts w:eastAsiaTheme="minorEastAsia"/>
        </w:rPr>
        <w:t>, leaving</w:t>
      </w:r>
      <w:r w:rsidR="00517EB0" w:rsidRPr="00163777">
        <w:rPr>
          <w:rFonts w:eastAsiaTheme="minorEastAsia"/>
        </w:rPr>
        <w:t xml:space="preserve"> 49 projects remaining</w:t>
      </w:r>
      <w:r w:rsidRPr="00163777">
        <w:rPr>
          <w:rFonts w:eastAsiaTheme="minorEastAsia"/>
        </w:rPr>
        <w:t>. On these 49 projects, the following assumptions were made:</w:t>
      </w:r>
    </w:p>
    <w:p w14:paraId="69166F09" w14:textId="77777777" w:rsidR="00517EB0" w:rsidRPr="00163777" w:rsidRDefault="00517EB0" w:rsidP="00163777">
      <w:pPr>
        <w:pStyle w:val="ListParagraph"/>
        <w:numPr>
          <w:ilvl w:val="0"/>
          <w:numId w:val="72"/>
        </w:numPr>
        <w:jc w:val="both"/>
      </w:pPr>
      <w:r w:rsidRPr="00163777">
        <w:rPr>
          <w:rFonts w:eastAsiaTheme="minorEastAsia"/>
        </w:rPr>
        <w:t>Where possible, used pre-fault ratings instead of post-fault (i.e. representing intact network).</w:t>
      </w:r>
    </w:p>
    <w:p w14:paraId="1CAE9146" w14:textId="052D75C7" w:rsidR="00517EB0" w:rsidRPr="00163777" w:rsidRDefault="00517EB0" w:rsidP="00163777">
      <w:pPr>
        <w:pStyle w:val="ListParagraph"/>
        <w:numPr>
          <w:ilvl w:val="0"/>
          <w:numId w:val="72"/>
        </w:numPr>
        <w:jc w:val="both"/>
      </w:pPr>
      <w:r w:rsidRPr="00163777">
        <w:rPr>
          <w:rFonts w:eastAsiaTheme="minorEastAsia"/>
        </w:rPr>
        <w:t>Where ‘no change’ indicated, then current T</w:t>
      </w:r>
      <w:r w:rsidR="00B87FAA">
        <w:rPr>
          <w:rFonts w:eastAsiaTheme="minorEastAsia"/>
        </w:rPr>
        <w:t xml:space="preserve">ransport </w:t>
      </w:r>
      <w:r w:rsidRPr="00163777">
        <w:rPr>
          <w:rFonts w:eastAsiaTheme="minorEastAsia"/>
        </w:rPr>
        <w:t>&amp;</w:t>
      </w:r>
      <w:r w:rsidR="00B87FAA">
        <w:rPr>
          <w:rFonts w:eastAsiaTheme="minorEastAsia"/>
        </w:rPr>
        <w:t xml:space="preserve"> </w:t>
      </w:r>
      <w:r w:rsidRPr="00163777">
        <w:rPr>
          <w:rFonts w:eastAsiaTheme="minorEastAsia"/>
        </w:rPr>
        <w:t>T</w:t>
      </w:r>
      <w:r w:rsidR="00B87FAA">
        <w:rPr>
          <w:rFonts w:eastAsiaTheme="minorEastAsia"/>
        </w:rPr>
        <w:t>ariff</w:t>
      </w:r>
      <w:r w:rsidRPr="00163777">
        <w:rPr>
          <w:rFonts w:eastAsiaTheme="minorEastAsia"/>
        </w:rPr>
        <w:t xml:space="preserve"> model values used.</w:t>
      </w:r>
    </w:p>
    <w:p w14:paraId="7007FE92" w14:textId="3C0BF589" w:rsidR="00517EB0" w:rsidRDefault="00517EB0" w:rsidP="00163777">
      <w:pPr>
        <w:pStyle w:val="ListParagraph"/>
        <w:numPr>
          <w:ilvl w:val="1"/>
          <w:numId w:val="72"/>
        </w:numPr>
        <w:jc w:val="both"/>
        <w:rPr>
          <w:rFonts w:eastAsiaTheme="minorHAnsi"/>
        </w:rPr>
      </w:pPr>
      <w:r w:rsidRPr="00163777">
        <w:rPr>
          <w:rFonts w:eastAsiaTheme="minorHAnsi"/>
        </w:rPr>
        <w:t>Where voltage upgrades occur, included in the new voltage</w:t>
      </w:r>
      <w:r w:rsidRPr="001C3685">
        <w:rPr>
          <w:rFonts w:eastAsiaTheme="minorHAnsi"/>
        </w:rPr>
        <w:t>.</w:t>
      </w:r>
    </w:p>
    <w:p w14:paraId="31D762FC" w14:textId="4FE9C15C" w:rsidR="00B87FAA" w:rsidRPr="00E13CA3" w:rsidRDefault="00B87FAA" w:rsidP="00B87FAA">
      <w:pPr>
        <w:jc w:val="both"/>
      </w:pPr>
      <w:r w:rsidRPr="00E13CA3">
        <w:t xml:space="preserve">Figure </w:t>
      </w:r>
      <w:r w:rsidR="00E13CA3" w:rsidRPr="00E13CA3">
        <w:t>9</w:t>
      </w:r>
      <w:r w:rsidRPr="00E13CA3">
        <w:t xml:space="preserve"> below shows the output of this</w:t>
      </w:r>
      <w:r w:rsidR="00E13CA3">
        <w:t>.</w:t>
      </w:r>
    </w:p>
    <w:p w14:paraId="487D4235" w14:textId="257E996E" w:rsidR="00B87FAA" w:rsidRDefault="00B87FAA" w:rsidP="00B87FAA">
      <w:pPr>
        <w:jc w:val="both"/>
      </w:pPr>
    </w:p>
    <w:p w14:paraId="04D0CB09" w14:textId="5909C2FA" w:rsidR="00476BA9" w:rsidRDefault="00476BA9" w:rsidP="00B87FAA">
      <w:pPr>
        <w:jc w:val="both"/>
      </w:pPr>
    </w:p>
    <w:p w14:paraId="2785B5E7" w14:textId="046BA623" w:rsidR="00B87FAA" w:rsidRPr="00E13CA3" w:rsidRDefault="008B5F3C" w:rsidP="00B87FAA">
      <w:pPr>
        <w:jc w:val="both"/>
        <w:rPr>
          <w:b/>
          <w:bCs/>
        </w:rPr>
      </w:pPr>
      <w:r>
        <w:rPr>
          <w:b/>
          <w:bCs/>
        </w:rPr>
        <w:t>F</w:t>
      </w:r>
      <w:r w:rsidR="00B87FAA" w:rsidRPr="00E13CA3">
        <w:rPr>
          <w:b/>
          <w:bCs/>
        </w:rPr>
        <w:t xml:space="preserve">igure </w:t>
      </w:r>
      <w:r w:rsidR="00E13CA3" w:rsidRPr="00E13CA3">
        <w:rPr>
          <w:b/>
          <w:bCs/>
        </w:rPr>
        <w:t>9</w:t>
      </w:r>
    </w:p>
    <w:p w14:paraId="0FB9BF8F" w14:textId="505AAFD4" w:rsidR="00517EB0" w:rsidRDefault="00517EB0" w:rsidP="00517EB0"/>
    <w:p w14:paraId="78F29D3F" w14:textId="0E878029" w:rsidR="00FD6F55" w:rsidRDefault="00FD6F55" w:rsidP="00FD6F55">
      <w:r>
        <w:rPr>
          <w:noProof/>
        </w:rPr>
        <w:drawing>
          <wp:inline distT="0" distB="0" distL="0" distR="0" wp14:anchorId="7F4C6B8C" wp14:editId="65FADF80">
            <wp:extent cx="6029960" cy="3392170"/>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extLst>
                        <a:ext uri="{96DAC541-7B7A-43D3-8B79-37D633B846F1}">
                          <asvg:svgBlip xmlns:asvg="http://schemas.microsoft.com/office/drawing/2016/SVG/main" r:embed="rId35"/>
                        </a:ext>
                      </a:extLst>
                    </a:blip>
                    <a:stretch>
                      <a:fillRect/>
                    </a:stretch>
                  </pic:blipFill>
                  <pic:spPr>
                    <a:xfrm>
                      <a:off x="0" y="0"/>
                      <a:ext cx="6029960" cy="3392170"/>
                    </a:xfrm>
                    <a:prstGeom prst="rect">
                      <a:avLst/>
                    </a:prstGeom>
                  </pic:spPr>
                </pic:pic>
              </a:graphicData>
            </a:graphic>
          </wp:inline>
        </w:drawing>
      </w:r>
    </w:p>
    <w:p w14:paraId="7D9CDC0D" w14:textId="77777777" w:rsidR="00FD6F55" w:rsidRDefault="00FD6F55" w:rsidP="00FD6F55"/>
    <w:p w14:paraId="2A0FA20F" w14:textId="58870032" w:rsidR="00FD6F55" w:rsidRDefault="00FD6F55" w:rsidP="00E13CA3">
      <w:pPr>
        <w:jc w:val="both"/>
        <w:rPr>
          <w:rFonts w:ascii="Arial" w:hAnsi="Arial" w:cs="Arial"/>
        </w:rPr>
      </w:pPr>
      <w:r>
        <w:t xml:space="preserve">On 5 December 2022, the Workgroup voted as to whether or not the proposed Request for Alternative should become a Workgroup Alternative CUSC Modification (WACM). </w:t>
      </w:r>
      <w:r w:rsidRPr="00752447">
        <w:rPr>
          <w:rFonts w:ascii="Arial" w:hAnsi="Arial" w:cs="Arial"/>
        </w:rPr>
        <w:t>A majority of the Workgroup</w:t>
      </w:r>
      <w:r>
        <w:rPr>
          <w:rFonts w:ascii="Arial" w:hAnsi="Arial" w:cs="Arial"/>
        </w:rPr>
        <w:t>(11 out of 13 votes)</w:t>
      </w:r>
      <w:r w:rsidRPr="00752447">
        <w:rPr>
          <w:rFonts w:ascii="Arial" w:hAnsi="Arial" w:cs="Arial"/>
        </w:rPr>
        <w:t xml:space="preserve"> </w:t>
      </w:r>
      <w:r>
        <w:rPr>
          <w:rFonts w:ascii="Arial" w:hAnsi="Arial" w:cs="Arial"/>
        </w:rPr>
        <w:t xml:space="preserve">did </w:t>
      </w:r>
      <w:r w:rsidRPr="00752447">
        <w:rPr>
          <w:rFonts w:ascii="Arial" w:hAnsi="Arial" w:cs="Arial"/>
        </w:rPr>
        <w:t>believe this request for Alternative may better facilitate the CUSC Objectives than the CMP</w:t>
      </w:r>
      <w:r>
        <w:rPr>
          <w:rFonts w:ascii="Arial" w:hAnsi="Arial" w:cs="Arial"/>
        </w:rPr>
        <w:t>375</w:t>
      </w:r>
      <w:r w:rsidRPr="00752447">
        <w:rPr>
          <w:rFonts w:ascii="Arial" w:hAnsi="Arial" w:cs="Arial"/>
        </w:rPr>
        <w:t xml:space="preserve"> Original</w:t>
      </w:r>
      <w:r w:rsidR="003F1509">
        <w:rPr>
          <w:rFonts w:ascii="Arial" w:hAnsi="Arial" w:cs="Arial"/>
        </w:rPr>
        <w:t xml:space="preserve"> so this became CMP375 WACM1</w:t>
      </w:r>
      <w:r w:rsidR="00E13CA3">
        <w:rPr>
          <w:rFonts w:ascii="Arial" w:hAnsi="Arial" w:cs="Arial"/>
        </w:rPr>
        <w:t xml:space="preserve"> and the actual documentation is included in Annex 8.</w:t>
      </w:r>
    </w:p>
    <w:p w14:paraId="4F02A709" w14:textId="33CED771" w:rsidR="00F729CF" w:rsidRDefault="00F729CF" w:rsidP="00FD6F55">
      <w:pPr>
        <w:rPr>
          <w:rFonts w:ascii="Arial" w:hAnsi="Arial" w:cs="Arial"/>
        </w:rPr>
      </w:pPr>
    </w:p>
    <w:p w14:paraId="212BD55B" w14:textId="3AE796C4" w:rsidR="00F729CF" w:rsidRDefault="00F729CF" w:rsidP="00E13CA3">
      <w:pPr>
        <w:jc w:val="both"/>
        <w:rPr>
          <w:rFonts w:ascii="Arial" w:hAnsi="Arial" w:cs="Arial"/>
        </w:rPr>
      </w:pPr>
      <w:r>
        <w:rPr>
          <w:color w:val="000000"/>
          <w:lang w:eastAsia="en-GB"/>
        </w:rPr>
        <w:t xml:space="preserve">With the principles agreed, the </w:t>
      </w:r>
      <w:r>
        <w:t xml:space="preserve">Workgroup confirmed, that they needed to see how the tariffs would be impacted by any of the solutions, to act as a sense check, before the Workgroup phase could be concluded.  </w:t>
      </w:r>
      <w:r w:rsidR="00E13CA3">
        <w:t xml:space="preserve">This tariff analysis is set out in Annex 10. </w:t>
      </w:r>
      <w:r>
        <w:t>Th</w:t>
      </w:r>
      <w:r w:rsidR="00AB2F1C">
        <w:t xml:space="preserve">e analysis for CMP375 WACM1 showed an Expansion Constant higher than that for the </w:t>
      </w:r>
      <w:r w:rsidR="00AB2F1C">
        <w:lastRenderedPageBreak/>
        <w:t>CMP315 or CMP375 Originals and this was largely due to the limitations of the NOA data. These limitations were:</w:t>
      </w:r>
    </w:p>
    <w:p w14:paraId="1C14D817" w14:textId="77777777" w:rsidR="00945E8B" w:rsidRDefault="00945E8B" w:rsidP="00945E8B">
      <w:pPr>
        <w:pStyle w:val="ListParagraph"/>
        <w:numPr>
          <w:ilvl w:val="0"/>
          <w:numId w:val="16"/>
        </w:numPr>
      </w:pPr>
      <w:r>
        <w:t>No 132kV and limited 275kV projects and given the low numbers of projects, an expensive project could lead to very high EC</w:t>
      </w:r>
    </w:p>
    <w:p w14:paraId="7F0E9851" w14:textId="336BD048" w:rsidR="00AB2F1C" w:rsidRDefault="00945E8B" w:rsidP="00D26FFE">
      <w:pPr>
        <w:pStyle w:val="ListParagraph"/>
        <w:numPr>
          <w:ilvl w:val="0"/>
          <w:numId w:val="16"/>
        </w:numPr>
      </w:pPr>
      <w:r>
        <w:t>NOA data does not appear to exclude civils and planning costs, which should be excluded as otherwise it upwardly distorts the EC for the CMP375 WACM1. This is because the NOA data is an early cost indication</w:t>
      </w:r>
      <w:r w:rsidR="00AB2F1C">
        <w:t>, which appear to include contingency,</w:t>
      </w:r>
      <w:r>
        <w:t xml:space="preserve"> and will be refined later</w:t>
      </w:r>
      <w:r w:rsidR="00AB2F1C">
        <w:t>.</w:t>
      </w:r>
      <w:r>
        <w:t xml:space="preserve">. </w:t>
      </w:r>
    </w:p>
    <w:p w14:paraId="1C37C311" w14:textId="77777777" w:rsidR="00AB2F1C" w:rsidRDefault="00AB2F1C" w:rsidP="00AB2F1C">
      <w:pPr>
        <w:pStyle w:val="ListParagraph"/>
      </w:pPr>
    </w:p>
    <w:p w14:paraId="760315BE" w14:textId="420C2279" w:rsidR="00F729CF" w:rsidRDefault="00945E8B" w:rsidP="003F1509">
      <w:pPr>
        <w:jc w:val="both"/>
        <w:rPr>
          <w:sz w:val="22"/>
        </w:rPr>
      </w:pPr>
      <w:r>
        <w:t xml:space="preserve">The </w:t>
      </w:r>
      <w:r w:rsidR="00AB2F1C">
        <w:t>p</w:t>
      </w:r>
      <w:r>
        <w:t xml:space="preserve">roposer of WACM1 proposed that, if the data excluding civils and planning costs is not available, a % cut could be applied based on historic civils and planning costs </w:t>
      </w:r>
      <w:r w:rsidR="00AB2F1C">
        <w:t>based on a</w:t>
      </w:r>
      <w:r>
        <w:t xml:space="preserve"> public data source of how much of a </w:t>
      </w:r>
      <w:r w:rsidR="00AB2F1C">
        <w:t>Transmission</w:t>
      </w:r>
      <w:r>
        <w:t xml:space="preserve"> project is comprised of these</w:t>
      </w:r>
      <w:r w:rsidR="00AB2F1C">
        <w:t>.  However, no such public data source seems to exist and after further reflection that the NO</w:t>
      </w:r>
      <w:r w:rsidR="00F729CF">
        <w:t xml:space="preserve">A data in aggregate is not cost reflective as they are high level budget </w:t>
      </w:r>
      <w:r w:rsidR="00450486">
        <w:t xml:space="preserve">costs </w:t>
      </w:r>
      <w:r w:rsidR="00F729CF">
        <w:t>not presented consistently with usual EC cost input</w:t>
      </w:r>
      <w:r w:rsidR="00AB2F1C">
        <w:t>, the proposer of WACM1 decided not to proceed further with WACM1</w:t>
      </w:r>
      <w:r w:rsidR="003F1509">
        <w:t xml:space="preserve">. Also, </w:t>
      </w:r>
      <w:r w:rsidR="00AB2F1C">
        <w:t>no Workgroup Member wished to become the new proposer of WACM1</w:t>
      </w:r>
    </w:p>
    <w:p w14:paraId="6AC08033" w14:textId="77777777" w:rsidR="00F729CF" w:rsidRDefault="00F729CF" w:rsidP="003F1509">
      <w:pPr>
        <w:jc w:val="both"/>
      </w:pPr>
    </w:p>
    <w:p w14:paraId="5F676271" w14:textId="5A9C3F13" w:rsidR="00004129" w:rsidRDefault="00AB2F1C" w:rsidP="00004129">
      <w:pPr>
        <w:jc w:val="both"/>
        <w:rPr>
          <w:bCs/>
        </w:rPr>
      </w:pPr>
      <w:r>
        <w:t xml:space="preserve">Therefore, </w:t>
      </w:r>
      <w:r w:rsidR="00945E8B">
        <w:t xml:space="preserve">the </w:t>
      </w:r>
      <w:r>
        <w:t>p</w:t>
      </w:r>
      <w:r w:rsidR="00945E8B">
        <w:t xml:space="preserve">roposer of WACM1 </w:t>
      </w:r>
      <w:r w:rsidR="003F1509">
        <w:t xml:space="preserve">presented a new proposed alternative, which </w:t>
      </w:r>
      <w:r w:rsidR="00945E8B">
        <w:t xml:space="preserve">removed the </w:t>
      </w:r>
      <w:r w:rsidR="00945E8B">
        <w:rPr>
          <w:rFonts w:eastAsia="Times New Roman"/>
        </w:rPr>
        <w:t xml:space="preserve">forward-looking component of </w:t>
      </w:r>
      <w:r w:rsidR="003F1509">
        <w:rPr>
          <w:rFonts w:eastAsia="Times New Roman"/>
        </w:rPr>
        <w:t>CMP375 WACM1</w:t>
      </w:r>
      <w:r w:rsidR="00945E8B">
        <w:rPr>
          <w:rFonts w:eastAsia="Times New Roman"/>
        </w:rPr>
        <w:t xml:space="preserve"> as data does not appear cost </w:t>
      </w:r>
      <w:r w:rsidR="003F1509">
        <w:rPr>
          <w:rFonts w:eastAsia="Times New Roman"/>
        </w:rPr>
        <w:t xml:space="preserve">reflective </w:t>
      </w:r>
      <w:r w:rsidR="00945E8B">
        <w:rPr>
          <w:rFonts w:eastAsia="Times New Roman"/>
        </w:rPr>
        <w:t xml:space="preserve">and instead sought to extend the backwards looking component from </w:t>
      </w:r>
      <w:r w:rsidR="006D6B59">
        <w:rPr>
          <w:rFonts w:eastAsia="Times New Roman"/>
        </w:rPr>
        <w:t xml:space="preserve">the </w:t>
      </w:r>
      <w:r w:rsidR="00945E8B">
        <w:rPr>
          <w:rFonts w:eastAsia="Times New Roman"/>
        </w:rPr>
        <w:t>preceding 10 years to</w:t>
      </w:r>
      <w:r>
        <w:rPr>
          <w:rFonts w:eastAsia="Times New Roman"/>
        </w:rPr>
        <w:t xml:space="preserve"> up to the</w:t>
      </w:r>
      <w:r w:rsidR="00945E8B">
        <w:rPr>
          <w:rFonts w:eastAsia="Times New Roman"/>
        </w:rPr>
        <w:t xml:space="preserve"> preceding 30 years </w:t>
      </w:r>
      <w:r w:rsidR="00004129">
        <w:rPr>
          <w:rFonts w:eastAsia="Times New Roman"/>
        </w:rPr>
        <w:t>to e</w:t>
      </w:r>
      <w:r w:rsidR="00004129">
        <w:rPr>
          <w:bCs/>
        </w:rPr>
        <w:t>xpanding the time period of historic data, in line with investment horizon of new build generation projects.</w:t>
      </w:r>
    </w:p>
    <w:p w14:paraId="12D122D3" w14:textId="77777777" w:rsidR="00945E8B" w:rsidRDefault="00945E8B" w:rsidP="00FD6F55">
      <w:pPr>
        <w:rPr>
          <w:rFonts w:ascii="Arial" w:hAnsi="Arial" w:cs="Arial"/>
        </w:rPr>
      </w:pPr>
    </w:p>
    <w:tbl>
      <w:tblPr>
        <w:tblStyle w:val="GridTable4-Accent6"/>
        <w:tblW w:w="9518" w:type="dxa"/>
        <w:tblLook w:val="04A0" w:firstRow="1" w:lastRow="0" w:firstColumn="1" w:lastColumn="0" w:noHBand="0" w:noVBand="1"/>
      </w:tblPr>
      <w:tblGrid>
        <w:gridCol w:w="1667"/>
        <w:gridCol w:w="5861"/>
        <w:gridCol w:w="1990"/>
      </w:tblGrid>
      <w:tr w:rsidR="00794BA3" w:rsidRPr="0031084D" w14:paraId="582CC027" w14:textId="77777777" w:rsidTr="00760242">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96" w:type="dxa"/>
          </w:tcPr>
          <w:p w14:paraId="09C63F2D" w14:textId="77777777" w:rsidR="00794BA3" w:rsidRPr="00EF2832" w:rsidRDefault="00794BA3" w:rsidP="00760242">
            <w:pPr>
              <w:rPr>
                <w:b w:val="0"/>
                <w:sz w:val="22"/>
              </w:rPr>
            </w:pPr>
            <w:r w:rsidRPr="00EF2832">
              <w:rPr>
                <w:sz w:val="22"/>
              </w:rPr>
              <w:t>Alternative Solution(s)</w:t>
            </w:r>
          </w:p>
        </w:tc>
        <w:tc>
          <w:tcPr>
            <w:tcW w:w="6237" w:type="dxa"/>
          </w:tcPr>
          <w:p w14:paraId="15725726" w14:textId="77777777" w:rsidR="00794BA3" w:rsidRPr="00EF2832" w:rsidRDefault="00794BA3" w:rsidP="00760242">
            <w:pPr>
              <w:cnfStyle w:val="100000000000" w:firstRow="1" w:lastRow="0" w:firstColumn="0" w:lastColumn="0" w:oddVBand="0" w:evenVBand="0" w:oddHBand="0" w:evenHBand="0" w:firstRowFirstColumn="0" w:firstRowLastColumn="0" w:lastRowFirstColumn="0" w:lastRowLastColumn="0"/>
              <w:rPr>
                <w:b w:val="0"/>
                <w:sz w:val="22"/>
              </w:rPr>
            </w:pPr>
            <w:r w:rsidRPr="00EF2832">
              <w:rPr>
                <w:sz w:val="22"/>
              </w:rPr>
              <w:t>Details</w:t>
            </w:r>
          </w:p>
        </w:tc>
        <w:tc>
          <w:tcPr>
            <w:tcW w:w="1585" w:type="dxa"/>
          </w:tcPr>
          <w:p w14:paraId="5E861050" w14:textId="77777777" w:rsidR="00794BA3" w:rsidRPr="00866931" w:rsidRDefault="00794BA3" w:rsidP="00760242">
            <w:pPr>
              <w:cnfStyle w:val="100000000000" w:firstRow="1" w:lastRow="0" w:firstColumn="0" w:lastColumn="0" w:oddVBand="0" w:evenVBand="0" w:oddHBand="0" w:evenHBand="0" w:firstRowFirstColumn="0" w:firstRowLastColumn="0" w:lastRowFirstColumn="0" w:lastRowLastColumn="0"/>
              <w:rPr>
                <w:b w:val="0"/>
              </w:rPr>
            </w:pPr>
            <w:r w:rsidRPr="00866931">
              <w:t>Implementation Date</w:t>
            </w:r>
          </w:p>
        </w:tc>
      </w:tr>
      <w:tr w:rsidR="00794BA3" w:rsidRPr="00E1048A" w14:paraId="3E212FA7" w14:textId="77777777" w:rsidTr="00760242">
        <w:trPr>
          <w:cnfStyle w:val="000000100000" w:firstRow="0" w:lastRow="0" w:firstColumn="0" w:lastColumn="0" w:oddVBand="0" w:evenVBand="0" w:oddHBand="1" w:evenHBand="0" w:firstRowFirstColumn="0" w:firstRowLastColumn="0" w:lastRowFirstColumn="0" w:lastRowLastColumn="0"/>
          <w:trHeight w:val="1650"/>
        </w:trPr>
        <w:tc>
          <w:tcPr>
            <w:cnfStyle w:val="001000000000" w:firstRow="0" w:lastRow="0" w:firstColumn="1" w:lastColumn="0" w:oddVBand="0" w:evenVBand="0" w:oddHBand="0" w:evenHBand="0" w:firstRowFirstColumn="0" w:firstRowLastColumn="0" w:lastRowFirstColumn="0" w:lastRowLastColumn="0"/>
            <w:tcW w:w="1696" w:type="dxa"/>
          </w:tcPr>
          <w:p w14:paraId="47D47202" w14:textId="77777777" w:rsidR="00794BA3" w:rsidRPr="00EF2832" w:rsidRDefault="00794BA3" w:rsidP="00760242">
            <w:pPr>
              <w:rPr>
                <w:b w:val="0"/>
                <w:sz w:val="22"/>
              </w:rPr>
            </w:pPr>
            <w:r>
              <w:rPr>
                <w:sz w:val="22"/>
              </w:rPr>
              <w:t xml:space="preserve">CMP375 </w:t>
            </w:r>
            <w:r w:rsidRPr="00EF2832">
              <w:rPr>
                <w:sz w:val="22"/>
              </w:rPr>
              <w:t>WACM</w:t>
            </w:r>
            <w:r>
              <w:rPr>
                <w:sz w:val="22"/>
              </w:rPr>
              <w:t>2</w:t>
            </w:r>
          </w:p>
          <w:p w14:paraId="3C268866" w14:textId="77777777" w:rsidR="00794BA3" w:rsidRPr="00EF2832" w:rsidRDefault="00794BA3" w:rsidP="00760242">
            <w:pPr>
              <w:rPr>
                <w:b w:val="0"/>
                <w:sz w:val="22"/>
              </w:rPr>
            </w:pPr>
          </w:p>
        </w:tc>
        <w:tc>
          <w:tcPr>
            <w:tcW w:w="6237" w:type="dxa"/>
          </w:tcPr>
          <w:p w14:paraId="2D4B8A72" w14:textId="77777777" w:rsidR="00794BA3" w:rsidRDefault="00794BA3" w:rsidP="00760242">
            <w:pPr>
              <w:cnfStyle w:val="000000100000" w:firstRow="0" w:lastRow="0" w:firstColumn="0" w:lastColumn="0" w:oddVBand="0" w:evenVBand="0" w:oddHBand="1" w:evenHBand="0" w:firstRowFirstColumn="0" w:firstRowLastColumn="0" w:lastRowFirstColumn="0" w:lastRowLastColumn="0"/>
            </w:pPr>
            <w:r w:rsidRPr="00C11207">
              <w:rPr>
                <w:b/>
                <w:bCs/>
              </w:rPr>
              <w:t>Works Included</w:t>
            </w:r>
            <w:r>
              <w:rPr>
                <w:b/>
                <w:bCs/>
              </w:rPr>
              <w:t xml:space="preserve"> </w:t>
            </w:r>
            <w:r>
              <w:rPr>
                <w:b/>
                <w:bCs/>
              </w:rPr>
              <w:softHyphen/>
            </w:r>
            <w:r>
              <w:t xml:space="preserve">– as per CMP375 Original </w:t>
            </w:r>
          </w:p>
          <w:p w14:paraId="460B05A4" w14:textId="77777777" w:rsidR="00794BA3" w:rsidRPr="00C11207" w:rsidRDefault="00794BA3" w:rsidP="00760242">
            <w:pPr>
              <w:cnfStyle w:val="000000100000" w:firstRow="0" w:lastRow="0" w:firstColumn="0" w:lastColumn="0" w:oddVBand="0" w:evenVBand="0" w:oddHBand="1" w:evenHBand="0" w:firstRowFirstColumn="0" w:firstRowLastColumn="0" w:lastRowFirstColumn="0" w:lastRowLastColumn="0"/>
              <w:rPr>
                <w:sz w:val="22"/>
              </w:rPr>
            </w:pPr>
          </w:p>
          <w:p w14:paraId="2FE43055" w14:textId="77777777" w:rsidR="00794BA3" w:rsidRDefault="00794BA3" w:rsidP="00760242">
            <w:pPr>
              <w:cnfStyle w:val="000000100000" w:firstRow="0" w:lastRow="0" w:firstColumn="0" w:lastColumn="0" w:oddVBand="0" w:evenVBand="0" w:oddHBand="1" w:evenHBand="0" w:firstRowFirstColumn="0" w:firstRowLastColumn="0" w:lastRowFirstColumn="0" w:lastRowLastColumn="0"/>
            </w:pPr>
            <w:r w:rsidRPr="00C11207">
              <w:rPr>
                <w:b/>
                <w:bCs/>
              </w:rPr>
              <w:t>Weighting Methodology</w:t>
            </w:r>
            <w:r>
              <w:t xml:space="preserve"> - Each EC or EF is calculated as a weighted average of cost data based on a set of expected works (a “basket of works”). The basket of expected works will be forward-looking and based on the future works set out in the Transmission Operators’ price control business plans for each voltage level and circuit type. Introduction of MW km to weight the costs of reinforcements. When calculating the representative basket of works, propose to use km weightings as this data is already produced as part of Transmission Operators’ regulatory reporting.</w:t>
            </w:r>
          </w:p>
          <w:p w14:paraId="601EF8DB" w14:textId="77777777" w:rsidR="00794BA3" w:rsidRDefault="00794BA3" w:rsidP="00760242">
            <w:pPr>
              <w:jc w:val="both"/>
              <w:cnfStyle w:val="000000100000" w:firstRow="0" w:lastRow="0" w:firstColumn="0" w:lastColumn="0" w:oddVBand="0" w:evenVBand="0" w:oddHBand="1" w:evenHBand="0" w:firstRowFirstColumn="0" w:firstRowLastColumn="0" w:lastRowFirstColumn="0" w:lastRowLastColumn="0"/>
              <w:rPr>
                <w:u w:val="single"/>
              </w:rPr>
            </w:pPr>
          </w:p>
          <w:p w14:paraId="53E2C066" w14:textId="77777777" w:rsidR="000D4B65" w:rsidRDefault="009A14BF" w:rsidP="000D4B65">
            <w:pPr>
              <w:jc w:val="both"/>
              <w:cnfStyle w:val="000000100000" w:firstRow="0" w:lastRow="0" w:firstColumn="0" w:lastColumn="0" w:oddVBand="0" w:evenVBand="0" w:oddHBand="1" w:evenHBand="0" w:firstRowFirstColumn="0" w:firstRowLastColumn="0" w:lastRowFirstColumn="0" w:lastRowLastColumn="0"/>
              <w:rPr>
                <w:ins w:id="53" w:author="Claire Huxley (ESO)" w:date="2023-06-28T11:29:00Z"/>
              </w:rPr>
            </w:pPr>
            <w:r w:rsidRPr="00C11207">
              <w:rPr>
                <w:b/>
                <w:bCs/>
              </w:rPr>
              <w:t>Data</w:t>
            </w:r>
            <w:r>
              <w:rPr>
                <w:b/>
                <w:bCs/>
              </w:rPr>
              <w:t xml:space="preserve"> </w:t>
            </w:r>
            <w:r w:rsidRPr="00117F72">
              <w:t xml:space="preserve"> - </w:t>
            </w:r>
            <w:ins w:id="54" w:author="Claire Huxley (ESO)" w:date="2023-06-28T11:29:00Z">
              <w:r w:rsidR="000D4B65">
                <w:t>Up to 30 years of historic data but noting that only 10 years of historic data is available currently</w:t>
              </w:r>
              <w:commentRangeStart w:id="55"/>
              <w:commentRangeEnd w:id="55"/>
              <w:r w:rsidR="000D4B65">
                <w:rPr>
                  <w:rStyle w:val="CommentReference"/>
                  <w:rFonts w:ascii="Arial" w:eastAsia="Times New Roman" w:hAnsi="Arial" w:cs="Times New Roman"/>
                  <w:lang w:eastAsia="en-GB"/>
                </w:rPr>
                <w:commentReference w:id="55"/>
              </w:r>
              <w:r w:rsidR="000D4B65">
                <w:t xml:space="preserve"> </w:t>
              </w:r>
              <w:proofErr w:type="spellStart"/>
              <w:r w:rsidR="000D4B65">
                <w:t>i.e</w:t>
              </w:r>
              <w:proofErr w:type="spellEnd"/>
              <w:r w:rsidR="000D4B65">
                <w:t xml:space="preserve"> the calculation after year 1 is performed each year using last year’s data bundled up with the previous 10 years (without removing the project cost data for projects from the oldest year, Y-10, but rather increasing the overall historical data to 11 years in the second year, 12 years in the third year etc</w:t>
              </w:r>
              <w:commentRangeStart w:id="56"/>
              <w:r w:rsidR="000D4B65">
                <w:t xml:space="preserve"> up to 30years in total when it shall then move to a rolling 30years of data) </w:t>
              </w:r>
              <w:commentRangeEnd w:id="56"/>
              <w:r w:rsidR="000D4B65">
                <w:rPr>
                  <w:rStyle w:val="CommentReference"/>
                  <w:rFonts w:ascii="Arial" w:eastAsia="Times New Roman" w:hAnsi="Arial" w:cs="Times New Roman"/>
                  <w:lang w:eastAsia="en-GB"/>
                </w:rPr>
                <w:commentReference w:id="56"/>
              </w:r>
              <w:r w:rsidR="000D4B65">
                <w:t xml:space="preserve">and apply a "smoothing" factor (0.13 </w:t>
              </w:r>
              <w:r w:rsidR="000D4B65">
                <w:lastRenderedPageBreak/>
                <w:t>smoothing factor for all years and not just for first year) to mitigate volatility.</w:t>
              </w:r>
            </w:ins>
          </w:p>
          <w:p w14:paraId="208C2592" w14:textId="63EF40DB" w:rsidR="00794BA3" w:rsidRPr="00EF2832" w:rsidRDefault="00794BA3" w:rsidP="009A14BF">
            <w:pPr>
              <w:cnfStyle w:val="000000100000" w:firstRow="0" w:lastRow="0" w:firstColumn="0" w:lastColumn="0" w:oddVBand="0" w:evenVBand="0" w:oddHBand="1" w:evenHBand="0" w:firstRowFirstColumn="0" w:firstRowLastColumn="0" w:lastRowFirstColumn="0" w:lastRowLastColumn="0"/>
              <w:rPr>
                <w:sz w:val="22"/>
              </w:rPr>
            </w:pPr>
          </w:p>
        </w:tc>
        <w:tc>
          <w:tcPr>
            <w:tcW w:w="1585" w:type="dxa"/>
          </w:tcPr>
          <w:p w14:paraId="3B8A27AF" w14:textId="764AE2C9" w:rsidR="00794BA3" w:rsidRPr="00E1048A" w:rsidRDefault="00794BA3" w:rsidP="00760242">
            <w:pPr>
              <w:cnfStyle w:val="000000100000" w:firstRow="0" w:lastRow="0" w:firstColumn="0" w:lastColumn="0" w:oddVBand="0" w:evenVBand="0" w:oddHBand="1" w:evenHBand="0" w:firstRowFirstColumn="0" w:firstRowLastColumn="0" w:lastRowFirstColumn="0" w:lastRowLastColumn="0"/>
              <w:rPr>
                <w:bCs/>
              </w:rPr>
            </w:pPr>
            <w:r>
              <w:rPr>
                <w:bCs/>
              </w:rPr>
              <w:lastRenderedPageBreak/>
              <w:t xml:space="preserve">1 April </w:t>
            </w:r>
            <w:r w:rsidR="001F0985">
              <w:rPr>
                <w:bCs/>
              </w:rPr>
              <w:t>2025</w:t>
            </w:r>
          </w:p>
        </w:tc>
      </w:tr>
    </w:tbl>
    <w:p w14:paraId="67845D6C" w14:textId="77777777" w:rsidR="00F729CF" w:rsidRDefault="00F729CF" w:rsidP="00F729CF">
      <w:pPr>
        <w:rPr>
          <w:color w:val="000000"/>
          <w:lang w:eastAsia="en-GB"/>
        </w:rPr>
      </w:pPr>
    </w:p>
    <w:p w14:paraId="01F04D65" w14:textId="52E35F45" w:rsidR="0079511F" w:rsidRDefault="0079511F" w:rsidP="00794BA3">
      <w:pPr>
        <w:jc w:val="both"/>
      </w:pPr>
      <w:r>
        <w:rPr>
          <w:rFonts w:eastAsia="Times New Roman"/>
        </w:rPr>
        <w:t xml:space="preserve">In the view of the proposer of this alternative, this </w:t>
      </w:r>
      <w:r>
        <w:rPr>
          <w:bCs/>
        </w:rPr>
        <w:t>will ensure enough data is gathered to accurately</w:t>
      </w:r>
      <w:r w:rsidRPr="008265AD">
        <w:rPr>
          <w:rFonts w:cs="Arial"/>
        </w:rPr>
        <w:t xml:space="preserve"> calculate</w:t>
      </w:r>
      <w:r>
        <w:rPr>
          <w:rFonts w:cs="Arial"/>
        </w:rPr>
        <w:t xml:space="preserve"> the long-term</w:t>
      </w:r>
      <w:r w:rsidRPr="008265AD">
        <w:rPr>
          <w:rFonts w:cs="Arial"/>
        </w:rPr>
        <w:t xml:space="preserve"> relative costs of works at different voltage levels</w:t>
      </w:r>
      <w:r>
        <w:rPr>
          <w:rFonts w:cs="Arial"/>
        </w:rPr>
        <w:t xml:space="preserve"> and </w:t>
      </w:r>
      <w:r>
        <w:rPr>
          <w:rFonts w:eastAsia="Times New Roman"/>
        </w:rPr>
        <w:t>prevents small amounts of data skewing the EC and is therefore arguably more cost reflective. Some Workgroup Members argued the contrary view that costs further back in  time than 10 years are not cost reflective and do not reflect the current cost of adding a MW to the NETS. Also, it is likely that the data further back than 10 years will not be directly comparable as data in previous Price Control periods has been aggregated by asset class.</w:t>
      </w:r>
    </w:p>
    <w:p w14:paraId="769380A3" w14:textId="77777777" w:rsidR="0079511F" w:rsidRDefault="0079511F" w:rsidP="00794BA3">
      <w:pPr>
        <w:jc w:val="both"/>
      </w:pPr>
    </w:p>
    <w:p w14:paraId="3E916A49" w14:textId="7AD5C92B" w:rsidR="003F1509" w:rsidRDefault="003F1509" w:rsidP="00794BA3">
      <w:pPr>
        <w:jc w:val="both"/>
        <w:rPr>
          <w:rFonts w:ascii="Arial" w:hAnsi="Arial" w:cs="Arial"/>
        </w:rPr>
      </w:pPr>
      <w:r>
        <w:t xml:space="preserve">On 2 May 2023, the Workgroup voted as to whether or not the proposed Request for Alternative should become </w:t>
      </w:r>
      <w:r w:rsidRPr="00DE59AE">
        <w:t xml:space="preserve">a Workgroup Alternative CUSC Modification (WACM). </w:t>
      </w:r>
      <w:r w:rsidRPr="00DE59AE">
        <w:rPr>
          <w:rFonts w:ascii="Arial" w:hAnsi="Arial" w:cs="Arial"/>
        </w:rPr>
        <w:t>A majority of the Workgroup(1</w:t>
      </w:r>
      <w:r w:rsidR="00DE59AE" w:rsidRPr="00DE59AE">
        <w:rPr>
          <w:rFonts w:ascii="Arial" w:hAnsi="Arial" w:cs="Arial"/>
        </w:rPr>
        <w:t>0</w:t>
      </w:r>
      <w:r w:rsidRPr="00DE59AE">
        <w:rPr>
          <w:rFonts w:ascii="Arial" w:hAnsi="Arial" w:cs="Arial"/>
        </w:rPr>
        <w:t xml:space="preserve"> out of 1</w:t>
      </w:r>
      <w:r w:rsidR="00DE59AE" w:rsidRPr="00DE59AE">
        <w:rPr>
          <w:rFonts w:ascii="Arial" w:hAnsi="Arial" w:cs="Arial"/>
        </w:rPr>
        <w:t>7</w:t>
      </w:r>
      <w:r w:rsidRPr="00DE59AE">
        <w:rPr>
          <w:rFonts w:ascii="Arial" w:hAnsi="Arial" w:cs="Arial"/>
        </w:rPr>
        <w:t xml:space="preserve"> votes) did believe this request for Alternative may better facilitate the CUSC Objectives than the CMP375 Original so this became CMP375 WACM2</w:t>
      </w:r>
      <w:r w:rsidR="00E13CA3" w:rsidRPr="00DE59AE">
        <w:rPr>
          <w:rFonts w:ascii="Arial" w:hAnsi="Arial" w:cs="Arial"/>
        </w:rPr>
        <w:t xml:space="preserve"> and the actual documentation is included in Annex 8.</w:t>
      </w:r>
    </w:p>
    <w:p w14:paraId="5C28CC0F" w14:textId="24294088" w:rsidR="00794BA3" w:rsidRDefault="00794BA3" w:rsidP="003F1509">
      <w:pPr>
        <w:rPr>
          <w:rFonts w:ascii="Arial" w:hAnsi="Arial" w:cs="Arial"/>
        </w:rPr>
      </w:pPr>
    </w:p>
    <w:p w14:paraId="4D219A07" w14:textId="61A80759" w:rsidR="007C49D8" w:rsidRDefault="00794BA3" w:rsidP="009A14BF">
      <w:pPr>
        <w:jc w:val="both"/>
        <w:rPr>
          <w:sz w:val="22"/>
        </w:rPr>
      </w:pPr>
      <w:r>
        <w:rPr>
          <w:rFonts w:ascii="Arial" w:hAnsi="Arial" w:cs="Arial"/>
        </w:rPr>
        <w:t xml:space="preserve">However, the Transmission Owners have since indicated that </w:t>
      </w:r>
      <w:r>
        <w:t xml:space="preserve">they can’t provide data further back than 10 years (which they have already provided to inform the numbers for CMP315 and CMP375 Original). </w:t>
      </w:r>
      <w:r w:rsidR="00D80868">
        <w:t>Given this, the</w:t>
      </w:r>
      <w:r>
        <w:t xml:space="preserve"> proposer of WACM2 </w:t>
      </w:r>
      <w:r w:rsidR="009A14BF" w:rsidRPr="009A14BF">
        <w:t>asked</w:t>
      </w:r>
      <w:r w:rsidR="00D80868" w:rsidRPr="009A14BF">
        <w:t xml:space="preserve"> if they could u</w:t>
      </w:r>
      <w:r w:rsidRPr="009A14BF">
        <w:t xml:space="preserve">se previous EC/EFs values and the associated kms they represent for “historical data” </w:t>
      </w:r>
      <w:r w:rsidR="00222EA8" w:rsidRPr="009A14BF">
        <w:t xml:space="preserve">and mix them with new data weighted by km (so for previous ECs/EFs it would be the entire network at each voltage level at the point in time those ECs/EFs were calculated). </w:t>
      </w:r>
      <w:r w:rsidR="00E81069" w:rsidRPr="009A14BF">
        <w:t>This would effectively mean that ESO would need to also process old EC data (which would only be new overhead line and new cable) per asset class calculated in the past based on a pre-CMP353 method when ECs were calculated only with new circuit costs, along with the new data calculated as a result of CMP375 Original (and CMP315 Original). The challenge would be how these two datasets are joined up and the weighting applied across these datasets. Also, a TO Workgroup Member confirmed they have no actual specific historic project data directly underpinning the historic ECs.</w:t>
      </w:r>
      <w:r w:rsidR="009A14BF">
        <w:t xml:space="preserve"> </w:t>
      </w:r>
      <w:r w:rsidR="00E81069" w:rsidRPr="009A14BF">
        <w:t xml:space="preserve">After further reflection, </w:t>
      </w:r>
      <w:r w:rsidR="009A14BF" w:rsidRPr="009A14BF">
        <w:t xml:space="preserve">the proposer of WACM2 decided in the interest of not delaying the process any further and given the </w:t>
      </w:r>
      <w:r w:rsidR="007C49D8" w:rsidRPr="009A14BF">
        <w:t>lack of data</w:t>
      </w:r>
      <w:r w:rsidR="009A14BF">
        <w:t xml:space="preserve">, they will not seek to pursue this further and instead </w:t>
      </w:r>
      <w:r w:rsidR="007C49D8" w:rsidRPr="009A14BF">
        <w:t>keep WACM2 as is as the principles are still valid on a looking-forward</w:t>
      </w:r>
      <w:r w:rsidR="007C49D8">
        <w:t xml:space="preserve"> basis</w:t>
      </w:r>
      <w:r w:rsidR="009A14BF">
        <w:t xml:space="preserve"> i.e. up to 30 years of historic data but noting that only 10 years of historic data is available.</w:t>
      </w:r>
    </w:p>
    <w:p w14:paraId="4A52FCE3" w14:textId="77777777" w:rsidR="007C49D8" w:rsidRDefault="007C49D8" w:rsidP="00D80868">
      <w:pPr>
        <w:jc w:val="both"/>
        <w:rPr>
          <w:highlight w:val="yellow"/>
        </w:rPr>
      </w:pPr>
    </w:p>
    <w:p w14:paraId="5822E3B2" w14:textId="09E2A5D9" w:rsidR="007848B6" w:rsidRPr="0094093F" w:rsidRDefault="007848B6" w:rsidP="00962AFC">
      <w:pPr>
        <w:rPr>
          <w:b/>
          <w:bCs/>
          <w:u w:val="single"/>
        </w:rPr>
      </w:pPr>
      <w:r w:rsidRPr="0094093F">
        <w:rPr>
          <w:b/>
          <w:bCs/>
          <w:u w:val="single"/>
        </w:rPr>
        <w:t>Other Options discussed</w:t>
      </w:r>
      <w:r w:rsidR="00AB2F1C">
        <w:rPr>
          <w:b/>
          <w:bCs/>
          <w:u w:val="single"/>
        </w:rPr>
        <w:t xml:space="preserve"> and not taken forward</w:t>
      </w:r>
    </w:p>
    <w:p w14:paraId="01072BA6" w14:textId="77777777" w:rsidR="003F4723" w:rsidRDefault="003F4723" w:rsidP="00962AFC"/>
    <w:p w14:paraId="1BF16E59" w14:textId="77777777" w:rsidR="00A81760" w:rsidRDefault="00A81760" w:rsidP="0094093F">
      <w:pPr>
        <w:jc w:val="both"/>
        <w:rPr>
          <w:ins w:id="57" w:author="Claire Huxley (ESO)" w:date="2023-06-28T11:30:00Z"/>
          <w:b/>
          <w:bCs/>
        </w:rPr>
      </w:pPr>
    </w:p>
    <w:p w14:paraId="3FB5D242" w14:textId="5E4BC5D5" w:rsidR="003F4723" w:rsidRDefault="003F4723" w:rsidP="0094093F">
      <w:pPr>
        <w:jc w:val="both"/>
        <w:rPr>
          <w:b/>
          <w:bCs/>
        </w:rPr>
      </w:pPr>
      <w:r w:rsidRPr="003F4723">
        <w:rPr>
          <w:b/>
          <w:bCs/>
        </w:rPr>
        <w:t>Set Expansion Constant at Start of each Price Control but with smoothing (rolling average of most recent 3 price controls' raw values to incorporate some historic data too)) - Index linked</w:t>
      </w:r>
    </w:p>
    <w:p w14:paraId="16185A53" w14:textId="3F4DE60A" w:rsidR="0094093F" w:rsidRDefault="0094093F" w:rsidP="0094093F">
      <w:pPr>
        <w:jc w:val="both"/>
        <w:rPr>
          <w:b/>
          <w:bCs/>
        </w:rPr>
      </w:pPr>
    </w:p>
    <w:p w14:paraId="7208F678" w14:textId="003C1875" w:rsidR="00654B0C" w:rsidRDefault="0094093F" w:rsidP="00947E06">
      <w:pPr>
        <w:jc w:val="both"/>
      </w:pPr>
      <w:r w:rsidRPr="0094093F">
        <w:t xml:space="preserve">The Workgroup Member, who presented this, argued that 3 </w:t>
      </w:r>
      <w:r>
        <w:t xml:space="preserve">price controls </w:t>
      </w:r>
      <w:r w:rsidRPr="0094093F">
        <w:t xml:space="preserve">strikes the balance between volatility and keeping an historic element.  However, this was not pursued further as the same Workgroup Member was concerned with the amount of double counting of some years’ investments which occurs and noted that the smoothing approach </w:t>
      </w:r>
      <w:r w:rsidRPr="0094093F">
        <w:lastRenderedPageBreak/>
        <w:t xml:space="preserve">for the averaging of the Expansion Constant as </w:t>
      </w:r>
      <w:r w:rsidR="00AB2F1C">
        <w:t>developed</w:t>
      </w:r>
      <w:r w:rsidRPr="0094093F">
        <w:t xml:space="preserve"> by the CMP315 and CMP375 Originals </w:t>
      </w:r>
      <w:r w:rsidR="00AB2F1C">
        <w:t>also reflected the intent of their proposal</w:t>
      </w:r>
      <w:r w:rsidRPr="0094093F">
        <w:t>.  For instance, with 10 year historic data being used and a 6 year long price control there is a 4 year overlap between the raw values for adjacent price control periods.  This means that over the 22 years that are used in the averaging over 3 price controls, 8 of them will be double counted, or around 36%, whereas 64% will only count once.  The solution to this would be to use 6 years of historic data rather than 10.  However, this then causes implications for implementation, which will occur half way through a price control, or periods when Ofgem may opt for different price control lengths</w:t>
      </w:r>
      <w:r w:rsidR="00947E06">
        <w:t>.</w:t>
      </w:r>
    </w:p>
    <w:p w14:paraId="1C82EDC3" w14:textId="7FA2FDD7" w:rsidR="00126A39" w:rsidRDefault="00126A39" w:rsidP="00947E06">
      <w:pPr>
        <w:jc w:val="both"/>
      </w:pPr>
    </w:p>
    <w:p w14:paraId="2411D42F" w14:textId="77777777" w:rsidR="00126A39" w:rsidRDefault="00126A39" w:rsidP="00126A39">
      <w:pPr>
        <w:jc w:val="both"/>
        <w:rPr>
          <w:b/>
          <w:bCs/>
        </w:rPr>
      </w:pPr>
      <w:r>
        <w:rPr>
          <w:b/>
          <w:bCs/>
        </w:rPr>
        <w:t>Tariff Analysis</w:t>
      </w:r>
    </w:p>
    <w:p w14:paraId="5B05DB6D" w14:textId="77777777" w:rsidR="00126A39" w:rsidRDefault="00126A39" w:rsidP="00126A39">
      <w:pPr>
        <w:jc w:val="both"/>
        <w:rPr>
          <w:b/>
          <w:bCs/>
        </w:rPr>
      </w:pPr>
      <w:commentRangeStart w:id="58"/>
    </w:p>
    <w:p w14:paraId="7B0E03B0" w14:textId="1DE7810C" w:rsidR="00126A39" w:rsidRDefault="00126A39" w:rsidP="00126A39">
      <w:pPr>
        <w:jc w:val="both"/>
      </w:pPr>
      <w:r>
        <w:t>Now that the solutions are clear, there was a clear steer from the Workgroup that they need to see how the tariffs would be impacted by these solutions, to act as a sense check, before the Workgroup phase can be concluded. The analysis that ESO undertook is set out in Annex 9 and in summary:</w:t>
      </w:r>
      <w:commentRangeEnd w:id="58"/>
      <w:r w:rsidR="008B5F3C">
        <w:rPr>
          <w:rStyle w:val="CommentReference"/>
          <w:rFonts w:ascii="Arial" w:eastAsia="Times New Roman" w:hAnsi="Arial" w:cs="Times New Roman"/>
          <w:lang w:eastAsia="en-GB"/>
        </w:rPr>
        <w:commentReference w:id="58"/>
      </w:r>
    </w:p>
    <w:p w14:paraId="4DF544C3" w14:textId="555BC388" w:rsidR="00126A39" w:rsidRDefault="00126A39" w:rsidP="00126A39">
      <w:pPr>
        <w:jc w:val="both"/>
      </w:pPr>
    </w:p>
    <w:p w14:paraId="7ECE94E7" w14:textId="6CEBC64D" w:rsidR="008B5F3C" w:rsidRDefault="008B5F3C" w:rsidP="00F060C9">
      <w:pPr>
        <w:pStyle w:val="ListParagraph"/>
        <w:numPr>
          <w:ilvl w:val="0"/>
          <w:numId w:val="82"/>
        </w:numPr>
        <w:jc w:val="both"/>
      </w:pPr>
      <w:commentRangeStart w:id="59"/>
      <w:r>
        <w:t xml:space="preserve">The baseline is referred to as post-CMP353. Tariffs under CMP315, CMP375 and CMP375 WACM2 have been compared to the baseline (post-CMP353), and the results are shown in Annex 9. </w:t>
      </w:r>
    </w:p>
    <w:p w14:paraId="1537505F" w14:textId="693CC05D" w:rsidR="008B5F3C" w:rsidRDefault="008B5F3C" w:rsidP="00E61067">
      <w:pPr>
        <w:pStyle w:val="ListParagraph"/>
        <w:numPr>
          <w:ilvl w:val="0"/>
          <w:numId w:val="82"/>
        </w:numPr>
        <w:jc w:val="both"/>
      </w:pPr>
      <w:r>
        <w:t>In addition, tariffs under the set of EC/EFs calculated by the ESO in 2020, prior to CMP353 being raised and approved, are also presented in Annex , known as pre-CMP353.</w:t>
      </w:r>
    </w:p>
    <w:p w14:paraId="06131858" w14:textId="77777777" w:rsidR="008B5F3C" w:rsidRDefault="008B5F3C" w:rsidP="008B5F3C">
      <w:pPr>
        <w:jc w:val="both"/>
      </w:pPr>
      <w:commentRangeStart w:id="60"/>
      <w:r w:rsidRPr="00E154B9">
        <w:t xml:space="preserve">In terms of </w:t>
      </w:r>
      <w:r>
        <w:t xml:space="preserve">the north-south </w:t>
      </w:r>
      <w:r w:rsidRPr="00E154B9">
        <w:t>tariff polarity, pre-CMP353 &gt; CMP315 &gt; CMP375 &gt; CMP375 WACM &gt; post-CMP353 (baseline tariffs)</w:t>
      </w:r>
      <w:r>
        <w:t>.</w:t>
      </w:r>
      <w:commentRangeEnd w:id="59"/>
      <w:r>
        <w:rPr>
          <w:rStyle w:val="CommentReference"/>
          <w:rFonts w:ascii="Arial" w:eastAsia="Times New Roman" w:hAnsi="Arial" w:cs="Times New Roman"/>
          <w:lang w:eastAsia="en-GB"/>
        </w:rPr>
        <w:commentReference w:id="59"/>
      </w:r>
      <w:commentRangeEnd w:id="60"/>
      <w:r>
        <w:rPr>
          <w:rStyle w:val="CommentReference"/>
          <w:rFonts w:ascii="Arial" w:eastAsia="Times New Roman" w:hAnsi="Arial" w:cs="Times New Roman"/>
          <w:lang w:eastAsia="en-GB"/>
        </w:rPr>
        <w:commentReference w:id="60"/>
      </w:r>
    </w:p>
    <w:p w14:paraId="6B8CFD3B" w14:textId="27DD7F12" w:rsidR="00126A39" w:rsidRDefault="00126A39" w:rsidP="00947E06">
      <w:pPr>
        <w:jc w:val="both"/>
      </w:pPr>
    </w:p>
    <w:p w14:paraId="7C1CBD23" w14:textId="77777777" w:rsidR="008B5F3C" w:rsidRPr="00126A39" w:rsidRDefault="008B5F3C" w:rsidP="008B5F3C">
      <w:pPr>
        <w:jc w:val="both"/>
      </w:pPr>
      <w:r w:rsidRPr="00126A39">
        <w:rPr>
          <w:highlight w:val="yellow"/>
        </w:rPr>
        <w:t>[</w:t>
      </w:r>
      <w:r>
        <w:rPr>
          <w:highlight w:val="yellow"/>
        </w:rPr>
        <w:t>placeholder for charts</w:t>
      </w:r>
      <w:r w:rsidRPr="00126A39">
        <w:rPr>
          <w:highlight w:val="yellow"/>
        </w:rPr>
        <w:t>]</w:t>
      </w:r>
    </w:p>
    <w:p w14:paraId="440B2F27" w14:textId="77777777" w:rsidR="008B5F3C" w:rsidRDefault="008B5F3C" w:rsidP="00947E06">
      <w:pPr>
        <w:jc w:val="both"/>
      </w:pPr>
    </w:p>
    <w:p w14:paraId="6CC55D47" w14:textId="6BCB51AB" w:rsidR="006A46D4" w:rsidRDefault="006A46D4" w:rsidP="00947E06">
      <w:pPr>
        <w:pStyle w:val="CA2"/>
      </w:pPr>
      <w:bookmarkStart w:id="61" w:name="_Toc138232048"/>
      <w:r>
        <w:t>Legal text</w:t>
      </w:r>
      <w:bookmarkEnd w:id="61"/>
    </w:p>
    <w:bookmarkStart w:id="62" w:name="_Hlk50542541" w:displacedByCustomXml="next"/>
    <w:sdt>
      <w:sdtPr>
        <w:id w:val="-1164397723"/>
        <w:placeholder>
          <w:docPart w:val="343DDB0172274C36ACC73EB103C7B96B"/>
        </w:placeholder>
      </w:sdtPr>
      <w:sdtEndPr/>
      <w:sdtContent>
        <w:p w14:paraId="4384D25C" w14:textId="2B16995A" w:rsidR="00555AC7" w:rsidRDefault="001942F9" w:rsidP="00555AC7">
          <w:r>
            <w:t xml:space="preserve">See Annex </w:t>
          </w:r>
          <w:r w:rsidR="00126A39">
            <w:t>10</w:t>
          </w:r>
        </w:p>
        <w:p w14:paraId="69511C64" w14:textId="7638D3DB" w:rsidR="00555AC7" w:rsidRPr="00555AC7" w:rsidRDefault="005C4799" w:rsidP="00555AC7"/>
      </w:sdtContent>
    </w:sdt>
    <w:bookmarkEnd w:id="62" w:displacedByCustomXml="prev"/>
    <w:p w14:paraId="5B586C83" w14:textId="1D5737D2" w:rsidR="00470B5B" w:rsidRPr="005603D9" w:rsidRDefault="00470B5B" w:rsidP="005603D9">
      <w:pPr>
        <w:pStyle w:val="CA6"/>
      </w:pPr>
      <w:bookmarkStart w:id="63" w:name="_Toc138232049"/>
      <w:r w:rsidRPr="005603D9">
        <w:t>What is the impact of this change?</w:t>
      </w:r>
      <w:bookmarkEnd w:id="63"/>
    </w:p>
    <w:p w14:paraId="5564DE41" w14:textId="65BB2C53" w:rsidR="00C76AF9" w:rsidRPr="00C76AF9" w:rsidRDefault="00C76AF9" w:rsidP="00C76AF9">
      <w:pPr>
        <w:rPr>
          <w:rFonts w:cs="Arial"/>
          <w:b/>
          <w:kern w:val="32"/>
          <w:u w:val="single"/>
        </w:rPr>
      </w:pPr>
      <w:bookmarkStart w:id="64" w:name="_Toc100758312"/>
      <w:r>
        <w:rPr>
          <w:rFonts w:cs="Arial"/>
          <w:b/>
          <w:kern w:val="32"/>
        </w:rPr>
        <w:t xml:space="preserve"> </w:t>
      </w:r>
      <w:r w:rsidRPr="00C76AF9">
        <w:rPr>
          <w:rFonts w:cs="Arial"/>
          <w:b/>
          <w:kern w:val="32"/>
          <w:u w:val="single"/>
        </w:rPr>
        <w:t>Users who pay TNUoS charges</w:t>
      </w:r>
    </w:p>
    <w:p w14:paraId="19AF3DE8" w14:textId="77777777" w:rsidR="00C76AF9" w:rsidRPr="00342BB2" w:rsidRDefault="00C76AF9" w:rsidP="00C76AF9">
      <w:pPr>
        <w:rPr>
          <w:rFonts w:cs="Arial"/>
          <w:bCs/>
          <w:i/>
          <w:iCs/>
          <w:kern w:val="32"/>
          <w:highlight w:val="yellow"/>
        </w:rPr>
      </w:pPr>
    </w:p>
    <w:p w14:paraId="72E69C09" w14:textId="77777777" w:rsidR="00C76AF9" w:rsidRDefault="00C76AF9" w:rsidP="00C76AF9">
      <w:pPr>
        <w:spacing w:line="240" w:lineRule="auto"/>
        <w:jc w:val="both"/>
        <w:textAlignment w:val="baseline"/>
        <w:rPr>
          <w:rFonts w:cs="Arial"/>
          <w:iCs/>
        </w:rPr>
      </w:pPr>
      <w:r w:rsidRPr="004E6955">
        <w:rPr>
          <w:rFonts w:cs="Arial"/>
          <w:iCs/>
        </w:rPr>
        <w:t xml:space="preserve">High EC values create a sharp locational signal </w:t>
      </w:r>
      <w:r>
        <w:rPr>
          <w:rFonts w:cs="Arial"/>
          <w:iCs/>
        </w:rPr>
        <w:t>and m</w:t>
      </w:r>
      <w:r w:rsidRPr="004E6955">
        <w:rPr>
          <w:rFonts w:cs="Arial"/>
          <w:iCs/>
        </w:rPr>
        <w:t>akes TNUoS charges higher in more expensive zones and lower in cheaper zones</w:t>
      </w:r>
      <w:r>
        <w:rPr>
          <w:rFonts w:cs="Arial"/>
          <w:iCs/>
        </w:rPr>
        <w:t xml:space="preserve">. </w:t>
      </w:r>
      <w:r w:rsidRPr="004E6955">
        <w:rPr>
          <w:rFonts w:cs="Arial"/>
          <w:iCs/>
        </w:rPr>
        <w:t>Low EC values do the opposite</w:t>
      </w:r>
      <w:r>
        <w:rPr>
          <w:rFonts w:cs="Arial"/>
          <w:iCs/>
        </w:rPr>
        <w:t>.</w:t>
      </w:r>
    </w:p>
    <w:p w14:paraId="13FCEC4D" w14:textId="77777777" w:rsidR="00C76AF9" w:rsidRDefault="00C76AF9" w:rsidP="00C76AF9">
      <w:pPr>
        <w:spacing w:line="240" w:lineRule="auto"/>
        <w:jc w:val="both"/>
        <w:textAlignment w:val="baseline"/>
        <w:rPr>
          <w:rFonts w:cs="Arial"/>
          <w:iCs/>
        </w:rPr>
      </w:pPr>
    </w:p>
    <w:p w14:paraId="6901F028" w14:textId="77777777" w:rsidR="00C76AF9" w:rsidRDefault="00C76AF9" w:rsidP="00C76AF9">
      <w:pPr>
        <w:spacing w:line="240" w:lineRule="auto"/>
        <w:jc w:val="both"/>
        <w:textAlignment w:val="baseline"/>
        <w:rPr>
          <w:rFonts w:cs="Arial"/>
          <w:iCs/>
        </w:rPr>
      </w:pPr>
      <w:r>
        <w:rPr>
          <w:rFonts w:cs="Arial"/>
          <w:iCs/>
        </w:rPr>
        <w:t>Differences in revenue recovered due to the changing locational signal will cause changes to the value to be recovered through the Transmission Demand Residual (TDR) so the total value of TNUoS collected by the ESO is unchanged.</w:t>
      </w:r>
    </w:p>
    <w:p w14:paraId="0A67127D" w14:textId="77777777" w:rsidR="00C76AF9" w:rsidRDefault="00C76AF9" w:rsidP="00C76AF9">
      <w:pPr>
        <w:spacing w:line="240" w:lineRule="auto"/>
        <w:jc w:val="both"/>
        <w:textAlignment w:val="baseline"/>
        <w:rPr>
          <w:rFonts w:cs="Arial"/>
          <w:iCs/>
        </w:rPr>
      </w:pPr>
    </w:p>
    <w:p w14:paraId="2F3D04BA" w14:textId="1E9F70E8" w:rsidR="00C76AF9" w:rsidRPr="00C76AF9" w:rsidRDefault="00C76AF9" w:rsidP="00C76AF9">
      <w:pPr>
        <w:spacing w:after="160"/>
        <w:jc w:val="both"/>
        <w:rPr>
          <w:rFonts w:cstheme="minorHAnsi"/>
          <w:b/>
          <w:bCs/>
          <w:szCs w:val="24"/>
          <w:u w:val="single"/>
        </w:rPr>
      </w:pPr>
      <w:r w:rsidRPr="00EA64E5">
        <w:rPr>
          <w:rFonts w:cstheme="minorHAnsi"/>
          <w:b/>
          <w:bCs/>
          <w:szCs w:val="24"/>
        </w:rPr>
        <w:t xml:space="preserve"> </w:t>
      </w:r>
      <w:r w:rsidRPr="00C76AF9">
        <w:rPr>
          <w:rFonts w:cstheme="minorHAnsi"/>
          <w:b/>
          <w:bCs/>
          <w:szCs w:val="24"/>
          <w:u w:val="single"/>
        </w:rPr>
        <w:t>ESO</w:t>
      </w:r>
    </w:p>
    <w:p w14:paraId="52EB19B4" w14:textId="77777777" w:rsidR="00C76AF9" w:rsidRDefault="00C76AF9" w:rsidP="00C76AF9">
      <w:pPr>
        <w:jc w:val="both"/>
        <w:rPr>
          <w:rFonts w:cs="Arial"/>
          <w:bCs/>
          <w:kern w:val="32"/>
        </w:rPr>
      </w:pPr>
      <w:r w:rsidRPr="00EA64E5">
        <w:rPr>
          <w:rFonts w:cs="Arial"/>
          <w:bCs/>
          <w:kern w:val="32"/>
        </w:rPr>
        <w:t>The</w:t>
      </w:r>
      <w:r>
        <w:rPr>
          <w:rFonts w:cs="Arial"/>
          <w:bCs/>
          <w:kern w:val="32"/>
        </w:rPr>
        <w:t xml:space="preserve">re will be changes to the T&amp;T model inputs and </w:t>
      </w:r>
      <w:r w:rsidRPr="00EA64E5">
        <w:rPr>
          <w:rFonts w:cs="Arial"/>
          <w:bCs/>
          <w:kern w:val="32"/>
        </w:rPr>
        <w:t>ESO would need updated processes to include the additional data items in the EC calculation</w:t>
      </w:r>
      <w:r>
        <w:rPr>
          <w:rFonts w:cs="Arial"/>
          <w:bCs/>
          <w:kern w:val="32"/>
        </w:rPr>
        <w:t>.</w:t>
      </w:r>
    </w:p>
    <w:p w14:paraId="2045E8D5" w14:textId="77777777" w:rsidR="00C76AF9" w:rsidRDefault="00C76AF9" w:rsidP="00C76AF9"/>
    <w:p w14:paraId="3501F012" w14:textId="469D6102" w:rsidR="00C76AF9" w:rsidRPr="00C76AF9" w:rsidRDefault="00C76AF9" w:rsidP="00C76AF9">
      <w:pPr>
        <w:jc w:val="both"/>
        <w:rPr>
          <w:rFonts w:cs="Arial"/>
          <w:b/>
          <w:kern w:val="32"/>
          <w:u w:val="single"/>
        </w:rPr>
      </w:pPr>
      <w:r w:rsidRPr="00C76AF9">
        <w:rPr>
          <w:rFonts w:cs="Arial"/>
          <w:b/>
          <w:kern w:val="32"/>
          <w:u w:val="single"/>
        </w:rPr>
        <w:t>Transmission Owners and Offshore Transmission Owners</w:t>
      </w:r>
    </w:p>
    <w:p w14:paraId="2663C153" w14:textId="77777777" w:rsidR="00C76AF9" w:rsidRPr="00EA64E5" w:rsidRDefault="00C76AF9" w:rsidP="00C76AF9">
      <w:pPr>
        <w:jc w:val="both"/>
        <w:rPr>
          <w:rFonts w:cs="Arial"/>
          <w:b/>
          <w:kern w:val="32"/>
        </w:rPr>
      </w:pPr>
    </w:p>
    <w:p w14:paraId="5BFC5E60" w14:textId="77777777" w:rsidR="00C76AF9" w:rsidRDefault="00C76AF9" w:rsidP="00C76AF9">
      <w:pPr>
        <w:jc w:val="both"/>
        <w:rPr>
          <w:rFonts w:cs="Arial"/>
          <w:bCs/>
          <w:kern w:val="32"/>
        </w:rPr>
      </w:pPr>
      <w:r w:rsidRPr="00051123">
        <w:rPr>
          <w:rFonts w:cs="Arial"/>
          <w:bCs/>
          <w:kern w:val="32"/>
        </w:rPr>
        <w:t>If this change is implemented, Transmission Owners will need to provide additional data to the ESO</w:t>
      </w:r>
      <w:r>
        <w:rPr>
          <w:rFonts w:cs="Arial"/>
          <w:bCs/>
          <w:kern w:val="32"/>
        </w:rPr>
        <w:t>, potentially including</w:t>
      </w:r>
      <w:r w:rsidRPr="00051123">
        <w:rPr>
          <w:rFonts w:cs="Arial"/>
          <w:bCs/>
          <w:kern w:val="32"/>
        </w:rPr>
        <w:t xml:space="preserve"> additional data as part of their Business Plans.</w:t>
      </w:r>
      <w:r>
        <w:rPr>
          <w:rFonts w:cs="Arial"/>
          <w:bCs/>
          <w:kern w:val="32"/>
        </w:rPr>
        <w:t xml:space="preserve"> </w:t>
      </w:r>
    </w:p>
    <w:p w14:paraId="7BBD5ED0" w14:textId="77777777" w:rsidR="00C76AF9" w:rsidRDefault="00C76AF9" w:rsidP="00C76AF9">
      <w:pPr>
        <w:jc w:val="both"/>
        <w:rPr>
          <w:rFonts w:cs="Arial"/>
          <w:bCs/>
          <w:kern w:val="32"/>
        </w:rPr>
      </w:pPr>
    </w:p>
    <w:p w14:paraId="2AEB5EE1" w14:textId="1E861C80" w:rsidR="00C76AF9" w:rsidRDefault="00C76AF9" w:rsidP="00C76AF9">
      <w:pPr>
        <w:jc w:val="both"/>
        <w:rPr>
          <w:rFonts w:cs="Arial"/>
          <w:bCs/>
          <w:kern w:val="32"/>
        </w:rPr>
      </w:pPr>
      <w:r>
        <w:rPr>
          <w:rFonts w:cs="Arial"/>
          <w:bCs/>
          <w:kern w:val="32"/>
        </w:rPr>
        <w:t xml:space="preserve">This modification will not affect the overall cost recovery by the ESO on behalf of the </w:t>
      </w:r>
      <w:r w:rsidRPr="00051123">
        <w:rPr>
          <w:rFonts w:cs="Arial"/>
          <w:bCs/>
          <w:kern w:val="32"/>
        </w:rPr>
        <w:t>Transmission Owners</w:t>
      </w:r>
      <w:r>
        <w:rPr>
          <w:rFonts w:cs="Arial"/>
          <w:bCs/>
          <w:kern w:val="32"/>
        </w:rPr>
        <w:t>.</w:t>
      </w:r>
    </w:p>
    <w:p w14:paraId="04C0F448" w14:textId="79681E08" w:rsidR="008B5F3C" w:rsidRDefault="008B5F3C" w:rsidP="00C76AF9">
      <w:pPr>
        <w:jc w:val="both"/>
        <w:rPr>
          <w:rFonts w:cs="Arial"/>
          <w:bCs/>
          <w:kern w:val="32"/>
        </w:rPr>
      </w:pPr>
    </w:p>
    <w:p w14:paraId="06C1A1B3" w14:textId="77777777" w:rsidR="00CC0231" w:rsidRDefault="00CC0231" w:rsidP="00CC0231">
      <w:pPr>
        <w:jc w:val="both"/>
        <w:rPr>
          <w:ins w:id="65" w:author="Claire Huxley (ESO)" w:date="2023-06-28T11:31:00Z"/>
          <w:rFonts w:cs="Arial"/>
          <w:bCs/>
          <w:kern w:val="32"/>
        </w:rPr>
      </w:pPr>
      <w:commentRangeStart w:id="66"/>
      <w:commentRangeStart w:id="67"/>
      <w:ins w:id="68" w:author="Claire Huxley (ESO)" w:date="2023-06-28T11:31:00Z">
        <w:r>
          <w:rPr>
            <w:rFonts w:cs="Arial"/>
            <w:bCs/>
            <w:kern w:val="32"/>
          </w:rPr>
          <w:t>Demand Tariffs</w:t>
        </w:r>
      </w:ins>
    </w:p>
    <w:p w14:paraId="4D64F93D" w14:textId="77777777" w:rsidR="00CC0231" w:rsidRDefault="00CC0231" w:rsidP="00CC0231">
      <w:pPr>
        <w:jc w:val="both"/>
        <w:rPr>
          <w:ins w:id="69" w:author="Claire Huxley (ESO)" w:date="2023-06-28T11:31:00Z"/>
          <w:rFonts w:cs="Arial"/>
          <w:bCs/>
          <w:kern w:val="32"/>
        </w:rPr>
      </w:pPr>
    </w:p>
    <w:p w14:paraId="35BA6F41" w14:textId="77777777" w:rsidR="00CC0231" w:rsidRDefault="00CC0231" w:rsidP="00CC0231">
      <w:pPr>
        <w:jc w:val="both"/>
        <w:rPr>
          <w:ins w:id="70" w:author="Claire Huxley (ESO)" w:date="2023-06-28T11:31:00Z"/>
          <w:rFonts w:cs="Arial"/>
          <w:bCs/>
          <w:kern w:val="32"/>
        </w:rPr>
      </w:pPr>
      <w:ins w:id="71" w:author="Claire Huxley (ESO)" w:date="2023-06-28T11:31:00Z">
        <w:r>
          <w:rPr>
            <w:rFonts w:cs="Arial"/>
            <w:bCs/>
            <w:kern w:val="32"/>
          </w:rPr>
          <w:t>Generation Tariffs</w:t>
        </w:r>
      </w:ins>
    </w:p>
    <w:p w14:paraId="4C4ADF23" w14:textId="77777777" w:rsidR="00CC0231" w:rsidRDefault="00CC0231" w:rsidP="00CC0231">
      <w:pPr>
        <w:jc w:val="both"/>
        <w:rPr>
          <w:ins w:id="72" w:author="Claire Huxley (ESO)" w:date="2023-06-28T11:31:00Z"/>
          <w:rFonts w:cs="Arial"/>
          <w:bCs/>
          <w:kern w:val="32"/>
        </w:rPr>
      </w:pPr>
    </w:p>
    <w:p w14:paraId="6F5F2957" w14:textId="77777777" w:rsidR="00CC0231" w:rsidRDefault="00CC0231" w:rsidP="00CC0231">
      <w:pPr>
        <w:jc w:val="both"/>
        <w:rPr>
          <w:ins w:id="73" w:author="Claire Huxley (ESO)" w:date="2023-06-28T11:31:00Z"/>
          <w:rFonts w:cs="Arial"/>
          <w:bCs/>
          <w:kern w:val="32"/>
        </w:rPr>
      </w:pPr>
      <w:ins w:id="74" w:author="Claire Huxley (ESO)" w:date="2023-06-28T11:31:00Z">
        <w:r>
          <w:rPr>
            <w:rFonts w:cs="Arial"/>
            <w:bCs/>
            <w:kern w:val="32"/>
          </w:rPr>
          <w:t>Consumer Tariffs</w:t>
        </w:r>
      </w:ins>
    </w:p>
    <w:p w14:paraId="30C1D077" w14:textId="77777777" w:rsidR="00CC0231" w:rsidRDefault="00CC0231" w:rsidP="00CC0231">
      <w:pPr>
        <w:jc w:val="both"/>
        <w:rPr>
          <w:ins w:id="75" w:author="Claire Huxley (ESO)" w:date="2023-06-28T11:31:00Z"/>
          <w:rFonts w:cs="Arial"/>
          <w:bCs/>
          <w:kern w:val="32"/>
        </w:rPr>
      </w:pPr>
    </w:p>
    <w:p w14:paraId="16672167" w14:textId="77777777" w:rsidR="00CC0231" w:rsidRDefault="00CC0231" w:rsidP="00CC0231">
      <w:pPr>
        <w:jc w:val="both"/>
        <w:rPr>
          <w:ins w:id="76" w:author="Claire Huxley (ESO)" w:date="2023-06-28T11:31:00Z"/>
          <w:rFonts w:cs="Arial"/>
          <w:bCs/>
          <w:kern w:val="32"/>
        </w:rPr>
      </w:pPr>
      <w:ins w:id="77" w:author="Claire Huxley (ESO)" w:date="2023-06-28T11:31:00Z">
        <w:r>
          <w:rPr>
            <w:rFonts w:cs="Arial"/>
            <w:bCs/>
            <w:kern w:val="32"/>
          </w:rPr>
          <w:t>Future Expansion Constant</w:t>
        </w:r>
        <w:commentRangeEnd w:id="66"/>
        <w:r>
          <w:rPr>
            <w:rStyle w:val="CommentReference"/>
            <w:rFonts w:ascii="Arial" w:eastAsia="Times New Roman" w:hAnsi="Arial" w:cs="Times New Roman"/>
            <w:lang w:eastAsia="en-GB"/>
          </w:rPr>
          <w:commentReference w:id="66"/>
        </w:r>
        <w:commentRangeEnd w:id="67"/>
        <w:r>
          <w:rPr>
            <w:rStyle w:val="CommentReference"/>
            <w:rFonts w:ascii="Arial" w:eastAsia="Times New Roman" w:hAnsi="Arial" w:cs="Times New Roman"/>
            <w:lang w:eastAsia="en-GB"/>
          </w:rPr>
          <w:commentReference w:id="67"/>
        </w:r>
      </w:ins>
    </w:p>
    <w:p w14:paraId="2A551BBC" w14:textId="1E15B478" w:rsidR="008B5F3C" w:rsidRDefault="008B5F3C" w:rsidP="00C76AF9">
      <w:pPr>
        <w:jc w:val="both"/>
        <w:rPr>
          <w:rFonts w:cs="Arial"/>
          <w:bCs/>
          <w:kern w:val="32"/>
        </w:rPr>
      </w:pPr>
    </w:p>
    <w:p w14:paraId="41B929C6" w14:textId="77846406" w:rsidR="008B5F3C" w:rsidRDefault="008B5F3C" w:rsidP="00C76AF9">
      <w:pPr>
        <w:jc w:val="both"/>
        <w:rPr>
          <w:rFonts w:cs="Arial"/>
          <w:bCs/>
          <w:kern w:val="32"/>
        </w:rPr>
      </w:pPr>
    </w:p>
    <w:p w14:paraId="2CFE24E1" w14:textId="2CD99864" w:rsidR="008B5F3C" w:rsidRDefault="008B5F3C" w:rsidP="00C76AF9">
      <w:pPr>
        <w:jc w:val="both"/>
        <w:rPr>
          <w:rFonts w:cs="Arial"/>
          <w:bCs/>
          <w:kern w:val="32"/>
        </w:rPr>
      </w:pPr>
    </w:p>
    <w:p w14:paraId="32B80733" w14:textId="58F90552" w:rsidR="008B5F3C" w:rsidRDefault="008B5F3C" w:rsidP="00C76AF9">
      <w:pPr>
        <w:jc w:val="both"/>
        <w:rPr>
          <w:rFonts w:cs="Arial"/>
          <w:bCs/>
          <w:kern w:val="32"/>
        </w:rPr>
      </w:pPr>
    </w:p>
    <w:p w14:paraId="644DF3CD" w14:textId="1D8EF796" w:rsidR="008B5F3C" w:rsidRDefault="008B5F3C" w:rsidP="00C76AF9">
      <w:pPr>
        <w:jc w:val="both"/>
        <w:rPr>
          <w:rFonts w:cs="Arial"/>
          <w:bCs/>
          <w:kern w:val="32"/>
        </w:rPr>
      </w:pPr>
    </w:p>
    <w:p w14:paraId="10BCEF7D" w14:textId="77777777" w:rsidR="008B5F3C" w:rsidRDefault="008B5F3C" w:rsidP="00C76AF9">
      <w:pPr>
        <w:jc w:val="both"/>
        <w:rPr>
          <w:rFonts w:cs="Arial"/>
          <w:bCs/>
          <w:kern w:val="32"/>
        </w:rPr>
      </w:pPr>
    </w:p>
    <w:p w14:paraId="1A001E76" w14:textId="77F45820" w:rsidR="001F56FC" w:rsidRDefault="001F56FC" w:rsidP="00C76AF9">
      <w:pPr>
        <w:jc w:val="both"/>
        <w:rPr>
          <w:rFonts w:cs="Arial"/>
          <w:bCs/>
          <w:kern w:val="32"/>
        </w:rPr>
      </w:pPr>
    </w:p>
    <w:p w14:paraId="7EF59EF8" w14:textId="368DF16B" w:rsidR="00232008" w:rsidRDefault="00232008" w:rsidP="00232008">
      <w:pPr>
        <w:pStyle w:val="Heading2"/>
      </w:pPr>
      <w:bookmarkStart w:id="78" w:name="_Toc138232050"/>
      <w:r w:rsidRPr="00AE46F6">
        <w:t xml:space="preserve">Proposer’s </w:t>
      </w:r>
      <w:r>
        <w:t>a</w:t>
      </w:r>
      <w:r w:rsidRPr="00AE46F6">
        <w:t>ssessment against Code Objectives</w:t>
      </w:r>
      <w:bookmarkEnd w:id="64"/>
      <w:bookmarkEnd w:id="78"/>
      <w:r w:rsidRPr="00AE46F6">
        <w:t xml:space="preserve"> </w:t>
      </w:r>
    </w:p>
    <w:p w14:paraId="7E7370AE" w14:textId="2DB6C91C" w:rsidR="001942F9" w:rsidRDefault="001942F9" w:rsidP="001942F9"/>
    <w:p w14:paraId="584E016D" w14:textId="43998CA9" w:rsidR="001942F9" w:rsidRPr="001942F9" w:rsidRDefault="001942F9" w:rsidP="00947E06">
      <w:pPr>
        <w:jc w:val="both"/>
      </w:pPr>
      <w:r w:rsidRPr="00B1310E">
        <w:rPr>
          <w:b/>
        </w:rPr>
        <w:t>Proposer</w:t>
      </w:r>
      <w:r>
        <w:rPr>
          <w:b/>
        </w:rPr>
        <w:t>s</w:t>
      </w:r>
      <w:r w:rsidRPr="00B1310E">
        <w:rPr>
          <w:b/>
        </w:rPr>
        <w:t xml:space="preserve"> view of </w:t>
      </w:r>
      <w:r>
        <w:rPr>
          <w:b/>
        </w:rPr>
        <w:t>CMP315 and CMP375</w:t>
      </w:r>
      <w:r w:rsidRPr="00B1310E">
        <w:rPr>
          <w:b/>
        </w:rPr>
        <w:t xml:space="preserve"> Original against the </w:t>
      </w:r>
      <w:r>
        <w:rPr>
          <w:b/>
        </w:rPr>
        <w:t>CUSC Code</w:t>
      </w:r>
      <w:r w:rsidRPr="00B1310E">
        <w:rPr>
          <w:b/>
        </w:rPr>
        <w:t xml:space="preserve"> Objectives</w:t>
      </w:r>
    </w:p>
    <w:p w14:paraId="5BF5ECE6" w14:textId="7E5153C2" w:rsidR="00470B5B" w:rsidRDefault="00470B5B" w:rsidP="005603D9"/>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D118CF" w:rsidRPr="005603D9" w14:paraId="46A866F4" w14:textId="77777777" w:rsidTr="00517515">
        <w:trPr>
          <w:trHeight w:hRule="exact" w:val="561"/>
        </w:trPr>
        <w:tc>
          <w:tcPr>
            <w:tcW w:w="9493" w:type="dxa"/>
            <w:gridSpan w:val="2"/>
            <w:shd w:val="clear" w:color="auto" w:fill="F26522" w:themeFill="accent1"/>
            <w:vAlign w:val="center"/>
          </w:tcPr>
          <w:p w14:paraId="7E8EC855" w14:textId="3B49E70B" w:rsidR="00D118CF" w:rsidRPr="009A206C" w:rsidRDefault="00D118CF">
            <w:pPr>
              <w:pStyle w:val="Heading3"/>
            </w:pPr>
            <w:bookmarkStart w:id="79" w:name="_Toc100758313"/>
            <w:bookmarkStart w:id="80" w:name="_Toc138232051"/>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79"/>
            <w:r w:rsidRPr="009A206C">
              <w:rPr>
                <w:color w:val="FFFFFF" w:themeColor="background1"/>
              </w:rPr>
              <w:t xml:space="preserve">  </w:t>
            </w:r>
            <w:r w:rsidR="001942F9">
              <w:rPr>
                <w:color w:val="FFFFFF" w:themeColor="background1"/>
              </w:rPr>
              <w:t>- CMP315</w:t>
            </w:r>
            <w:bookmarkEnd w:id="80"/>
          </w:p>
        </w:tc>
      </w:tr>
      <w:tr w:rsidR="00D118CF" w:rsidRPr="005603D9" w14:paraId="65327214" w14:textId="77777777" w:rsidTr="00517515">
        <w:trPr>
          <w:trHeight w:val="397"/>
        </w:trPr>
        <w:tc>
          <w:tcPr>
            <w:tcW w:w="6478" w:type="dxa"/>
          </w:tcPr>
          <w:p w14:paraId="45828511" w14:textId="77777777" w:rsidR="00D118CF" w:rsidRPr="00114732" w:rsidRDefault="00D118CF" w:rsidP="00517515">
            <w:pPr>
              <w:rPr>
                <w:b/>
              </w:rPr>
            </w:pPr>
            <w:r w:rsidRPr="00114732">
              <w:rPr>
                <w:b/>
              </w:rPr>
              <w:t>Relevant Objective</w:t>
            </w:r>
          </w:p>
        </w:tc>
        <w:tc>
          <w:tcPr>
            <w:tcW w:w="3015" w:type="dxa"/>
          </w:tcPr>
          <w:p w14:paraId="3B37C2A1" w14:textId="77777777" w:rsidR="00D118CF" w:rsidRPr="00114732" w:rsidRDefault="00D118CF" w:rsidP="00517515">
            <w:pPr>
              <w:rPr>
                <w:b/>
              </w:rPr>
            </w:pPr>
            <w:r w:rsidRPr="00114732">
              <w:rPr>
                <w:b/>
              </w:rPr>
              <w:t>Identified impact</w:t>
            </w:r>
          </w:p>
        </w:tc>
      </w:tr>
      <w:tr w:rsidR="00D118CF" w:rsidRPr="005603D9" w14:paraId="58F9D634" w14:textId="77777777" w:rsidTr="00517515">
        <w:trPr>
          <w:trHeight w:val="397"/>
        </w:trPr>
        <w:tc>
          <w:tcPr>
            <w:tcW w:w="6478" w:type="dxa"/>
          </w:tcPr>
          <w:p w14:paraId="5B4F5011" w14:textId="77777777" w:rsidR="00D118CF" w:rsidRPr="005603D9" w:rsidRDefault="00D118CF" w:rsidP="00517515">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015" w:type="dxa"/>
          </w:tcPr>
          <w:sdt>
            <w:sdtPr>
              <w:rPr>
                <w:rStyle w:val="Boldnormaltext"/>
              </w:rPr>
              <w:alias w:val="Impact assessment"/>
              <w:tag w:val="Impact assessment"/>
              <w:id w:val="1648546096"/>
              <w:placeholder>
                <w:docPart w:val="B83C992453D840C5BE84C5A7D6EBBA46"/>
              </w:placeholder>
              <w:dropDownList>
                <w:listItem w:displayText="Positive" w:value="Positive"/>
                <w:listItem w:displayText="Negative" w:value="Negative"/>
                <w:listItem w:displayText="Neutral" w:value="Neutral"/>
              </w:dropDownList>
            </w:sdtPr>
            <w:sdtEndPr>
              <w:rPr>
                <w:rStyle w:val="Boldnormaltext"/>
              </w:rPr>
            </w:sdtEndPr>
            <w:sdtContent>
              <w:p w14:paraId="0CBF7E1C" w14:textId="490257D4" w:rsidR="00D118CF" w:rsidRDefault="00D118CF" w:rsidP="00517515">
                <w:r>
                  <w:rPr>
                    <w:rStyle w:val="Boldnormaltext"/>
                  </w:rPr>
                  <w:t>Positive</w:t>
                </w:r>
              </w:p>
            </w:sdtContent>
          </w:sdt>
          <w:p w14:paraId="2955BB29" w14:textId="77777777" w:rsidR="00D118CF" w:rsidRPr="005603D9" w:rsidRDefault="00D118CF" w:rsidP="00517515">
            <w:r>
              <w:t>More cost reflective charging helps facilitate a level playing field for competition.</w:t>
            </w:r>
          </w:p>
        </w:tc>
      </w:tr>
      <w:tr w:rsidR="00D118CF" w:rsidRPr="005603D9" w14:paraId="673DDF77" w14:textId="77777777" w:rsidTr="00517515">
        <w:trPr>
          <w:trHeight w:val="397"/>
        </w:trPr>
        <w:tc>
          <w:tcPr>
            <w:tcW w:w="6478" w:type="dxa"/>
          </w:tcPr>
          <w:p w14:paraId="2C8D4F4E" w14:textId="77777777" w:rsidR="00D118CF" w:rsidRDefault="00D118CF" w:rsidP="00517515">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56413EB5" w14:textId="77777777" w:rsidR="00C16DED" w:rsidRPr="00C16DED" w:rsidRDefault="00C16DED" w:rsidP="00D00EEE"/>
          <w:p w14:paraId="11BACC8F" w14:textId="020F1F2D" w:rsidR="00C16DED" w:rsidRPr="00C16DED" w:rsidRDefault="004206E3" w:rsidP="004206E3">
            <w:pPr>
              <w:tabs>
                <w:tab w:val="left" w:pos="4467"/>
              </w:tabs>
            </w:pPr>
            <w:r>
              <w:tab/>
            </w:r>
          </w:p>
          <w:p w14:paraId="138C23C9" w14:textId="77777777" w:rsidR="00C16DED" w:rsidRDefault="00C16DED" w:rsidP="00C16DED"/>
          <w:p w14:paraId="039B7F95" w14:textId="02458AD9" w:rsidR="00C16DED" w:rsidRPr="00C16DED" w:rsidRDefault="00C16DED" w:rsidP="004206E3">
            <w:pPr>
              <w:tabs>
                <w:tab w:val="left" w:pos="5480"/>
              </w:tabs>
            </w:pPr>
            <w:r>
              <w:tab/>
            </w:r>
          </w:p>
        </w:tc>
        <w:tc>
          <w:tcPr>
            <w:tcW w:w="3015" w:type="dxa"/>
          </w:tcPr>
          <w:sdt>
            <w:sdtPr>
              <w:rPr>
                <w:rStyle w:val="Boldnormaltext"/>
              </w:rPr>
              <w:alias w:val="Impact assessment"/>
              <w:tag w:val="Impact assessment"/>
              <w:id w:val="1120257967"/>
              <w:placeholder>
                <w:docPart w:val="A7B68B30807D4BE7B3EF00C2F2584D63"/>
              </w:placeholder>
              <w:dropDownList>
                <w:listItem w:displayText="Positive" w:value="Positive"/>
                <w:listItem w:displayText="Negative" w:value="Negative"/>
                <w:listItem w:displayText="Neutral" w:value="Neutral"/>
              </w:dropDownList>
            </w:sdtPr>
            <w:sdtEndPr>
              <w:rPr>
                <w:rStyle w:val="Boldnormaltext"/>
              </w:rPr>
            </w:sdtEndPr>
            <w:sdtContent>
              <w:p w14:paraId="7F7A1FD0" w14:textId="03557D4A" w:rsidR="00D118CF" w:rsidRDefault="00D118CF" w:rsidP="00517515">
                <w:r>
                  <w:rPr>
                    <w:rStyle w:val="Boldnormaltext"/>
                  </w:rPr>
                  <w:t>Positive</w:t>
                </w:r>
              </w:p>
            </w:sdtContent>
          </w:sdt>
          <w:p w14:paraId="0B23609B" w14:textId="77777777" w:rsidR="00D118CF" w:rsidRPr="005603D9" w:rsidRDefault="00D118CF" w:rsidP="00517515">
            <w:r>
              <w:t>The purpose of this modification proposal is to refine the expansion constant so that it reflects the costs of all the assets used to construct the transmission system (rather than simply an idealised overhead line). This will improve the cost reflectivity of the locational element of the TNUoS charge allowing more cost reflective charging.</w:t>
            </w:r>
          </w:p>
        </w:tc>
      </w:tr>
      <w:tr w:rsidR="00D118CF" w:rsidRPr="005603D9" w14:paraId="597BB9E1" w14:textId="77777777" w:rsidTr="00517515">
        <w:trPr>
          <w:trHeight w:val="397"/>
        </w:trPr>
        <w:tc>
          <w:tcPr>
            <w:tcW w:w="6478" w:type="dxa"/>
          </w:tcPr>
          <w:p w14:paraId="4BB2CB2C" w14:textId="77777777" w:rsidR="00D118CF" w:rsidRPr="005603D9" w:rsidRDefault="00D118CF" w:rsidP="00517515">
            <w:r w:rsidRPr="005603D9">
              <w:lastRenderedPageBreak/>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442121386"/>
              <w:placeholder>
                <w:docPart w:val="9737844879FC434EA38E2691E9D76A13"/>
              </w:placeholder>
              <w:dropDownList>
                <w:listItem w:displayText="Positive" w:value="Positive"/>
                <w:listItem w:displayText="Negative" w:value="Negative"/>
                <w:listItem w:displayText="Neutral" w:value="Neutral"/>
              </w:dropDownList>
            </w:sdtPr>
            <w:sdtEndPr>
              <w:rPr>
                <w:rStyle w:val="Boldnormaltext"/>
              </w:rPr>
            </w:sdtEndPr>
            <w:sdtContent>
              <w:p w14:paraId="252922E4" w14:textId="48504427" w:rsidR="00D118CF" w:rsidRDefault="00D118CF" w:rsidP="00517515">
                <w:r>
                  <w:rPr>
                    <w:rStyle w:val="Boldnormaltext"/>
                  </w:rPr>
                  <w:t>Positive</w:t>
                </w:r>
              </w:p>
            </w:sdtContent>
          </w:sdt>
          <w:sdt>
            <w:sdtPr>
              <w:alias w:val="Insert text"/>
              <w:tag w:val="Insert text"/>
              <w:id w:val="-1807998954"/>
              <w:placeholder>
                <w:docPart w:val="ABBDB0C72EC64B9A9984325230ED5C5E"/>
              </w:placeholder>
            </w:sdtPr>
            <w:sdtEndPr/>
            <w:sdtContent>
              <w:p w14:paraId="362C3861" w14:textId="25DC5C54" w:rsidR="00D118CF" w:rsidRPr="005603D9" w:rsidRDefault="00D118CF" w:rsidP="00517515">
                <w:pPr>
                  <w:pStyle w:val="BodyText"/>
                  <w:keepNext/>
                  <w:outlineLvl w:val="3"/>
                </w:pPr>
                <w:r>
                  <w:rPr>
                    <w:sz w:val="24"/>
                  </w:rPr>
                  <w:t>More cost reflective charging provides a better match between allowed regulated revenues and actual costs so more properly takes account of developments to the transmission licences’ business (c)</w:t>
                </w:r>
              </w:p>
            </w:sdtContent>
          </w:sdt>
        </w:tc>
      </w:tr>
      <w:tr w:rsidR="00D118CF" w:rsidRPr="005603D9" w14:paraId="35C511E9" w14:textId="77777777" w:rsidTr="004206E3">
        <w:trPr>
          <w:trHeight w:val="397"/>
        </w:trPr>
        <w:tc>
          <w:tcPr>
            <w:tcW w:w="6478" w:type="dxa"/>
            <w:shd w:val="clear" w:color="auto" w:fill="auto"/>
          </w:tcPr>
          <w:p w14:paraId="7A96C201" w14:textId="77777777" w:rsidR="00D118CF" w:rsidRPr="005603D9" w:rsidRDefault="00D118CF" w:rsidP="00517515">
            <w:r w:rsidRPr="005603D9">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390954499"/>
              <w:placeholder>
                <w:docPart w:val="2E0DB630900A4867AC8FB593F3773283"/>
              </w:placeholder>
              <w:dropDownList>
                <w:listItem w:displayText="Positive" w:value="Positive"/>
                <w:listItem w:displayText="Negative" w:value="Negative"/>
                <w:listItem w:displayText="Neutral" w:value="Neutral"/>
              </w:dropDownList>
            </w:sdtPr>
            <w:sdtEndPr>
              <w:rPr>
                <w:rStyle w:val="Boldnormaltext"/>
              </w:rPr>
            </w:sdtEndPr>
            <w:sdtContent>
              <w:p w14:paraId="049D9555" w14:textId="7575FDF1" w:rsidR="00D118CF" w:rsidRDefault="00D118CF" w:rsidP="00517515">
                <w:r>
                  <w:rPr>
                    <w:rStyle w:val="Boldnormaltext"/>
                  </w:rPr>
                  <w:t>Positive</w:t>
                </w:r>
              </w:p>
            </w:sdtContent>
          </w:sdt>
          <w:p w14:paraId="2C767FD3" w14:textId="77777777" w:rsidR="00D118CF" w:rsidRDefault="00D118CF" w:rsidP="00517515">
            <w:pPr>
              <w:pStyle w:val="BodyText"/>
              <w:keepNext/>
              <w:outlineLvl w:val="3"/>
              <w:rPr>
                <w:sz w:val="24"/>
              </w:rPr>
            </w:pPr>
            <w:r>
              <w:rPr>
                <w:sz w:val="24"/>
              </w:rPr>
              <w:t>Improving the cost reflectivity of charging also matches the objectives in Special Condition C10.</w:t>
            </w:r>
          </w:p>
          <w:p w14:paraId="59127FFE" w14:textId="77777777" w:rsidR="00D118CF" w:rsidRPr="005603D9" w:rsidRDefault="00D118CF" w:rsidP="00517515"/>
        </w:tc>
      </w:tr>
      <w:tr w:rsidR="00D118CF" w:rsidRPr="005603D9" w14:paraId="53403225" w14:textId="77777777" w:rsidTr="00517515">
        <w:trPr>
          <w:trHeight w:val="397"/>
        </w:trPr>
        <w:tc>
          <w:tcPr>
            <w:tcW w:w="6478" w:type="dxa"/>
          </w:tcPr>
          <w:p w14:paraId="644CDAEE" w14:textId="77777777" w:rsidR="00D118CF" w:rsidRPr="005603D9" w:rsidRDefault="00D118CF" w:rsidP="00517515">
            <w:r w:rsidRPr="005603D9">
              <w:t>(e) Promoting efficiency in the implementation and administration of the system charging methodology.</w:t>
            </w:r>
          </w:p>
        </w:tc>
        <w:tc>
          <w:tcPr>
            <w:tcW w:w="3015" w:type="dxa"/>
          </w:tcPr>
          <w:p w14:paraId="7377BAA5" w14:textId="77777777" w:rsidR="00D118CF" w:rsidRPr="005603D9" w:rsidRDefault="00D118CF" w:rsidP="00517515">
            <w:r>
              <w:rPr>
                <w:rStyle w:val="Boldnormaltext"/>
              </w:rPr>
              <w:t>Neutral</w:t>
            </w:r>
          </w:p>
        </w:tc>
      </w:tr>
      <w:tr w:rsidR="00D118CF" w:rsidRPr="005603D9" w14:paraId="3AB11EDD" w14:textId="77777777" w:rsidTr="00C16DED">
        <w:trPr>
          <w:trHeight w:val="397"/>
        </w:trPr>
        <w:tc>
          <w:tcPr>
            <w:tcW w:w="9493" w:type="dxa"/>
            <w:gridSpan w:val="2"/>
            <w:shd w:val="clear" w:color="auto" w:fill="auto"/>
          </w:tcPr>
          <w:p w14:paraId="7AB70F74" w14:textId="51B9FC3A" w:rsidR="00182D02" w:rsidRDefault="00182D02" w:rsidP="00182D02">
            <w:pPr>
              <w:pStyle w:val="BodyText"/>
              <w:jc w:val="both"/>
              <w:rPr>
                <w:sz w:val="24"/>
              </w:rPr>
            </w:pPr>
            <w:r w:rsidRPr="006A6B1C">
              <w:rPr>
                <w:sz w:val="24"/>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p w14:paraId="60D085FD" w14:textId="70727045" w:rsidR="00D118CF" w:rsidRPr="005603D9" w:rsidRDefault="00D118CF" w:rsidP="00517515"/>
        </w:tc>
      </w:tr>
    </w:tbl>
    <w:p w14:paraId="5174BB1F" w14:textId="157EE042" w:rsidR="007A4D9F" w:rsidRDefault="007A4D9F" w:rsidP="005603D9"/>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CF7184" w:rsidRPr="005603D9" w14:paraId="6CE08FCF" w14:textId="77777777" w:rsidTr="00517515">
        <w:trPr>
          <w:trHeight w:hRule="exact" w:val="561"/>
        </w:trPr>
        <w:tc>
          <w:tcPr>
            <w:tcW w:w="9493" w:type="dxa"/>
            <w:gridSpan w:val="2"/>
            <w:shd w:val="clear" w:color="auto" w:fill="F26522" w:themeFill="accent1"/>
            <w:vAlign w:val="center"/>
          </w:tcPr>
          <w:p w14:paraId="7CC00083" w14:textId="7E2799C6" w:rsidR="00CF7184" w:rsidRPr="009A206C" w:rsidRDefault="00CF7184">
            <w:pPr>
              <w:pStyle w:val="Heading3"/>
            </w:pPr>
            <w:bookmarkStart w:id="81" w:name="_Toc100758314"/>
            <w:bookmarkStart w:id="82" w:name="_Toc58847321"/>
            <w:bookmarkStart w:id="83" w:name="_Toc138232052"/>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81"/>
            <w:r w:rsidRPr="009A206C">
              <w:rPr>
                <w:color w:val="FFFFFF" w:themeColor="background1"/>
              </w:rPr>
              <w:t xml:space="preserve">  </w:t>
            </w:r>
            <w:bookmarkEnd w:id="82"/>
            <w:r w:rsidR="001942F9">
              <w:rPr>
                <w:color w:val="FFFFFF" w:themeColor="background1"/>
              </w:rPr>
              <w:t>-  CMP375</w:t>
            </w:r>
            <w:bookmarkEnd w:id="83"/>
          </w:p>
        </w:tc>
      </w:tr>
      <w:tr w:rsidR="00CF7184" w:rsidRPr="005603D9" w14:paraId="2A0615BD" w14:textId="77777777" w:rsidTr="00517515">
        <w:trPr>
          <w:trHeight w:val="397"/>
        </w:trPr>
        <w:tc>
          <w:tcPr>
            <w:tcW w:w="6478" w:type="dxa"/>
          </w:tcPr>
          <w:p w14:paraId="7DF9D987" w14:textId="77777777" w:rsidR="00CF7184" w:rsidRPr="00114732" w:rsidRDefault="00CF7184" w:rsidP="00517515">
            <w:pPr>
              <w:rPr>
                <w:b/>
              </w:rPr>
            </w:pPr>
            <w:r w:rsidRPr="00114732">
              <w:rPr>
                <w:b/>
              </w:rPr>
              <w:t>Relevant Objective</w:t>
            </w:r>
          </w:p>
        </w:tc>
        <w:tc>
          <w:tcPr>
            <w:tcW w:w="3015" w:type="dxa"/>
          </w:tcPr>
          <w:p w14:paraId="751B0E72" w14:textId="77777777" w:rsidR="00CF7184" w:rsidRPr="00114732" w:rsidRDefault="00CF7184" w:rsidP="00517515">
            <w:pPr>
              <w:rPr>
                <w:b/>
              </w:rPr>
            </w:pPr>
            <w:r w:rsidRPr="00114732">
              <w:rPr>
                <w:b/>
              </w:rPr>
              <w:t>Identified impact</w:t>
            </w:r>
          </w:p>
        </w:tc>
      </w:tr>
      <w:tr w:rsidR="00CF7184" w:rsidRPr="005603D9" w14:paraId="71812525" w14:textId="77777777" w:rsidTr="00517515">
        <w:trPr>
          <w:trHeight w:val="397"/>
        </w:trPr>
        <w:tc>
          <w:tcPr>
            <w:tcW w:w="6478" w:type="dxa"/>
          </w:tcPr>
          <w:p w14:paraId="467CC3E9" w14:textId="77777777" w:rsidR="00CF7184" w:rsidRPr="005603D9" w:rsidRDefault="00CF7184" w:rsidP="00517515">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015" w:type="dxa"/>
          </w:tcPr>
          <w:sdt>
            <w:sdtPr>
              <w:rPr>
                <w:rStyle w:val="Boldnormaltext"/>
              </w:rPr>
              <w:alias w:val="Impact assessment"/>
              <w:tag w:val="Impact assessment"/>
              <w:id w:val="1488983676"/>
              <w:placeholder>
                <w:docPart w:val="5AAFEC2914334EF38CA069A5A6B39FCC"/>
              </w:placeholder>
              <w:dropDownList>
                <w:listItem w:displayText="Positive" w:value="Positive"/>
                <w:listItem w:displayText="Negative" w:value="Negative"/>
                <w:listItem w:displayText="Neutral" w:value="Neutral"/>
              </w:dropDownList>
            </w:sdtPr>
            <w:sdtEndPr>
              <w:rPr>
                <w:rStyle w:val="Boldnormaltext"/>
              </w:rPr>
            </w:sdtEndPr>
            <w:sdtContent>
              <w:p w14:paraId="3B7489BA" w14:textId="6591B7A2" w:rsidR="00CF7184" w:rsidRDefault="00CF7184" w:rsidP="00517515">
                <w:r>
                  <w:rPr>
                    <w:rStyle w:val="Boldnormaltext"/>
                  </w:rPr>
                  <w:t>Positive</w:t>
                </w:r>
              </w:p>
            </w:sdtContent>
          </w:sdt>
          <w:sdt>
            <w:sdtPr>
              <w:alias w:val="Insert text"/>
              <w:tag w:val="Insert text"/>
              <w:id w:val="-254058859"/>
              <w:placeholder>
                <w:docPart w:val="D0165540ADC74DED84288DAB78FA4FCF"/>
              </w:placeholder>
            </w:sdtPr>
            <w:sdtEndPr/>
            <w:sdtContent>
              <w:p w14:paraId="00D47460" w14:textId="5D6C8CCB" w:rsidR="00CF7184" w:rsidRPr="005603D9" w:rsidRDefault="00CF7184" w:rsidP="00517515">
                <w:r>
                  <w:t>Clarity in the development of the EC and its likely direction of travel will provide more certainty to Users of their costs in future years.</w:t>
                </w:r>
              </w:p>
            </w:sdtContent>
          </w:sdt>
        </w:tc>
      </w:tr>
      <w:tr w:rsidR="00CF7184" w:rsidRPr="005603D9" w14:paraId="226346CE" w14:textId="77777777" w:rsidTr="00517515">
        <w:trPr>
          <w:trHeight w:val="397"/>
        </w:trPr>
        <w:tc>
          <w:tcPr>
            <w:tcW w:w="6478" w:type="dxa"/>
          </w:tcPr>
          <w:p w14:paraId="027AE4F9" w14:textId="77777777" w:rsidR="00CF7184" w:rsidRPr="005603D9" w:rsidRDefault="00CF7184" w:rsidP="00517515">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016308784"/>
              <w:placeholder>
                <w:docPart w:val="CC03B856730441D3AF7C3B5AA80E9F71"/>
              </w:placeholder>
              <w:dropDownList>
                <w:listItem w:displayText="Positive" w:value="Positive"/>
                <w:listItem w:displayText="Negative" w:value="Negative"/>
                <w:listItem w:displayText="Neutral" w:value="Neutral"/>
              </w:dropDownList>
            </w:sdtPr>
            <w:sdtEndPr>
              <w:rPr>
                <w:rStyle w:val="Boldnormaltext"/>
              </w:rPr>
            </w:sdtEndPr>
            <w:sdtContent>
              <w:p w14:paraId="3FAECC18" w14:textId="7FD27F53" w:rsidR="00CF7184" w:rsidRDefault="00CF7184" w:rsidP="00517515">
                <w:r>
                  <w:rPr>
                    <w:rStyle w:val="Boldnormaltext"/>
                  </w:rPr>
                  <w:t>Positive</w:t>
                </w:r>
              </w:p>
            </w:sdtContent>
          </w:sdt>
          <w:sdt>
            <w:sdtPr>
              <w:alias w:val="Insert text"/>
              <w:tag w:val="Insert text"/>
              <w:id w:val="-36277221"/>
              <w:placeholder>
                <w:docPart w:val="4418ABE097F04C5DA69DB2BD64DD3238"/>
              </w:placeholder>
            </w:sdtPr>
            <w:sdtEndPr/>
            <w:sdtContent>
              <w:p w14:paraId="2FD891EF" w14:textId="29DB797D" w:rsidR="00CF7184" w:rsidRPr="005603D9" w:rsidRDefault="00CF7184" w:rsidP="00517515">
                <w:r>
                  <w:t>Amending the EC will allow the charging methodology to better account for developments in the costs of the transmission system.</w:t>
                </w:r>
              </w:p>
            </w:sdtContent>
          </w:sdt>
        </w:tc>
      </w:tr>
      <w:tr w:rsidR="00CF7184" w:rsidRPr="005603D9" w14:paraId="45630762" w14:textId="77777777" w:rsidTr="00517515">
        <w:trPr>
          <w:trHeight w:val="397"/>
        </w:trPr>
        <w:tc>
          <w:tcPr>
            <w:tcW w:w="6478" w:type="dxa"/>
          </w:tcPr>
          <w:p w14:paraId="55A02387" w14:textId="77777777" w:rsidR="00CF7184" w:rsidRPr="005603D9" w:rsidRDefault="00CF7184" w:rsidP="00517515">
            <w:r w:rsidRPr="005603D9">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1936194240"/>
              <w:placeholder>
                <w:docPart w:val="0A143786AB694C7AB8898FF194558034"/>
              </w:placeholder>
              <w:dropDownList>
                <w:listItem w:displayText="Positive" w:value="Positive"/>
                <w:listItem w:displayText="Negative" w:value="Negative"/>
                <w:listItem w:displayText="Neutral" w:value="Neutral"/>
              </w:dropDownList>
            </w:sdtPr>
            <w:sdtEndPr>
              <w:rPr>
                <w:rStyle w:val="Boldnormaltext"/>
              </w:rPr>
            </w:sdtEndPr>
            <w:sdtContent>
              <w:p w14:paraId="7B7FD1F3" w14:textId="739507C8" w:rsidR="00CF7184" w:rsidRDefault="00CF7184" w:rsidP="00517515">
                <w:r>
                  <w:rPr>
                    <w:rStyle w:val="Boldnormaltext"/>
                  </w:rPr>
                  <w:t>Positive</w:t>
                </w:r>
              </w:p>
            </w:sdtContent>
          </w:sdt>
          <w:sdt>
            <w:sdtPr>
              <w:alias w:val="Insert text"/>
              <w:tag w:val="Insert text"/>
              <w:id w:val="1879666206"/>
              <w:placeholder>
                <w:docPart w:val="100876469E494957B27B0D7B0A7E1677"/>
              </w:placeholder>
            </w:sdtPr>
            <w:sdtEndPr/>
            <w:sdtContent>
              <w:p w14:paraId="71A6444C" w14:textId="77777777" w:rsidR="00CF7184" w:rsidRDefault="005C4799" w:rsidP="00517515">
                <w:sdt>
                  <w:sdtPr>
                    <w:alias w:val="Insert text"/>
                    <w:tag w:val="Insert text"/>
                    <w:id w:val="-1915615786"/>
                    <w:placeholder>
                      <w:docPart w:val="51518B3F78C34947914D961497C99C3B"/>
                    </w:placeholder>
                  </w:sdtPr>
                  <w:sdtEndPr/>
                  <w:sdtContent>
                    <w:r w:rsidR="00CF7184">
                      <w:t xml:space="preserve">Amending the EC will allow the charging methodology to better account for </w:t>
                    </w:r>
                    <w:r w:rsidR="00CF7184">
                      <w:lastRenderedPageBreak/>
                      <w:t>developments in the costs of the transmission system.</w:t>
                    </w:r>
                  </w:sdtContent>
                </w:sdt>
              </w:p>
              <w:p w14:paraId="1296FC8A" w14:textId="67C833EA" w:rsidR="00CF7184" w:rsidRPr="005603D9" w:rsidRDefault="00CF7184" w:rsidP="00517515">
                <w:r>
                  <w:t xml:space="preserve"> </w:t>
                </w:r>
              </w:p>
            </w:sdtContent>
          </w:sdt>
        </w:tc>
      </w:tr>
      <w:tr w:rsidR="00CF7184" w:rsidRPr="005603D9" w14:paraId="1D538CFF" w14:textId="77777777" w:rsidTr="00517515">
        <w:trPr>
          <w:trHeight w:val="397"/>
        </w:trPr>
        <w:tc>
          <w:tcPr>
            <w:tcW w:w="6478" w:type="dxa"/>
          </w:tcPr>
          <w:p w14:paraId="031F1EDC" w14:textId="77777777" w:rsidR="00CF7184" w:rsidRPr="005603D9" w:rsidRDefault="00CF7184" w:rsidP="00517515">
            <w:r w:rsidRPr="005603D9">
              <w:lastRenderedPageBreak/>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453706893"/>
              <w:placeholder>
                <w:docPart w:val="C456435CE7B140B3A2502A98BC8CC9E2"/>
              </w:placeholder>
              <w:dropDownList>
                <w:listItem w:displayText="Positive" w:value="Positive"/>
                <w:listItem w:displayText="Negative" w:value="Negative"/>
                <w:listItem w:displayText="Neutral" w:value="Neutral"/>
              </w:dropDownList>
            </w:sdtPr>
            <w:sdtEndPr>
              <w:rPr>
                <w:rStyle w:val="Boldnormaltext"/>
              </w:rPr>
            </w:sdtEndPr>
            <w:sdtContent>
              <w:p w14:paraId="5BEF92BF" w14:textId="1A4D0AC6" w:rsidR="00CF7184" w:rsidRDefault="00CF7184" w:rsidP="00517515">
                <w:r>
                  <w:rPr>
                    <w:rStyle w:val="Boldnormaltext"/>
                  </w:rPr>
                  <w:t>Neutral</w:t>
                </w:r>
              </w:p>
            </w:sdtContent>
          </w:sdt>
          <w:p w14:paraId="10DD8567" w14:textId="77777777" w:rsidR="00CF7184" w:rsidRPr="005603D9" w:rsidRDefault="00CF7184" w:rsidP="00517515"/>
        </w:tc>
      </w:tr>
      <w:tr w:rsidR="00CF7184" w:rsidRPr="005603D9" w14:paraId="38B0E445" w14:textId="77777777" w:rsidTr="00517515">
        <w:trPr>
          <w:trHeight w:val="397"/>
        </w:trPr>
        <w:tc>
          <w:tcPr>
            <w:tcW w:w="6478" w:type="dxa"/>
          </w:tcPr>
          <w:p w14:paraId="2954DE8A" w14:textId="77777777" w:rsidR="00CF7184" w:rsidRPr="005603D9" w:rsidRDefault="00CF7184" w:rsidP="00517515">
            <w:r w:rsidRPr="005603D9">
              <w:t>(e) Promoting efficiency in the implementation and administration of the system charging methodology.</w:t>
            </w:r>
          </w:p>
        </w:tc>
        <w:tc>
          <w:tcPr>
            <w:tcW w:w="3015" w:type="dxa"/>
          </w:tcPr>
          <w:sdt>
            <w:sdtPr>
              <w:rPr>
                <w:rStyle w:val="Boldnormaltext"/>
              </w:rPr>
              <w:alias w:val="Impact assessment"/>
              <w:tag w:val="Impact assessment"/>
              <w:id w:val="-632713019"/>
              <w:placeholder>
                <w:docPart w:val="3662ED7ADDBF43F1985A2C59BC5709DB"/>
              </w:placeholder>
              <w:dropDownList>
                <w:listItem w:displayText="Positive" w:value="Positive"/>
                <w:listItem w:displayText="Negative" w:value="Negative"/>
                <w:listItem w:displayText="Neutral" w:value="Neutral"/>
              </w:dropDownList>
            </w:sdtPr>
            <w:sdtEndPr>
              <w:rPr>
                <w:rStyle w:val="Boldnormaltext"/>
              </w:rPr>
            </w:sdtEndPr>
            <w:sdtContent>
              <w:p w14:paraId="37EA2E0C" w14:textId="06058822" w:rsidR="00CF7184" w:rsidRDefault="00CF7184" w:rsidP="00517515">
                <w:r>
                  <w:rPr>
                    <w:rStyle w:val="Boldnormaltext"/>
                  </w:rPr>
                  <w:t>Positive</w:t>
                </w:r>
              </w:p>
            </w:sdtContent>
          </w:sdt>
          <w:sdt>
            <w:sdtPr>
              <w:alias w:val="Insert text"/>
              <w:tag w:val="Insert text"/>
              <w:id w:val="1086035023"/>
              <w:placeholder>
                <w:docPart w:val="92B5DA013C034FFF8768B669D8A6420A"/>
              </w:placeholder>
            </w:sdtPr>
            <w:sdtEndPr/>
            <w:sdtContent>
              <w:p w14:paraId="2DF55B00" w14:textId="54BC794D" w:rsidR="00CF7184" w:rsidRPr="005603D9" w:rsidRDefault="00CF7184" w:rsidP="00517515">
                <w:r>
                  <w:t>This modification will remove the temporary EC methodology and implement an enduring solution.</w:t>
                </w:r>
              </w:p>
            </w:sdtContent>
          </w:sdt>
        </w:tc>
      </w:tr>
      <w:tr w:rsidR="00CF7184" w:rsidRPr="005603D9" w14:paraId="1943DD5B" w14:textId="77777777" w:rsidTr="00517515">
        <w:trPr>
          <w:trHeight w:val="397"/>
        </w:trPr>
        <w:tc>
          <w:tcPr>
            <w:tcW w:w="9493" w:type="dxa"/>
            <w:gridSpan w:val="2"/>
          </w:tcPr>
          <w:p w14:paraId="6907B3E7" w14:textId="77777777" w:rsidR="00456530" w:rsidRDefault="00456530" w:rsidP="00456530">
            <w:pPr>
              <w:pStyle w:val="BodyText"/>
              <w:jc w:val="both"/>
              <w:rPr>
                <w:sz w:val="24"/>
              </w:rPr>
            </w:pPr>
            <w:r w:rsidRPr="006A6B1C">
              <w:rPr>
                <w:sz w:val="24"/>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p w14:paraId="7531F9AA" w14:textId="48644D52" w:rsidR="00CF7184" w:rsidRPr="005603D9" w:rsidRDefault="00CF7184" w:rsidP="00517515"/>
        </w:tc>
      </w:tr>
    </w:tbl>
    <w:p w14:paraId="3FB854CD" w14:textId="77777777" w:rsidR="00580034" w:rsidRDefault="00580034" w:rsidP="005603D9"/>
    <w:p w14:paraId="628E9264" w14:textId="77777777" w:rsidR="00B92503" w:rsidRPr="005603D9" w:rsidRDefault="00B92503" w:rsidP="00B92503">
      <w:pPr>
        <w:pStyle w:val="CA6"/>
      </w:pPr>
      <w:bookmarkStart w:id="84" w:name="_Toc100580356"/>
      <w:bookmarkStart w:id="85" w:name="_Toc138232053"/>
      <w:r w:rsidRPr="005603D9">
        <w:t>W</w:t>
      </w:r>
      <w:r>
        <w:t>orkgroup Vote</w:t>
      </w:r>
      <w:bookmarkEnd w:id="84"/>
      <w:bookmarkEnd w:id="85"/>
    </w:p>
    <w:p w14:paraId="74F49CED" w14:textId="471011CA" w:rsidR="00973B00" w:rsidRDefault="00973B00" w:rsidP="00973B00">
      <w:pPr>
        <w:jc w:val="both"/>
        <w:rPr>
          <w:rFonts w:cs="Arial"/>
          <w:bCs/>
          <w:kern w:val="32"/>
          <w:highlight w:val="cyan"/>
        </w:rPr>
      </w:pPr>
      <w:bookmarkStart w:id="86" w:name="_Hlk50542616"/>
      <w:r>
        <w:t xml:space="preserve">The Workgroup met on </w:t>
      </w:r>
      <w:r w:rsidRPr="00973B00">
        <w:rPr>
          <w:highlight w:val="yellow"/>
        </w:rPr>
        <w:t>XX MONTH</w:t>
      </w:r>
      <w:r>
        <w:t xml:space="preserve"> 2023 to carry out their Workgroup Vote for CMP315 and CMP375. </w:t>
      </w:r>
      <w:r w:rsidRPr="00973B00">
        <w:rPr>
          <w:highlight w:val="yellow"/>
        </w:rPr>
        <w:t>X</w:t>
      </w:r>
      <w:r>
        <w:t xml:space="preserve"> Workgroup Members voted, and the full Workgroup vote can be found in Annex 12.</w:t>
      </w:r>
    </w:p>
    <w:p w14:paraId="52DCA3FE" w14:textId="77777777" w:rsidR="00555AC7" w:rsidRPr="00382FF3" w:rsidRDefault="00555AC7" w:rsidP="00CA7D4A">
      <w:pPr>
        <w:rPr>
          <w:rFonts w:cs="Arial"/>
          <w:bCs/>
          <w:kern w:val="32"/>
          <w:highlight w:val="cyan"/>
        </w:rPr>
      </w:pPr>
    </w:p>
    <w:p w14:paraId="320AEDEE" w14:textId="7BF11AE2" w:rsidR="00CA7D4A" w:rsidRDefault="0035214B" w:rsidP="00CA7D4A">
      <w:pPr>
        <w:rPr>
          <w:rFonts w:cs="Arial"/>
          <w:b/>
          <w:bCs/>
          <w:kern w:val="32"/>
        </w:rPr>
      </w:pPr>
      <w:r>
        <w:rPr>
          <w:rFonts w:cs="Arial"/>
          <w:b/>
          <w:bCs/>
          <w:kern w:val="32"/>
        </w:rPr>
        <w:t xml:space="preserve">The Applicable </w:t>
      </w:r>
      <w:r w:rsidR="00CA7D4A">
        <w:rPr>
          <w:rFonts w:cs="Arial"/>
          <w:b/>
          <w:bCs/>
          <w:kern w:val="32"/>
        </w:rPr>
        <w:t>CUSC charging objectives</w:t>
      </w:r>
      <w:r w:rsidR="008901C9">
        <w:rPr>
          <w:rFonts w:cs="Arial"/>
          <w:b/>
          <w:bCs/>
          <w:kern w:val="32"/>
        </w:rPr>
        <w:t xml:space="preserve"> are:</w:t>
      </w:r>
    </w:p>
    <w:p w14:paraId="68568CE3" w14:textId="77777777" w:rsidR="00CA7D4A" w:rsidRDefault="00CA7D4A" w:rsidP="00CA7D4A">
      <w:pPr>
        <w:pStyle w:val="ListParagraph"/>
        <w:numPr>
          <w:ilvl w:val="0"/>
          <w:numId w:val="21"/>
        </w:numPr>
        <w:rPr>
          <w:rFonts w:cs="Arial"/>
          <w:bCs/>
          <w:kern w:val="32"/>
        </w:rPr>
      </w:pPr>
      <w:r>
        <w:rPr>
          <w:rFonts w:cs="Arial"/>
          <w:bCs/>
          <w:kern w:val="32"/>
        </w:rPr>
        <w:t>That compliance with the use of system charging methodology facilitates effective competition in the generation and supply of electricity and (so far as is consistent therewith) facilitates competition in the sale, distribution and purchase of electricity;</w:t>
      </w:r>
    </w:p>
    <w:p w14:paraId="5B67E0F7" w14:textId="77777777" w:rsidR="00CA7D4A" w:rsidRDefault="00CA7D4A" w:rsidP="00CA7D4A">
      <w:pPr>
        <w:pStyle w:val="ListParagraph"/>
        <w:numPr>
          <w:ilvl w:val="0"/>
          <w:numId w:val="21"/>
        </w:numPr>
        <w:rPr>
          <w:rFonts w:cs="Arial"/>
          <w:bCs/>
          <w:kern w:val="32"/>
        </w:rPr>
      </w:pPr>
      <w:r>
        <w:rPr>
          <w:rFonts w:cs="Arial"/>
          <w:bCs/>
          <w:kern w:val="3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3B2E5147" w14:textId="77777777" w:rsidR="00CA7D4A" w:rsidRDefault="00CA7D4A" w:rsidP="00CA7D4A">
      <w:pPr>
        <w:pStyle w:val="ListParagraph"/>
        <w:numPr>
          <w:ilvl w:val="0"/>
          <w:numId w:val="21"/>
        </w:numPr>
        <w:rPr>
          <w:rFonts w:cs="Arial"/>
          <w:bCs/>
          <w:kern w:val="32"/>
        </w:rPr>
      </w:pPr>
      <w:r>
        <w:rPr>
          <w:rFonts w:cs="Arial"/>
          <w:bCs/>
          <w:kern w:val="32"/>
        </w:rPr>
        <w:t>That, so far as is consistent with sub-paragraphs (a) and (b), the use of system charging methodology, as far as is reasonably practicable, properly takes account of the developments in transmission licensees’ transmission businesses;</w:t>
      </w:r>
    </w:p>
    <w:p w14:paraId="7AF0D9B2" w14:textId="77777777" w:rsidR="00CA7D4A" w:rsidRDefault="00CA7D4A" w:rsidP="00CA7D4A">
      <w:pPr>
        <w:pStyle w:val="ListParagraph"/>
        <w:numPr>
          <w:ilvl w:val="0"/>
          <w:numId w:val="21"/>
        </w:numPr>
        <w:rPr>
          <w:rFonts w:cs="Arial"/>
          <w:bCs/>
          <w:kern w:val="32"/>
        </w:rPr>
      </w:pPr>
      <w:r>
        <w:rPr>
          <w:rFonts w:cs="Arial"/>
          <w:bCs/>
          <w:kern w:val="32"/>
        </w:rPr>
        <w:t>Compliance with the Electricity Regulation and any relevant legally binding decision of the European Commission and/or the Agency *; and</w:t>
      </w:r>
    </w:p>
    <w:p w14:paraId="04DC77C1" w14:textId="77777777" w:rsidR="00CA7D4A" w:rsidRDefault="00CA7D4A" w:rsidP="00CA7D4A">
      <w:pPr>
        <w:pStyle w:val="ListParagraph"/>
        <w:numPr>
          <w:ilvl w:val="0"/>
          <w:numId w:val="21"/>
        </w:numPr>
        <w:rPr>
          <w:rFonts w:cs="Arial"/>
        </w:rPr>
      </w:pPr>
      <w:r>
        <w:rPr>
          <w:rFonts w:cs="Arial"/>
          <w:bCs/>
          <w:kern w:val="32"/>
        </w:rPr>
        <w:t>To promote efficiency in the implementation and administration of the system charging methodology</w:t>
      </w:r>
    </w:p>
    <w:p w14:paraId="30D43E95" w14:textId="47FD7666" w:rsidR="004204BE" w:rsidRDefault="004204BE" w:rsidP="000E3BCA">
      <w:pPr>
        <w:pStyle w:val="BodyText"/>
        <w:jc w:val="both"/>
        <w:rPr>
          <w:sz w:val="24"/>
        </w:rPr>
      </w:pPr>
      <w:r w:rsidRPr="006A6B1C">
        <w:rPr>
          <w:sz w:val="24"/>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p w14:paraId="49A61294" w14:textId="02398744" w:rsidR="00CA7D4A" w:rsidRPr="00973B00" w:rsidRDefault="00973B00" w:rsidP="00973B00">
      <w:pPr>
        <w:pStyle w:val="BodyText"/>
        <w:jc w:val="both"/>
        <w:rPr>
          <w:rFonts w:cs="Arial"/>
          <w:b/>
          <w:bCs/>
          <w:kern w:val="32"/>
        </w:rPr>
      </w:pPr>
      <w:r w:rsidRPr="00973B00">
        <w:rPr>
          <w:b/>
          <w:bCs/>
          <w:sz w:val="24"/>
        </w:rPr>
        <w:t>CMP315</w:t>
      </w:r>
    </w:p>
    <w:p w14:paraId="032398BA" w14:textId="0F32B3AD" w:rsidR="00CA7D4A" w:rsidRDefault="00CA7D4A" w:rsidP="00CA7D4A">
      <w:r>
        <w:lastRenderedPageBreak/>
        <w:t xml:space="preserve">The Workgroup concluded </w:t>
      </w:r>
      <w:r>
        <w:rPr>
          <w:highlight w:val="yellow"/>
        </w:rPr>
        <w:t>unanimously/by majority</w:t>
      </w:r>
      <w:r>
        <w:t xml:space="preserve"> that the </w:t>
      </w:r>
      <w:commentRangeStart w:id="87"/>
      <w:r>
        <w:t>Original</w:t>
      </w:r>
      <w:commentRangeEnd w:id="87"/>
      <w:r>
        <w:rPr>
          <w:rStyle w:val="CommentReference"/>
          <w:rFonts w:ascii="Arial" w:eastAsia="Times New Roman" w:hAnsi="Arial" w:cs="Times New Roman"/>
        </w:rPr>
        <w:commentReference w:id="87"/>
      </w:r>
      <w:r w:rsidR="00973B00">
        <w:t xml:space="preserve"> </w:t>
      </w:r>
      <w:r>
        <w:t>better facilitated the Applicable Objectives than the Baseline.</w:t>
      </w:r>
    </w:p>
    <w:p w14:paraId="07A6CCB3"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01F5939F"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25079A31"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2FB305E3"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7392EC2A"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452CF4CB"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68B7F084" w14:textId="77777777" w:rsidR="00CA7D4A" w:rsidRDefault="00CA7D4A">
            <w:pPr>
              <w:rPr>
                <w:rFonts w:cs="Arial"/>
              </w:rPr>
            </w:pPr>
          </w:p>
        </w:tc>
      </w:tr>
      <w:bookmarkEnd w:id="86"/>
    </w:tbl>
    <w:p w14:paraId="529352CD" w14:textId="013FE605" w:rsidR="00470B5B" w:rsidRDefault="00470B5B" w:rsidP="005603D9">
      <w:pPr>
        <w:rPr>
          <w:rFonts w:cs="Arial"/>
          <w:bCs/>
          <w:kern w:val="32"/>
        </w:rPr>
      </w:pPr>
    </w:p>
    <w:p w14:paraId="6949BA8C" w14:textId="77777777" w:rsidR="00973B00" w:rsidRDefault="00973B00" w:rsidP="00973B00">
      <w:pPr>
        <w:pStyle w:val="ListParagraph"/>
        <w:keepLines/>
        <w:widowControl w:val="0"/>
        <w:tabs>
          <w:tab w:val="left" w:pos="1418"/>
        </w:tabs>
        <w:spacing w:before="0" w:line="264" w:lineRule="auto"/>
        <w:ind w:left="0"/>
        <w:jc w:val="both"/>
        <w:rPr>
          <w:b/>
          <w:bCs/>
        </w:rPr>
      </w:pPr>
      <w:r w:rsidRPr="00093F97">
        <w:rPr>
          <w:b/>
          <w:bCs/>
        </w:rPr>
        <w:t>Best Option</w:t>
      </w:r>
      <w:r>
        <w:rPr>
          <w:b/>
          <w:bCs/>
        </w:rPr>
        <w:t xml:space="preserve"> – CMP315</w:t>
      </w:r>
    </w:p>
    <w:p w14:paraId="4C86784E" w14:textId="77777777" w:rsidR="00973B00" w:rsidRDefault="00973B00" w:rsidP="00973B00">
      <w:pPr>
        <w:pStyle w:val="ListParagraph"/>
        <w:keepLines/>
        <w:widowControl w:val="0"/>
        <w:tabs>
          <w:tab w:val="left" w:pos="1418"/>
        </w:tabs>
        <w:spacing w:before="0" w:line="264" w:lineRule="auto"/>
        <w:ind w:left="0"/>
        <w:jc w:val="both"/>
        <w:rPr>
          <w:color w:val="000000"/>
          <w:sz w:val="27"/>
          <w:szCs w:val="27"/>
        </w:rPr>
      </w:pPr>
      <w:r>
        <w:rPr>
          <w:color w:val="000000"/>
          <w:sz w:val="27"/>
          <w:szCs w:val="27"/>
        </w:rPr>
        <w:t>Workgroup Member Company BEST Option? Which objective(s) does the change better facilitate? (if baseline not applicable)</w:t>
      </w:r>
    </w:p>
    <w:tbl>
      <w:tblPr>
        <w:tblW w:w="5017" w:type="pct"/>
        <w:tblInd w:w="-10"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128"/>
        <w:gridCol w:w="2027"/>
        <w:gridCol w:w="2677"/>
        <w:gridCol w:w="2676"/>
      </w:tblGrid>
      <w:tr w:rsidR="00973B00" w:rsidRPr="005A5548" w14:paraId="1FC0C79B" w14:textId="77777777" w:rsidTr="00347B31">
        <w:trPr>
          <w:trHeight w:val="636"/>
        </w:trPr>
        <w:tc>
          <w:tcPr>
            <w:tcW w:w="1119" w:type="pct"/>
            <w:shd w:val="clear" w:color="auto" w:fill="F26522" w:themeFill="accent1"/>
            <w:tcMar>
              <w:top w:w="15" w:type="dxa"/>
              <w:left w:w="108" w:type="dxa"/>
              <w:bottom w:w="0" w:type="dxa"/>
              <w:right w:w="108" w:type="dxa"/>
            </w:tcMar>
            <w:hideMark/>
          </w:tcPr>
          <w:p w14:paraId="5DC2344E" w14:textId="77777777" w:rsidR="00973B00" w:rsidRPr="001F5F82" w:rsidRDefault="00973B00" w:rsidP="00347B31">
            <w:pPr>
              <w:rPr>
                <w:rFonts w:cs="Arial"/>
                <w:b/>
                <w:bCs/>
                <w:color w:val="FFFFFF"/>
              </w:rPr>
            </w:pPr>
            <w:r w:rsidRPr="005A5548">
              <w:rPr>
                <w:rFonts w:cs="Arial"/>
                <w:b/>
                <w:bCs/>
                <w:color w:val="FFFFFF"/>
              </w:rPr>
              <w:t>Workgroup Member</w:t>
            </w:r>
          </w:p>
        </w:tc>
        <w:tc>
          <w:tcPr>
            <w:tcW w:w="1066" w:type="pct"/>
            <w:shd w:val="clear" w:color="auto" w:fill="F26522" w:themeFill="accent1"/>
          </w:tcPr>
          <w:p w14:paraId="7E5D8AB8" w14:textId="77777777" w:rsidR="00973B00" w:rsidRPr="005A5548" w:rsidRDefault="00973B00" w:rsidP="00347B31">
            <w:pPr>
              <w:rPr>
                <w:rFonts w:cs="Arial"/>
                <w:b/>
                <w:bCs/>
                <w:color w:val="FFFFFF"/>
              </w:rPr>
            </w:pPr>
            <w:r>
              <w:rPr>
                <w:rFonts w:cs="Arial"/>
                <w:b/>
                <w:bCs/>
                <w:color w:val="FFFFFF"/>
              </w:rPr>
              <w:t>Company</w:t>
            </w:r>
          </w:p>
        </w:tc>
        <w:tc>
          <w:tcPr>
            <w:tcW w:w="1408" w:type="pct"/>
            <w:shd w:val="clear" w:color="auto" w:fill="F26522" w:themeFill="accent1"/>
            <w:tcMar>
              <w:top w:w="15" w:type="dxa"/>
              <w:left w:w="108" w:type="dxa"/>
              <w:bottom w:w="0" w:type="dxa"/>
              <w:right w:w="108" w:type="dxa"/>
            </w:tcMar>
            <w:hideMark/>
          </w:tcPr>
          <w:p w14:paraId="659FB4BF" w14:textId="77777777" w:rsidR="00973B00" w:rsidRPr="005A5548" w:rsidRDefault="00973B00" w:rsidP="00347B31">
            <w:pPr>
              <w:rPr>
                <w:rFonts w:cs="Arial"/>
                <w:b/>
                <w:color w:val="FFFFFF"/>
              </w:rPr>
            </w:pPr>
            <w:r w:rsidRPr="005A5548">
              <w:rPr>
                <w:rFonts w:cs="Arial"/>
                <w:b/>
                <w:bCs/>
                <w:color w:val="FFFFFF"/>
              </w:rPr>
              <w:t>BEST Option?</w:t>
            </w:r>
          </w:p>
        </w:tc>
        <w:tc>
          <w:tcPr>
            <w:tcW w:w="1407" w:type="pct"/>
            <w:shd w:val="clear" w:color="auto" w:fill="F26522" w:themeFill="accent1"/>
          </w:tcPr>
          <w:p w14:paraId="3AE5DFA0" w14:textId="77777777" w:rsidR="00973B00" w:rsidRPr="005A5548" w:rsidRDefault="00973B00" w:rsidP="00347B31">
            <w:pPr>
              <w:rPr>
                <w:rFonts w:cs="Arial"/>
                <w:b/>
                <w:bCs/>
                <w:color w:val="FFFFFF"/>
              </w:rPr>
            </w:pPr>
            <w:r>
              <w:rPr>
                <w:rFonts w:cs="Arial"/>
                <w:b/>
                <w:bCs/>
                <w:color w:val="FFFFFF"/>
              </w:rPr>
              <w:t>Which objective(s) does the change better facilitate? (if baseline not applicable)</w:t>
            </w:r>
          </w:p>
        </w:tc>
      </w:tr>
      <w:tr w:rsidR="00973B00" w:rsidRPr="005A5548" w14:paraId="39BEC7DA" w14:textId="77777777" w:rsidTr="00347B31">
        <w:trPr>
          <w:trHeight w:val="55"/>
        </w:trPr>
        <w:tc>
          <w:tcPr>
            <w:tcW w:w="1119" w:type="pct"/>
            <w:shd w:val="clear" w:color="auto" w:fill="auto"/>
            <w:tcMar>
              <w:top w:w="15" w:type="dxa"/>
              <w:left w:w="108" w:type="dxa"/>
              <w:bottom w:w="0" w:type="dxa"/>
              <w:right w:w="108" w:type="dxa"/>
            </w:tcMar>
            <w:vAlign w:val="bottom"/>
          </w:tcPr>
          <w:p w14:paraId="41B64DEA" w14:textId="77777777" w:rsidR="00973B00" w:rsidRPr="005A5548" w:rsidRDefault="00973B00" w:rsidP="00347B31">
            <w:pPr>
              <w:rPr>
                <w:rFonts w:cs="Arial"/>
                <w:bCs/>
              </w:rPr>
            </w:pPr>
          </w:p>
        </w:tc>
        <w:tc>
          <w:tcPr>
            <w:tcW w:w="1066" w:type="pct"/>
            <w:vAlign w:val="bottom"/>
          </w:tcPr>
          <w:p w14:paraId="09D7E43A"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3A5B2CDC" w14:textId="77777777" w:rsidR="00973B00" w:rsidRPr="005A5548" w:rsidRDefault="00973B00" w:rsidP="00347B31">
            <w:pPr>
              <w:rPr>
                <w:rFonts w:cs="Arial"/>
                <w:b/>
              </w:rPr>
            </w:pPr>
          </w:p>
        </w:tc>
        <w:tc>
          <w:tcPr>
            <w:tcW w:w="1407" w:type="pct"/>
          </w:tcPr>
          <w:p w14:paraId="56D4B8B4" w14:textId="77777777" w:rsidR="00973B00" w:rsidRPr="005A5548" w:rsidRDefault="00973B00" w:rsidP="00347B31">
            <w:pPr>
              <w:rPr>
                <w:rFonts w:cs="Arial"/>
                <w:b/>
              </w:rPr>
            </w:pPr>
          </w:p>
        </w:tc>
      </w:tr>
      <w:tr w:rsidR="00973B00" w:rsidRPr="005A5548" w14:paraId="3E51A4E3" w14:textId="77777777" w:rsidTr="00347B31">
        <w:trPr>
          <w:trHeight w:val="55"/>
        </w:trPr>
        <w:tc>
          <w:tcPr>
            <w:tcW w:w="1119" w:type="pct"/>
            <w:shd w:val="clear" w:color="auto" w:fill="auto"/>
            <w:tcMar>
              <w:top w:w="15" w:type="dxa"/>
              <w:left w:w="108" w:type="dxa"/>
              <w:bottom w:w="0" w:type="dxa"/>
              <w:right w:w="108" w:type="dxa"/>
            </w:tcMar>
            <w:vAlign w:val="bottom"/>
          </w:tcPr>
          <w:p w14:paraId="6705D6B3" w14:textId="77777777" w:rsidR="00973B00" w:rsidRPr="005A5548" w:rsidRDefault="00973B00" w:rsidP="00347B31">
            <w:pPr>
              <w:rPr>
                <w:rFonts w:cs="Arial"/>
                <w:bCs/>
              </w:rPr>
            </w:pPr>
          </w:p>
        </w:tc>
        <w:tc>
          <w:tcPr>
            <w:tcW w:w="1066" w:type="pct"/>
            <w:vAlign w:val="bottom"/>
          </w:tcPr>
          <w:p w14:paraId="660A8F6E"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3E2D5936" w14:textId="77777777" w:rsidR="00973B00" w:rsidRPr="005A5548" w:rsidRDefault="00973B00" w:rsidP="00347B31">
            <w:pPr>
              <w:rPr>
                <w:rFonts w:cs="Arial"/>
                <w:b/>
              </w:rPr>
            </w:pPr>
          </w:p>
        </w:tc>
        <w:tc>
          <w:tcPr>
            <w:tcW w:w="1407" w:type="pct"/>
          </w:tcPr>
          <w:p w14:paraId="6CC435D2" w14:textId="77777777" w:rsidR="00973B00" w:rsidRPr="005A5548" w:rsidRDefault="00973B00" w:rsidP="00347B31">
            <w:pPr>
              <w:rPr>
                <w:rFonts w:cs="Arial"/>
                <w:b/>
              </w:rPr>
            </w:pPr>
          </w:p>
        </w:tc>
      </w:tr>
      <w:tr w:rsidR="00973B00" w:rsidRPr="005A5548" w14:paraId="5F0A3740" w14:textId="77777777" w:rsidTr="00347B31">
        <w:trPr>
          <w:trHeight w:val="55"/>
        </w:trPr>
        <w:tc>
          <w:tcPr>
            <w:tcW w:w="1119" w:type="pct"/>
            <w:shd w:val="clear" w:color="auto" w:fill="auto"/>
            <w:tcMar>
              <w:top w:w="15" w:type="dxa"/>
              <w:left w:w="108" w:type="dxa"/>
              <w:bottom w:w="0" w:type="dxa"/>
              <w:right w:w="108" w:type="dxa"/>
            </w:tcMar>
            <w:vAlign w:val="bottom"/>
          </w:tcPr>
          <w:p w14:paraId="5D2F6C02" w14:textId="77777777" w:rsidR="00973B00" w:rsidRDefault="00973B00" w:rsidP="00347B31">
            <w:pPr>
              <w:rPr>
                <w:rFonts w:cs="Arial"/>
              </w:rPr>
            </w:pPr>
          </w:p>
        </w:tc>
        <w:tc>
          <w:tcPr>
            <w:tcW w:w="1066" w:type="pct"/>
            <w:vAlign w:val="bottom"/>
          </w:tcPr>
          <w:p w14:paraId="7F4F76DE"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2690234D" w14:textId="77777777" w:rsidR="00973B00" w:rsidRPr="005A5548" w:rsidRDefault="00973B00" w:rsidP="00347B31">
            <w:pPr>
              <w:rPr>
                <w:rFonts w:cs="Arial"/>
                <w:b/>
              </w:rPr>
            </w:pPr>
          </w:p>
        </w:tc>
        <w:tc>
          <w:tcPr>
            <w:tcW w:w="1407" w:type="pct"/>
          </w:tcPr>
          <w:p w14:paraId="02A7162C" w14:textId="77777777" w:rsidR="00973B00" w:rsidRPr="005A5548" w:rsidRDefault="00973B00" w:rsidP="00347B31">
            <w:pPr>
              <w:rPr>
                <w:rFonts w:cs="Arial"/>
                <w:b/>
              </w:rPr>
            </w:pPr>
          </w:p>
        </w:tc>
      </w:tr>
      <w:tr w:rsidR="00973B00" w:rsidRPr="005A5548" w14:paraId="077B4B3C" w14:textId="77777777" w:rsidTr="00347B31">
        <w:trPr>
          <w:trHeight w:val="55"/>
        </w:trPr>
        <w:tc>
          <w:tcPr>
            <w:tcW w:w="1119" w:type="pct"/>
            <w:shd w:val="clear" w:color="auto" w:fill="auto"/>
            <w:tcMar>
              <w:top w:w="15" w:type="dxa"/>
              <w:left w:w="108" w:type="dxa"/>
              <w:bottom w:w="0" w:type="dxa"/>
              <w:right w:w="108" w:type="dxa"/>
            </w:tcMar>
            <w:vAlign w:val="bottom"/>
          </w:tcPr>
          <w:p w14:paraId="25F684F8" w14:textId="77777777" w:rsidR="00973B00" w:rsidRPr="005A5548" w:rsidRDefault="00973B00" w:rsidP="00347B31">
            <w:pPr>
              <w:rPr>
                <w:rFonts w:cs="Arial"/>
                <w:bCs/>
              </w:rPr>
            </w:pPr>
          </w:p>
        </w:tc>
        <w:tc>
          <w:tcPr>
            <w:tcW w:w="1066" w:type="pct"/>
            <w:vAlign w:val="bottom"/>
          </w:tcPr>
          <w:p w14:paraId="7D57EC17"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310931EE" w14:textId="77777777" w:rsidR="00973B00" w:rsidRPr="005A5548" w:rsidRDefault="00973B00" w:rsidP="00347B31">
            <w:pPr>
              <w:rPr>
                <w:rFonts w:cs="Arial"/>
                <w:b/>
              </w:rPr>
            </w:pPr>
          </w:p>
        </w:tc>
        <w:tc>
          <w:tcPr>
            <w:tcW w:w="1407" w:type="pct"/>
          </w:tcPr>
          <w:p w14:paraId="48CD4FCD" w14:textId="77777777" w:rsidR="00973B00" w:rsidRPr="005A5548" w:rsidRDefault="00973B00" w:rsidP="00347B31">
            <w:pPr>
              <w:rPr>
                <w:rFonts w:cs="Arial"/>
                <w:b/>
              </w:rPr>
            </w:pPr>
          </w:p>
        </w:tc>
      </w:tr>
      <w:tr w:rsidR="00973B00" w:rsidRPr="005A5548" w14:paraId="155085AE" w14:textId="77777777" w:rsidTr="00347B31">
        <w:trPr>
          <w:trHeight w:val="64"/>
        </w:trPr>
        <w:tc>
          <w:tcPr>
            <w:tcW w:w="1119" w:type="pct"/>
            <w:shd w:val="clear" w:color="auto" w:fill="auto"/>
            <w:tcMar>
              <w:top w:w="15" w:type="dxa"/>
              <w:left w:w="108" w:type="dxa"/>
              <w:bottom w:w="0" w:type="dxa"/>
              <w:right w:w="108" w:type="dxa"/>
            </w:tcMar>
            <w:vAlign w:val="bottom"/>
          </w:tcPr>
          <w:p w14:paraId="2001F585" w14:textId="77777777" w:rsidR="00973B00" w:rsidRDefault="00973B00" w:rsidP="00347B31">
            <w:pPr>
              <w:rPr>
                <w:rFonts w:cs="Arial"/>
              </w:rPr>
            </w:pPr>
          </w:p>
        </w:tc>
        <w:tc>
          <w:tcPr>
            <w:tcW w:w="1066" w:type="pct"/>
            <w:vAlign w:val="bottom"/>
          </w:tcPr>
          <w:p w14:paraId="0634B60D"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2F38D62F" w14:textId="77777777" w:rsidR="00973B00" w:rsidRPr="005A5548" w:rsidRDefault="00973B00" w:rsidP="00347B31">
            <w:pPr>
              <w:rPr>
                <w:rFonts w:cs="Arial"/>
                <w:b/>
              </w:rPr>
            </w:pPr>
          </w:p>
        </w:tc>
        <w:tc>
          <w:tcPr>
            <w:tcW w:w="1407" w:type="pct"/>
          </w:tcPr>
          <w:p w14:paraId="327D8B2A" w14:textId="77777777" w:rsidR="00973B00" w:rsidRPr="005A5548" w:rsidRDefault="00973B00" w:rsidP="00347B31">
            <w:pPr>
              <w:rPr>
                <w:rFonts w:cs="Arial"/>
                <w:b/>
              </w:rPr>
            </w:pPr>
          </w:p>
        </w:tc>
      </w:tr>
      <w:tr w:rsidR="00973B00" w:rsidRPr="005A5548" w14:paraId="61562035" w14:textId="77777777" w:rsidTr="00347B31">
        <w:trPr>
          <w:trHeight w:val="64"/>
        </w:trPr>
        <w:tc>
          <w:tcPr>
            <w:tcW w:w="1119" w:type="pct"/>
            <w:shd w:val="clear" w:color="auto" w:fill="auto"/>
            <w:tcMar>
              <w:top w:w="15" w:type="dxa"/>
              <w:left w:w="108" w:type="dxa"/>
              <w:bottom w:w="0" w:type="dxa"/>
              <w:right w:w="108" w:type="dxa"/>
            </w:tcMar>
            <w:vAlign w:val="bottom"/>
          </w:tcPr>
          <w:p w14:paraId="4D251942" w14:textId="77777777" w:rsidR="00973B00" w:rsidRPr="00865923" w:rsidRDefault="00973B00" w:rsidP="00347B31">
            <w:pPr>
              <w:rPr>
                <w:rFonts w:cs="Arial"/>
              </w:rPr>
            </w:pPr>
          </w:p>
        </w:tc>
        <w:tc>
          <w:tcPr>
            <w:tcW w:w="1066" w:type="pct"/>
            <w:vAlign w:val="bottom"/>
          </w:tcPr>
          <w:p w14:paraId="2346E9E5"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7287C5C3" w14:textId="77777777" w:rsidR="00973B00" w:rsidRPr="005A5548" w:rsidRDefault="00973B00" w:rsidP="00347B31">
            <w:pPr>
              <w:rPr>
                <w:rFonts w:cs="Arial"/>
                <w:b/>
              </w:rPr>
            </w:pPr>
          </w:p>
        </w:tc>
        <w:tc>
          <w:tcPr>
            <w:tcW w:w="1407" w:type="pct"/>
          </w:tcPr>
          <w:p w14:paraId="5DBAC64B" w14:textId="77777777" w:rsidR="00973B00" w:rsidRPr="005A5548" w:rsidRDefault="00973B00" w:rsidP="00347B31">
            <w:pPr>
              <w:rPr>
                <w:rFonts w:cs="Arial"/>
                <w:b/>
              </w:rPr>
            </w:pPr>
          </w:p>
        </w:tc>
      </w:tr>
      <w:tr w:rsidR="00973B00" w:rsidRPr="005A5548" w14:paraId="114F2E3F" w14:textId="77777777" w:rsidTr="00347B31">
        <w:trPr>
          <w:trHeight w:val="64"/>
        </w:trPr>
        <w:tc>
          <w:tcPr>
            <w:tcW w:w="1119" w:type="pct"/>
            <w:shd w:val="clear" w:color="auto" w:fill="auto"/>
            <w:tcMar>
              <w:top w:w="15" w:type="dxa"/>
              <w:left w:w="108" w:type="dxa"/>
              <w:bottom w:w="0" w:type="dxa"/>
              <w:right w:w="108" w:type="dxa"/>
            </w:tcMar>
            <w:vAlign w:val="bottom"/>
          </w:tcPr>
          <w:p w14:paraId="401E7FD9" w14:textId="77777777" w:rsidR="00973B00" w:rsidRDefault="00973B00" w:rsidP="00347B31">
            <w:pPr>
              <w:rPr>
                <w:rFonts w:cs="Arial"/>
              </w:rPr>
            </w:pPr>
          </w:p>
        </w:tc>
        <w:tc>
          <w:tcPr>
            <w:tcW w:w="1066" w:type="pct"/>
            <w:vAlign w:val="bottom"/>
          </w:tcPr>
          <w:p w14:paraId="6D1B8591"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53DFEE6E" w14:textId="77777777" w:rsidR="00973B00" w:rsidRPr="005A5548" w:rsidRDefault="00973B00" w:rsidP="00347B31">
            <w:pPr>
              <w:rPr>
                <w:rFonts w:cs="Arial"/>
                <w:b/>
              </w:rPr>
            </w:pPr>
          </w:p>
        </w:tc>
        <w:tc>
          <w:tcPr>
            <w:tcW w:w="1407" w:type="pct"/>
          </w:tcPr>
          <w:p w14:paraId="50CADB62" w14:textId="77777777" w:rsidR="00973B00" w:rsidRPr="005A5548" w:rsidRDefault="00973B00" w:rsidP="00347B31">
            <w:pPr>
              <w:rPr>
                <w:rFonts w:cs="Arial"/>
                <w:b/>
              </w:rPr>
            </w:pPr>
          </w:p>
        </w:tc>
      </w:tr>
      <w:tr w:rsidR="00973B00" w:rsidRPr="005A5548" w14:paraId="13949F65" w14:textId="77777777" w:rsidTr="00347B31">
        <w:trPr>
          <w:trHeight w:val="64"/>
        </w:trPr>
        <w:tc>
          <w:tcPr>
            <w:tcW w:w="1119" w:type="pct"/>
            <w:shd w:val="clear" w:color="auto" w:fill="auto"/>
            <w:tcMar>
              <w:top w:w="15" w:type="dxa"/>
              <w:left w:w="108" w:type="dxa"/>
              <w:bottom w:w="0" w:type="dxa"/>
              <w:right w:w="108" w:type="dxa"/>
            </w:tcMar>
            <w:vAlign w:val="bottom"/>
          </w:tcPr>
          <w:p w14:paraId="25ADF317" w14:textId="77777777" w:rsidR="00973B00" w:rsidRDefault="00973B00" w:rsidP="00347B31">
            <w:pPr>
              <w:rPr>
                <w:rFonts w:cs="Arial"/>
              </w:rPr>
            </w:pPr>
          </w:p>
        </w:tc>
        <w:tc>
          <w:tcPr>
            <w:tcW w:w="1066" w:type="pct"/>
            <w:vAlign w:val="bottom"/>
          </w:tcPr>
          <w:p w14:paraId="1D5388C8"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28B328D0" w14:textId="77777777" w:rsidR="00973B00" w:rsidRPr="005A5548" w:rsidRDefault="00973B00" w:rsidP="00347B31">
            <w:pPr>
              <w:rPr>
                <w:rFonts w:cs="Arial"/>
                <w:b/>
              </w:rPr>
            </w:pPr>
          </w:p>
        </w:tc>
        <w:tc>
          <w:tcPr>
            <w:tcW w:w="1407" w:type="pct"/>
          </w:tcPr>
          <w:p w14:paraId="7C318A53" w14:textId="77777777" w:rsidR="00973B00" w:rsidRPr="005A5548" w:rsidRDefault="00973B00" w:rsidP="00347B31">
            <w:pPr>
              <w:rPr>
                <w:rFonts w:cs="Arial"/>
                <w:b/>
              </w:rPr>
            </w:pPr>
          </w:p>
        </w:tc>
      </w:tr>
      <w:tr w:rsidR="00973B00" w:rsidRPr="005A5548" w14:paraId="6A5E9857" w14:textId="77777777" w:rsidTr="00347B31">
        <w:trPr>
          <w:trHeight w:val="64"/>
        </w:trPr>
        <w:tc>
          <w:tcPr>
            <w:tcW w:w="1119" w:type="pct"/>
            <w:shd w:val="clear" w:color="auto" w:fill="auto"/>
            <w:tcMar>
              <w:top w:w="15" w:type="dxa"/>
              <w:left w:w="108" w:type="dxa"/>
              <w:bottom w:w="0" w:type="dxa"/>
              <w:right w:w="108" w:type="dxa"/>
            </w:tcMar>
            <w:vAlign w:val="bottom"/>
          </w:tcPr>
          <w:p w14:paraId="47B3A84D" w14:textId="77777777" w:rsidR="00973B00" w:rsidRDefault="00973B00" w:rsidP="00347B31">
            <w:pPr>
              <w:rPr>
                <w:rFonts w:cs="Arial"/>
              </w:rPr>
            </w:pPr>
          </w:p>
        </w:tc>
        <w:tc>
          <w:tcPr>
            <w:tcW w:w="1066" w:type="pct"/>
            <w:vAlign w:val="bottom"/>
          </w:tcPr>
          <w:p w14:paraId="524C7E2B"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5B911C8C" w14:textId="77777777" w:rsidR="00973B00" w:rsidRPr="005A5548" w:rsidRDefault="00973B00" w:rsidP="00347B31">
            <w:pPr>
              <w:rPr>
                <w:rFonts w:cs="Arial"/>
                <w:b/>
              </w:rPr>
            </w:pPr>
          </w:p>
        </w:tc>
        <w:tc>
          <w:tcPr>
            <w:tcW w:w="1407" w:type="pct"/>
          </w:tcPr>
          <w:p w14:paraId="69011A66" w14:textId="77777777" w:rsidR="00973B00" w:rsidRPr="005A5548" w:rsidRDefault="00973B00" w:rsidP="00347B31">
            <w:pPr>
              <w:rPr>
                <w:rFonts w:cs="Arial"/>
                <w:b/>
              </w:rPr>
            </w:pPr>
          </w:p>
        </w:tc>
      </w:tr>
      <w:tr w:rsidR="00973B00" w:rsidRPr="005A5548" w14:paraId="2749FEB5" w14:textId="77777777" w:rsidTr="00347B31">
        <w:trPr>
          <w:trHeight w:val="64"/>
        </w:trPr>
        <w:tc>
          <w:tcPr>
            <w:tcW w:w="1119" w:type="pct"/>
            <w:shd w:val="clear" w:color="auto" w:fill="auto"/>
            <w:tcMar>
              <w:top w:w="15" w:type="dxa"/>
              <w:left w:w="108" w:type="dxa"/>
              <w:bottom w:w="0" w:type="dxa"/>
              <w:right w:w="108" w:type="dxa"/>
            </w:tcMar>
            <w:vAlign w:val="bottom"/>
          </w:tcPr>
          <w:p w14:paraId="4A0720EA" w14:textId="77777777" w:rsidR="00973B00" w:rsidRDefault="00973B00" w:rsidP="00347B31">
            <w:pPr>
              <w:rPr>
                <w:rFonts w:cs="Arial"/>
              </w:rPr>
            </w:pPr>
          </w:p>
        </w:tc>
        <w:tc>
          <w:tcPr>
            <w:tcW w:w="1066" w:type="pct"/>
            <w:vAlign w:val="bottom"/>
          </w:tcPr>
          <w:p w14:paraId="0E868CA6"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5ACE7566" w14:textId="77777777" w:rsidR="00973B00" w:rsidRPr="005A5548" w:rsidRDefault="00973B00" w:rsidP="00347B31">
            <w:pPr>
              <w:rPr>
                <w:rFonts w:cs="Arial"/>
                <w:b/>
              </w:rPr>
            </w:pPr>
          </w:p>
        </w:tc>
        <w:tc>
          <w:tcPr>
            <w:tcW w:w="1407" w:type="pct"/>
          </w:tcPr>
          <w:p w14:paraId="3D7AB3A1" w14:textId="77777777" w:rsidR="00973B00" w:rsidRPr="005A5548" w:rsidRDefault="00973B00" w:rsidP="00347B31">
            <w:pPr>
              <w:rPr>
                <w:rFonts w:cs="Arial"/>
                <w:b/>
              </w:rPr>
            </w:pPr>
          </w:p>
        </w:tc>
      </w:tr>
    </w:tbl>
    <w:p w14:paraId="5CBD29B6" w14:textId="77777777" w:rsidR="00973B00" w:rsidRDefault="00973B00" w:rsidP="00973B00">
      <w:pPr>
        <w:rPr>
          <w:rFonts w:cs="Arial"/>
          <w:bCs/>
          <w:kern w:val="32"/>
        </w:rPr>
      </w:pPr>
    </w:p>
    <w:p w14:paraId="78F4FACB" w14:textId="77777777" w:rsidR="00787B89" w:rsidRPr="00973B00" w:rsidRDefault="00787B89" w:rsidP="00787B89">
      <w:pPr>
        <w:pStyle w:val="BodyText"/>
        <w:jc w:val="both"/>
        <w:rPr>
          <w:rFonts w:cs="Arial"/>
          <w:b/>
          <w:bCs/>
          <w:kern w:val="32"/>
        </w:rPr>
      </w:pPr>
      <w:r w:rsidRPr="00973B00">
        <w:rPr>
          <w:b/>
          <w:bCs/>
          <w:sz w:val="24"/>
        </w:rPr>
        <w:t>CMP3</w:t>
      </w:r>
      <w:r>
        <w:rPr>
          <w:b/>
          <w:bCs/>
          <w:sz w:val="24"/>
        </w:rPr>
        <w:t>7</w:t>
      </w:r>
      <w:r w:rsidRPr="00973B00">
        <w:rPr>
          <w:b/>
          <w:bCs/>
          <w:sz w:val="24"/>
        </w:rPr>
        <w:t>5</w:t>
      </w:r>
    </w:p>
    <w:p w14:paraId="694642F7" w14:textId="77777777" w:rsidR="00787B89" w:rsidRDefault="00787B89" w:rsidP="00787B89">
      <w:r>
        <w:t xml:space="preserve">The Workgroup concluded </w:t>
      </w:r>
      <w:r>
        <w:rPr>
          <w:highlight w:val="yellow"/>
        </w:rPr>
        <w:t>unanimously/by majority</w:t>
      </w:r>
      <w:r>
        <w:t xml:space="preserve"> that the </w:t>
      </w:r>
      <w:r w:rsidRPr="00787B89">
        <w:rPr>
          <w:highlight w:val="yellow"/>
        </w:rPr>
        <w:t>Original and WACM2</w:t>
      </w:r>
      <w:r>
        <w:t xml:space="preserve"> better facilitated the Applicable Objectives than the Baseline.</w:t>
      </w:r>
    </w:p>
    <w:p w14:paraId="56C5AFC5" w14:textId="77777777" w:rsidR="00787B89" w:rsidRDefault="00787B89" w:rsidP="005603D9">
      <w:pPr>
        <w:rPr>
          <w:rFonts w:cs="Arial"/>
          <w:b/>
          <w:kern w:val="32"/>
        </w:rPr>
      </w:pPr>
    </w:p>
    <w:p w14:paraId="0B67F0D0" w14:textId="673821E7" w:rsidR="001942F9" w:rsidRPr="001942F9" w:rsidRDefault="001942F9" w:rsidP="005603D9">
      <w:pPr>
        <w:rPr>
          <w:rFonts w:cs="Arial"/>
          <w:b/>
          <w:kern w:val="32"/>
        </w:rPr>
      </w:pPr>
      <w:r>
        <w:rPr>
          <w:rFonts w:cs="Arial"/>
          <w:b/>
          <w:kern w:val="32"/>
        </w:rPr>
        <w:t>CMP375</w:t>
      </w:r>
    </w:p>
    <w:p w14:paraId="0CA1F2EF" w14:textId="77777777" w:rsidR="001942F9" w:rsidRDefault="001942F9" w:rsidP="005603D9">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1942F9" w14:paraId="1C5176A4" w14:textId="77777777" w:rsidTr="003E46FE">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7CC9C6E2" w14:textId="77777777" w:rsidR="001942F9" w:rsidRDefault="001942F9" w:rsidP="003E46FE">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63DFD093" w14:textId="77777777" w:rsidR="001942F9" w:rsidRDefault="001942F9" w:rsidP="003E46FE">
            <w:pPr>
              <w:rPr>
                <w:rFonts w:cs="Arial"/>
                <w:b/>
                <w:bCs/>
                <w:color w:val="FFFFFF" w:themeColor="background1"/>
              </w:rPr>
            </w:pPr>
            <w:r>
              <w:rPr>
                <w:b/>
                <w:color w:val="FFFFFF" w:themeColor="background1"/>
              </w:rPr>
              <w:t>Number of voters that voted this option as better than the Baseline</w:t>
            </w:r>
          </w:p>
        </w:tc>
      </w:tr>
      <w:tr w:rsidR="001942F9" w14:paraId="2FCD707D" w14:textId="77777777" w:rsidTr="003E46FE">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7C411FE1" w14:textId="77777777" w:rsidR="001942F9" w:rsidRDefault="001942F9" w:rsidP="003E46FE">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697104AE" w14:textId="77777777" w:rsidR="001942F9" w:rsidRDefault="001942F9" w:rsidP="003E46FE">
            <w:pPr>
              <w:rPr>
                <w:rFonts w:cs="Arial"/>
              </w:rPr>
            </w:pPr>
          </w:p>
        </w:tc>
      </w:tr>
      <w:tr w:rsidR="001942F9" w14:paraId="0B81C25B" w14:textId="77777777" w:rsidTr="003E46FE">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7E9CF331" w14:textId="77777777" w:rsidR="001942F9" w:rsidRDefault="001942F9" w:rsidP="003E46FE">
            <w:pPr>
              <w:rPr>
                <w:rFonts w:cs="Arial"/>
              </w:rPr>
            </w:pPr>
            <w:r>
              <w:rPr>
                <w:rFonts w:cs="Arial"/>
              </w:rPr>
              <w:t>WACM2</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662A9ACE" w14:textId="77777777" w:rsidR="001942F9" w:rsidRDefault="001942F9" w:rsidP="003E46FE">
            <w:pPr>
              <w:rPr>
                <w:rFonts w:cs="Arial"/>
              </w:rPr>
            </w:pPr>
          </w:p>
        </w:tc>
      </w:tr>
    </w:tbl>
    <w:p w14:paraId="646DE620" w14:textId="77777777" w:rsidR="001942F9" w:rsidRDefault="001942F9" w:rsidP="005603D9">
      <w:pPr>
        <w:rPr>
          <w:rFonts w:cs="Arial"/>
          <w:bCs/>
          <w:kern w:val="32"/>
        </w:rPr>
      </w:pPr>
    </w:p>
    <w:p w14:paraId="03193428" w14:textId="77777777" w:rsidR="004C5E84" w:rsidRDefault="004C5E84" w:rsidP="005603D9">
      <w:pPr>
        <w:rPr>
          <w:b/>
          <w:bCs/>
        </w:rPr>
      </w:pPr>
    </w:p>
    <w:p w14:paraId="248692CD" w14:textId="214ABCBB" w:rsidR="00973B00" w:rsidRDefault="00973B00" w:rsidP="005603D9">
      <w:pPr>
        <w:rPr>
          <w:rFonts w:cs="Arial"/>
          <w:bCs/>
          <w:kern w:val="32"/>
        </w:rPr>
      </w:pPr>
      <w:r w:rsidRPr="00093F97">
        <w:rPr>
          <w:b/>
          <w:bCs/>
        </w:rPr>
        <w:t>Best Option</w:t>
      </w:r>
      <w:r>
        <w:rPr>
          <w:b/>
          <w:bCs/>
        </w:rPr>
        <w:t xml:space="preserve"> – CMP375</w:t>
      </w:r>
    </w:p>
    <w:p w14:paraId="6550CEA6" w14:textId="39E76546" w:rsidR="00973B00" w:rsidRDefault="00973B00" w:rsidP="005603D9">
      <w:pPr>
        <w:rPr>
          <w:rFonts w:cs="Arial"/>
          <w:bCs/>
          <w:kern w:val="32"/>
        </w:rPr>
      </w:pPr>
    </w:p>
    <w:tbl>
      <w:tblPr>
        <w:tblW w:w="5017" w:type="pct"/>
        <w:tblInd w:w="-10"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128"/>
        <w:gridCol w:w="2027"/>
        <w:gridCol w:w="2677"/>
        <w:gridCol w:w="2676"/>
      </w:tblGrid>
      <w:tr w:rsidR="00973B00" w:rsidRPr="005A5548" w14:paraId="2BEE735D" w14:textId="77777777" w:rsidTr="00347B31">
        <w:trPr>
          <w:trHeight w:val="636"/>
        </w:trPr>
        <w:tc>
          <w:tcPr>
            <w:tcW w:w="1119" w:type="pct"/>
            <w:shd w:val="clear" w:color="auto" w:fill="F26522" w:themeFill="accent1"/>
            <w:tcMar>
              <w:top w:w="15" w:type="dxa"/>
              <w:left w:w="108" w:type="dxa"/>
              <w:bottom w:w="0" w:type="dxa"/>
              <w:right w:w="108" w:type="dxa"/>
            </w:tcMar>
            <w:hideMark/>
          </w:tcPr>
          <w:p w14:paraId="10567545" w14:textId="77777777" w:rsidR="00973B00" w:rsidRPr="001F5F82" w:rsidRDefault="00973B00" w:rsidP="00347B31">
            <w:pPr>
              <w:rPr>
                <w:rFonts w:cs="Arial"/>
                <w:b/>
                <w:bCs/>
                <w:color w:val="FFFFFF"/>
              </w:rPr>
            </w:pPr>
            <w:r w:rsidRPr="005A5548">
              <w:rPr>
                <w:rFonts w:cs="Arial"/>
                <w:b/>
                <w:bCs/>
                <w:color w:val="FFFFFF"/>
              </w:rPr>
              <w:t>Workgroup Member</w:t>
            </w:r>
          </w:p>
        </w:tc>
        <w:tc>
          <w:tcPr>
            <w:tcW w:w="1066" w:type="pct"/>
            <w:shd w:val="clear" w:color="auto" w:fill="F26522" w:themeFill="accent1"/>
          </w:tcPr>
          <w:p w14:paraId="5FDD81F3" w14:textId="77777777" w:rsidR="00973B00" w:rsidRPr="005A5548" w:rsidRDefault="00973B00" w:rsidP="00347B31">
            <w:pPr>
              <w:rPr>
                <w:rFonts w:cs="Arial"/>
                <w:b/>
                <w:bCs/>
                <w:color w:val="FFFFFF"/>
              </w:rPr>
            </w:pPr>
            <w:r>
              <w:rPr>
                <w:rFonts w:cs="Arial"/>
                <w:b/>
                <w:bCs/>
                <w:color w:val="FFFFFF"/>
              </w:rPr>
              <w:t>Company</w:t>
            </w:r>
          </w:p>
        </w:tc>
        <w:tc>
          <w:tcPr>
            <w:tcW w:w="1408" w:type="pct"/>
            <w:shd w:val="clear" w:color="auto" w:fill="F26522" w:themeFill="accent1"/>
            <w:tcMar>
              <w:top w:w="15" w:type="dxa"/>
              <w:left w:w="108" w:type="dxa"/>
              <w:bottom w:w="0" w:type="dxa"/>
              <w:right w:w="108" w:type="dxa"/>
            </w:tcMar>
            <w:hideMark/>
          </w:tcPr>
          <w:p w14:paraId="4FCF35B9" w14:textId="77777777" w:rsidR="00973B00" w:rsidRPr="005A5548" w:rsidRDefault="00973B00" w:rsidP="00347B31">
            <w:pPr>
              <w:rPr>
                <w:rFonts w:cs="Arial"/>
                <w:b/>
                <w:color w:val="FFFFFF"/>
              </w:rPr>
            </w:pPr>
            <w:r w:rsidRPr="005A5548">
              <w:rPr>
                <w:rFonts w:cs="Arial"/>
                <w:b/>
                <w:bCs/>
                <w:color w:val="FFFFFF"/>
              </w:rPr>
              <w:t>BEST Option?</w:t>
            </w:r>
          </w:p>
        </w:tc>
        <w:tc>
          <w:tcPr>
            <w:tcW w:w="1407" w:type="pct"/>
            <w:shd w:val="clear" w:color="auto" w:fill="F26522" w:themeFill="accent1"/>
          </w:tcPr>
          <w:p w14:paraId="5B4CCA01" w14:textId="77777777" w:rsidR="00973B00" w:rsidRPr="005A5548" w:rsidRDefault="00973B00" w:rsidP="00347B31">
            <w:pPr>
              <w:rPr>
                <w:rFonts w:cs="Arial"/>
                <w:b/>
                <w:bCs/>
                <w:color w:val="FFFFFF"/>
              </w:rPr>
            </w:pPr>
            <w:r>
              <w:rPr>
                <w:rFonts w:cs="Arial"/>
                <w:b/>
                <w:bCs/>
                <w:color w:val="FFFFFF"/>
              </w:rPr>
              <w:t>Which objective(s) does the change better facilitate? (if baseline not applicable)</w:t>
            </w:r>
          </w:p>
        </w:tc>
      </w:tr>
      <w:tr w:rsidR="00973B00" w:rsidRPr="005A5548" w14:paraId="2C89BC81" w14:textId="77777777" w:rsidTr="00347B31">
        <w:trPr>
          <w:trHeight w:val="55"/>
        </w:trPr>
        <w:tc>
          <w:tcPr>
            <w:tcW w:w="1119" w:type="pct"/>
            <w:shd w:val="clear" w:color="auto" w:fill="auto"/>
            <w:tcMar>
              <w:top w:w="15" w:type="dxa"/>
              <w:left w:w="108" w:type="dxa"/>
              <w:bottom w:w="0" w:type="dxa"/>
              <w:right w:w="108" w:type="dxa"/>
            </w:tcMar>
            <w:vAlign w:val="bottom"/>
          </w:tcPr>
          <w:p w14:paraId="75CC78F2" w14:textId="77777777" w:rsidR="00973B00" w:rsidRPr="005A5548" w:rsidRDefault="00973B00" w:rsidP="00347B31">
            <w:pPr>
              <w:rPr>
                <w:rFonts w:cs="Arial"/>
                <w:bCs/>
              </w:rPr>
            </w:pPr>
          </w:p>
        </w:tc>
        <w:tc>
          <w:tcPr>
            <w:tcW w:w="1066" w:type="pct"/>
            <w:vAlign w:val="bottom"/>
          </w:tcPr>
          <w:p w14:paraId="4048C4AA"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42AD8533" w14:textId="77777777" w:rsidR="00973B00" w:rsidRPr="005A5548" w:rsidRDefault="00973B00" w:rsidP="00347B31">
            <w:pPr>
              <w:rPr>
                <w:rFonts w:cs="Arial"/>
                <w:b/>
              </w:rPr>
            </w:pPr>
          </w:p>
        </w:tc>
        <w:tc>
          <w:tcPr>
            <w:tcW w:w="1407" w:type="pct"/>
          </w:tcPr>
          <w:p w14:paraId="15DBCE65" w14:textId="77777777" w:rsidR="00973B00" w:rsidRPr="005A5548" w:rsidRDefault="00973B00" w:rsidP="00347B31">
            <w:pPr>
              <w:rPr>
                <w:rFonts w:cs="Arial"/>
                <w:b/>
              </w:rPr>
            </w:pPr>
          </w:p>
        </w:tc>
      </w:tr>
      <w:tr w:rsidR="00973B00" w:rsidRPr="005A5548" w14:paraId="4A8EE67E" w14:textId="77777777" w:rsidTr="00347B31">
        <w:trPr>
          <w:trHeight w:val="55"/>
        </w:trPr>
        <w:tc>
          <w:tcPr>
            <w:tcW w:w="1119" w:type="pct"/>
            <w:shd w:val="clear" w:color="auto" w:fill="auto"/>
            <w:tcMar>
              <w:top w:w="15" w:type="dxa"/>
              <w:left w:w="108" w:type="dxa"/>
              <w:bottom w:w="0" w:type="dxa"/>
              <w:right w:w="108" w:type="dxa"/>
            </w:tcMar>
            <w:vAlign w:val="bottom"/>
          </w:tcPr>
          <w:p w14:paraId="3B11631A" w14:textId="77777777" w:rsidR="00973B00" w:rsidRPr="005A5548" w:rsidRDefault="00973B00" w:rsidP="00347B31">
            <w:pPr>
              <w:rPr>
                <w:rFonts w:cs="Arial"/>
                <w:bCs/>
              </w:rPr>
            </w:pPr>
          </w:p>
        </w:tc>
        <w:tc>
          <w:tcPr>
            <w:tcW w:w="1066" w:type="pct"/>
            <w:vAlign w:val="bottom"/>
          </w:tcPr>
          <w:p w14:paraId="2513A5CD"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7DCC7CA4" w14:textId="77777777" w:rsidR="00973B00" w:rsidRPr="005A5548" w:rsidRDefault="00973B00" w:rsidP="00347B31">
            <w:pPr>
              <w:rPr>
                <w:rFonts w:cs="Arial"/>
                <w:b/>
              </w:rPr>
            </w:pPr>
          </w:p>
        </w:tc>
        <w:tc>
          <w:tcPr>
            <w:tcW w:w="1407" w:type="pct"/>
          </w:tcPr>
          <w:p w14:paraId="28D6913F" w14:textId="77777777" w:rsidR="00973B00" w:rsidRPr="005A5548" w:rsidRDefault="00973B00" w:rsidP="00347B31">
            <w:pPr>
              <w:rPr>
                <w:rFonts w:cs="Arial"/>
                <w:b/>
              </w:rPr>
            </w:pPr>
          </w:p>
        </w:tc>
      </w:tr>
      <w:tr w:rsidR="00973B00" w:rsidRPr="005A5548" w14:paraId="702FC7CA" w14:textId="77777777" w:rsidTr="00347B31">
        <w:trPr>
          <w:trHeight w:val="55"/>
        </w:trPr>
        <w:tc>
          <w:tcPr>
            <w:tcW w:w="1119" w:type="pct"/>
            <w:shd w:val="clear" w:color="auto" w:fill="auto"/>
            <w:tcMar>
              <w:top w:w="15" w:type="dxa"/>
              <w:left w:w="108" w:type="dxa"/>
              <w:bottom w:w="0" w:type="dxa"/>
              <w:right w:w="108" w:type="dxa"/>
            </w:tcMar>
            <w:vAlign w:val="bottom"/>
          </w:tcPr>
          <w:p w14:paraId="672D49FC" w14:textId="77777777" w:rsidR="00973B00" w:rsidRDefault="00973B00" w:rsidP="00347B31">
            <w:pPr>
              <w:rPr>
                <w:rFonts w:cs="Arial"/>
              </w:rPr>
            </w:pPr>
          </w:p>
        </w:tc>
        <w:tc>
          <w:tcPr>
            <w:tcW w:w="1066" w:type="pct"/>
            <w:vAlign w:val="bottom"/>
          </w:tcPr>
          <w:p w14:paraId="4F7C3D0F"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6C3F5398" w14:textId="77777777" w:rsidR="00973B00" w:rsidRPr="005A5548" w:rsidRDefault="00973B00" w:rsidP="00347B31">
            <w:pPr>
              <w:rPr>
                <w:rFonts w:cs="Arial"/>
                <w:b/>
              </w:rPr>
            </w:pPr>
          </w:p>
        </w:tc>
        <w:tc>
          <w:tcPr>
            <w:tcW w:w="1407" w:type="pct"/>
          </w:tcPr>
          <w:p w14:paraId="5476E4AE" w14:textId="77777777" w:rsidR="00973B00" w:rsidRPr="005A5548" w:rsidRDefault="00973B00" w:rsidP="00347B31">
            <w:pPr>
              <w:rPr>
                <w:rFonts w:cs="Arial"/>
                <w:b/>
              </w:rPr>
            </w:pPr>
          </w:p>
        </w:tc>
      </w:tr>
      <w:tr w:rsidR="00973B00" w:rsidRPr="005A5548" w14:paraId="31672983" w14:textId="77777777" w:rsidTr="00347B31">
        <w:trPr>
          <w:trHeight w:val="55"/>
        </w:trPr>
        <w:tc>
          <w:tcPr>
            <w:tcW w:w="1119" w:type="pct"/>
            <w:shd w:val="clear" w:color="auto" w:fill="auto"/>
            <w:tcMar>
              <w:top w:w="15" w:type="dxa"/>
              <w:left w:w="108" w:type="dxa"/>
              <w:bottom w:w="0" w:type="dxa"/>
              <w:right w:w="108" w:type="dxa"/>
            </w:tcMar>
            <w:vAlign w:val="bottom"/>
          </w:tcPr>
          <w:p w14:paraId="741095C1" w14:textId="77777777" w:rsidR="00973B00" w:rsidRPr="005A5548" w:rsidRDefault="00973B00" w:rsidP="00347B31">
            <w:pPr>
              <w:rPr>
                <w:rFonts w:cs="Arial"/>
                <w:bCs/>
              </w:rPr>
            </w:pPr>
          </w:p>
        </w:tc>
        <w:tc>
          <w:tcPr>
            <w:tcW w:w="1066" w:type="pct"/>
            <w:vAlign w:val="bottom"/>
          </w:tcPr>
          <w:p w14:paraId="3B4DF33E"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38795B2E" w14:textId="77777777" w:rsidR="00973B00" w:rsidRPr="005A5548" w:rsidRDefault="00973B00" w:rsidP="00347B31">
            <w:pPr>
              <w:rPr>
                <w:rFonts w:cs="Arial"/>
                <w:b/>
              </w:rPr>
            </w:pPr>
          </w:p>
        </w:tc>
        <w:tc>
          <w:tcPr>
            <w:tcW w:w="1407" w:type="pct"/>
          </w:tcPr>
          <w:p w14:paraId="22ABBC65" w14:textId="77777777" w:rsidR="00973B00" w:rsidRPr="005A5548" w:rsidRDefault="00973B00" w:rsidP="00347B31">
            <w:pPr>
              <w:rPr>
                <w:rFonts w:cs="Arial"/>
                <w:b/>
              </w:rPr>
            </w:pPr>
          </w:p>
        </w:tc>
      </w:tr>
      <w:tr w:rsidR="00973B00" w:rsidRPr="005A5548" w14:paraId="324DC7A5" w14:textId="77777777" w:rsidTr="00347B31">
        <w:trPr>
          <w:trHeight w:val="64"/>
        </w:trPr>
        <w:tc>
          <w:tcPr>
            <w:tcW w:w="1119" w:type="pct"/>
            <w:shd w:val="clear" w:color="auto" w:fill="auto"/>
            <w:tcMar>
              <w:top w:w="15" w:type="dxa"/>
              <w:left w:w="108" w:type="dxa"/>
              <w:bottom w:w="0" w:type="dxa"/>
              <w:right w:w="108" w:type="dxa"/>
            </w:tcMar>
            <w:vAlign w:val="bottom"/>
          </w:tcPr>
          <w:p w14:paraId="5DB0509E" w14:textId="77777777" w:rsidR="00973B00" w:rsidRDefault="00973B00" w:rsidP="00347B31">
            <w:pPr>
              <w:rPr>
                <w:rFonts w:cs="Arial"/>
              </w:rPr>
            </w:pPr>
          </w:p>
        </w:tc>
        <w:tc>
          <w:tcPr>
            <w:tcW w:w="1066" w:type="pct"/>
            <w:vAlign w:val="bottom"/>
          </w:tcPr>
          <w:p w14:paraId="5011A8EB"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508A324F" w14:textId="77777777" w:rsidR="00973B00" w:rsidRPr="005A5548" w:rsidRDefault="00973B00" w:rsidP="00347B31">
            <w:pPr>
              <w:rPr>
                <w:rFonts w:cs="Arial"/>
                <w:b/>
              </w:rPr>
            </w:pPr>
          </w:p>
        </w:tc>
        <w:tc>
          <w:tcPr>
            <w:tcW w:w="1407" w:type="pct"/>
          </w:tcPr>
          <w:p w14:paraId="60B8F2F7" w14:textId="77777777" w:rsidR="00973B00" w:rsidRPr="005A5548" w:rsidRDefault="00973B00" w:rsidP="00347B31">
            <w:pPr>
              <w:rPr>
                <w:rFonts w:cs="Arial"/>
                <w:b/>
              </w:rPr>
            </w:pPr>
          </w:p>
        </w:tc>
      </w:tr>
      <w:tr w:rsidR="00973B00" w:rsidRPr="005A5548" w14:paraId="6A1EE5CD" w14:textId="77777777" w:rsidTr="00347B31">
        <w:trPr>
          <w:trHeight w:val="64"/>
        </w:trPr>
        <w:tc>
          <w:tcPr>
            <w:tcW w:w="1119" w:type="pct"/>
            <w:shd w:val="clear" w:color="auto" w:fill="auto"/>
            <w:tcMar>
              <w:top w:w="15" w:type="dxa"/>
              <w:left w:w="108" w:type="dxa"/>
              <w:bottom w:w="0" w:type="dxa"/>
              <w:right w:w="108" w:type="dxa"/>
            </w:tcMar>
            <w:vAlign w:val="bottom"/>
          </w:tcPr>
          <w:p w14:paraId="6CF0DD94" w14:textId="77777777" w:rsidR="00973B00" w:rsidRPr="00865923" w:rsidRDefault="00973B00" w:rsidP="00347B31">
            <w:pPr>
              <w:rPr>
                <w:rFonts w:cs="Arial"/>
              </w:rPr>
            </w:pPr>
          </w:p>
        </w:tc>
        <w:tc>
          <w:tcPr>
            <w:tcW w:w="1066" w:type="pct"/>
            <w:vAlign w:val="bottom"/>
          </w:tcPr>
          <w:p w14:paraId="6F717265"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6E3E81CD" w14:textId="77777777" w:rsidR="00973B00" w:rsidRPr="005A5548" w:rsidRDefault="00973B00" w:rsidP="00347B31">
            <w:pPr>
              <w:rPr>
                <w:rFonts w:cs="Arial"/>
                <w:b/>
              </w:rPr>
            </w:pPr>
          </w:p>
        </w:tc>
        <w:tc>
          <w:tcPr>
            <w:tcW w:w="1407" w:type="pct"/>
          </w:tcPr>
          <w:p w14:paraId="6F069213" w14:textId="77777777" w:rsidR="00973B00" w:rsidRPr="005A5548" w:rsidRDefault="00973B00" w:rsidP="00347B31">
            <w:pPr>
              <w:rPr>
                <w:rFonts w:cs="Arial"/>
                <w:b/>
              </w:rPr>
            </w:pPr>
          </w:p>
        </w:tc>
      </w:tr>
      <w:tr w:rsidR="00973B00" w:rsidRPr="005A5548" w14:paraId="371B28E0" w14:textId="77777777" w:rsidTr="00347B31">
        <w:trPr>
          <w:trHeight w:val="64"/>
        </w:trPr>
        <w:tc>
          <w:tcPr>
            <w:tcW w:w="1119" w:type="pct"/>
            <w:shd w:val="clear" w:color="auto" w:fill="auto"/>
            <w:tcMar>
              <w:top w:w="15" w:type="dxa"/>
              <w:left w:w="108" w:type="dxa"/>
              <w:bottom w:w="0" w:type="dxa"/>
              <w:right w:w="108" w:type="dxa"/>
            </w:tcMar>
            <w:vAlign w:val="bottom"/>
          </w:tcPr>
          <w:p w14:paraId="3E62CFE6" w14:textId="77777777" w:rsidR="00973B00" w:rsidRDefault="00973B00" w:rsidP="00347B31">
            <w:pPr>
              <w:rPr>
                <w:rFonts w:cs="Arial"/>
              </w:rPr>
            </w:pPr>
          </w:p>
        </w:tc>
        <w:tc>
          <w:tcPr>
            <w:tcW w:w="1066" w:type="pct"/>
            <w:vAlign w:val="bottom"/>
          </w:tcPr>
          <w:p w14:paraId="6FCE9001"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62777451" w14:textId="77777777" w:rsidR="00973B00" w:rsidRPr="005A5548" w:rsidRDefault="00973B00" w:rsidP="00347B31">
            <w:pPr>
              <w:rPr>
                <w:rFonts w:cs="Arial"/>
                <w:b/>
              </w:rPr>
            </w:pPr>
          </w:p>
        </w:tc>
        <w:tc>
          <w:tcPr>
            <w:tcW w:w="1407" w:type="pct"/>
          </w:tcPr>
          <w:p w14:paraId="1BB62E4E" w14:textId="77777777" w:rsidR="00973B00" w:rsidRPr="005A5548" w:rsidRDefault="00973B00" w:rsidP="00347B31">
            <w:pPr>
              <w:rPr>
                <w:rFonts w:cs="Arial"/>
                <w:b/>
              </w:rPr>
            </w:pPr>
          </w:p>
        </w:tc>
      </w:tr>
      <w:tr w:rsidR="00973B00" w:rsidRPr="005A5548" w14:paraId="7C1222C2" w14:textId="77777777" w:rsidTr="00347B31">
        <w:trPr>
          <w:trHeight w:val="64"/>
        </w:trPr>
        <w:tc>
          <w:tcPr>
            <w:tcW w:w="1119" w:type="pct"/>
            <w:shd w:val="clear" w:color="auto" w:fill="auto"/>
            <w:tcMar>
              <w:top w:w="15" w:type="dxa"/>
              <w:left w:w="108" w:type="dxa"/>
              <w:bottom w:w="0" w:type="dxa"/>
              <w:right w:w="108" w:type="dxa"/>
            </w:tcMar>
            <w:vAlign w:val="bottom"/>
          </w:tcPr>
          <w:p w14:paraId="27FBD83E" w14:textId="77777777" w:rsidR="00973B00" w:rsidRDefault="00973B00" w:rsidP="00347B31">
            <w:pPr>
              <w:rPr>
                <w:rFonts w:cs="Arial"/>
              </w:rPr>
            </w:pPr>
          </w:p>
        </w:tc>
        <w:tc>
          <w:tcPr>
            <w:tcW w:w="1066" w:type="pct"/>
            <w:vAlign w:val="bottom"/>
          </w:tcPr>
          <w:p w14:paraId="03A38537"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333A356B" w14:textId="77777777" w:rsidR="00973B00" w:rsidRPr="005A5548" w:rsidRDefault="00973B00" w:rsidP="00347B31">
            <w:pPr>
              <w:rPr>
                <w:rFonts w:cs="Arial"/>
                <w:b/>
              </w:rPr>
            </w:pPr>
          </w:p>
        </w:tc>
        <w:tc>
          <w:tcPr>
            <w:tcW w:w="1407" w:type="pct"/>
          </w:tcPr>
          <w:p w14:paraId="5B202AAD" w14:textId="77777777" w:rsidR="00973B00" w:rsidRPr="005A5548" w:rsidRDefault="00973B00" w:rsidP="00347B31">
            <w:pPr>
              <w:rPr>
                <w:rFonts w:cs="Arial"/>
                <w:b/>
              </w:rPr>
            </w:pPr>
          </w:p>
        </w:tc>
      </w:tr>
      <w:tr w:rsidR="00973B00" w:rsidRPr="005A5548" w14:paraId="01AAD3CB" w14:textId="77777777" w:rsidTr="00347B31">
        <w:trPr>
          <w:trHeight w:val="64"/>
        </w:trPr>
        <w:tc>
          <w:tcPr>
            <w:tcW w:w="1119" w:type="pct"/>
            <w:shd w:val="clear" w:color="auto" w:fill="auto"/>
            <w:tcMar>
              <w:top w:w="15" w:type="dxa"/>
              <w:left w:w="108" w:type="dxa"/>
              <w:bottom w:w="0" w:type="dxa"/>
              <w:right w:w="108" w:type="dxa"/>
            </w:tcMar>
            <w:vAlign w:val="bottom"/>
          </w:tcPr>
          <w:p w14:paraId="5ECC6C9A" w14:textId="77777777" w:rsidR="00973B00" w:rsidRDefault="00973B00" w:rsidP="00347B31">
            <w:pPr>
              <w:rPr>
                <w:rFonts w:cs="Arial"/>
              </w:rPr>
            </w:pPr>
          </w:p>
        </w:tc>
        <w:tc>
          <w:tcPr>
            <w:tcW w:w="1066" w:type="pct"/>
            <w:vAlign w:val="bottom"/>
          </w:tcPr>
          <w:p w14:paraId="636F4129"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3E23AD58" w14:textId="77777777" w:rsidR="00973B00" w:rsidRPr="005A5548" w:rsidRDefault="00973B00" w:rsidP="00347B31">
            <w:pPr>
              <w:rPr>
                <w:rFonts w:cs="Arial"/>
                <w:b/>
              </w:rPr>
            </w:pPr>
          </w:p>
        </w:tc>
        <w:tc>
          <w:tcPr>
            <w:tcW w:w="1407" w:type="pct"/>
          </w:tcPr>
          <w:p w14:paraId="79BDCE93" w14:textId="77777777" w:rsidR="00973B00" w:rsidRPr="005A5548" w:rsidRDefault="00973B00" w:rsidP="00347B31">
            <w:pPr>
              <w:rPr>
                <w:rFonts w:cs="Arial"/>
                <w:b/>
              </w:rPr>
            </w:pPr>
          </w:p>
        </w:tc>
      </w:tr>
      <w:tr w:rsidR="00973B00" w:rsidRPr="005A5548" w14:paraId="0FBFB132" w14:textId="77777777" w:rsidTr="00347B31">
        <w:trPr>
          <w:trHeight w:val="64"/>
        </w:trPr>
        <w:tc>
          <w:tcPr>
            <w:tcW w:w="1119" w:type="pct"/>
            <w:shd w:val="clear" w:color="auto" w:fill="auto"/>
            <w:tcMar>
              <w:top w:w="15" w:type="dxa"/>
              <w:left w:w="108" w:type="dxa"/>
              <w:bottom w:w="0" w:type="dxa"/>
              <w:right w:w="108" w:type="dxa"/>
            </w:tcMar>
            <w:vAlign w:val="bottom"/>
          </w:tcPr>
          <w:p w14:paraId="118BC5ED" w14:textId="77777777" w:rsidR="00973B00" w:rsidRDefault="00973B00" w:rsidP="00347B31">
            <w:pPr>
              <w:rPr>
                <w:rFonts w:cs="Arial"/>
              </w:rPr>
            </w:pPr>
          </w:p>
        </w:tc>
        <w:tc>
          <w:tcPr>
            <w:tcW w:w="1066" w:type="pct"/>
            <w:vAlign w:val="bottom"/>
          </w:tcPr>
          <w:p w14:paraId="3A34CAE6" w14:textId="77777777" w:rsidR="00973B00" w:rsidRPr="005A5548" w:rsidRDefault="00973B00" w:rsidP="00347B31">
            <w:pPr>
              <w:rPr>
                <w:rFonts w:cs="Arial"/>
                <w:b/>
              </w:rPr>
            </w:pPr>
          </w:p>
        </w:tc>
        <w:tc>
          <w:tcPr>
            <w:tcW w:w="1408" w:type="pct"/>
            <w:shd w:val="clear" w:color="auto" w:fill="auto"/>
            <w:tcMar>
              <w:top w:w="15" w:type="dxa"/>
              <w:left w:w="108" w:type="dxa"/>
              <w:bottom w:w="0" w:type="dxa"/>
              <w:right w:w="108" w:type="dxa"/>
            </w:tcMar>
            <w:vAlign w:val="center"/>
          </w:tcPr>
          <w:p w14:paraId="1658B412" w14:textId="77777777" w:rsidR="00973B00" w:rsidRPr="005A5548" w:rsidRDefault="00973B00" w:rsidP="00347B31">
            <w:pPr>
              <w:rPr>
                <w:rFonts w:cs="Arial"/>
                <w:b/>
              </w:rPr>
            </w:pPr>
          </w:p>
        </w:tc>
        <w:tc>
          <w:tcPr>
            <w:tcW w:w="1407" w:type="pct"/>
          </w:tcPr>
          <w:p w14:paraId="6400DA33" w14:textId="77777777" w:rsidR="00973B00" w:rsidRPr="005A5548" w:rsidRDefault="00973B00" w:rsidP="00347B31">
            <w:pPr>
              <w:rPr>
                <w:rFonts w:cs="Arial"/>
                <w:b/>
              </w:rPr>
            </w:pPr>
          </w:p>
        </w:tc>
      </w:tr>
    </w:tbl>
    <w:p w14:paraId="7D2505A5" w14:textId="77777777" w:rsidR="00973B00" w:rsidRPr="00B67596" w:rsidRDefault="00973B00" w:rsidP="005603D9">
      <w:pPr>
        <w:rPr>
          <w:rFonts w:cs="Arial"/>
          <w:bCs/>
          <w:kern w:val="32"/>
        </w:rPr>
      </w:pPr>
    </w:p>
    <w:p w14:paraId="78DC763C" w14:textId="67B86428" w:rsidR="00470B5B" w:rsidRPr="005603D9" w:rsidRDefault="00470B5B" w:rsidP="009A206C">
      <w:pPr>
        <w:pStyle w:val="CA4"/>
      </w:pPr>
      <w:bookmarkStart w:id="88" w:name="_Toc138232054"/>
      <w:r w:rsidRPr="005603D9">
        <w:t>When will this change take place?</w:t>
      </w:r>
      <w:bookmarkEnd w:id="88"/>
    </w:p>
    <w:p w14:paraId="1AA205FF" w14:textId="77777777" w:rsidR="00634033" w:rsidRDefault="00634033" w:rsidP="00634033">
      <w:pPr>
        <w:pStyle w:val="Heading3"/>
      </w:pPr>
      <w:bookmarkStart w:id="89" w:name="_Workgroup_Consultation_1"/>
      <w:bookmarkStart w:id="90" w:name="_Toc100758316"/>
      <w:bookmarkStart w:id="91" w:name="_Toc138232055"/>
      <w:bookmarkEnd w:id="89"/>
      <w:r w:rsidRPr="009A206C">
        <w:t>Implementation date</w:t>
      </w:r>
      <w:bookmarkEnd w:id="90"/>
      <w:bookmarkEnd w:id="91"/>
    </w:p>
    <w:sdt>
      <w:sdtPr>
        <w:alias w:val="Insert text"/>
        <w:tag w:val="Insert text"/>
        <w:id w:val="975099323"/>
        <w:placeholder>
          <w:docPart w:val="220CB35D3DCC42DD8E5CA461C9ECAD81"/>
        </w:placeholder>
      </w:sdtPr>
      <w:sdtEndPr/>
      <w:sdtContent>
        <w:p w14:paraId="54CCC394" w14:textId="25A08CAB" w:rsidR="00634033" w:rsidRPr="00382FF3" w:rsidRDefault="005C4799" w:rsidP="00634033">
          <w:sdt>
            <w:sdtPr>
              <w:alias w:val="Insert text"/>
              <w:tag w:val="Insert text"/>
              <w:id w:val="-94406605"/>
              <w:placeholder>
                <w:docPart w:val="65D3A218C7E74222961E45D7AC84718A"/>
              </w:placeholder>
            </w:sdtPr>
            <w:sdtEndPr/>
            <w:sdtContent>
              <w:r w:rsidR="000B57D6" w:rsidRPr="00382FF3">
                <w:rPr>
                  <w:bCs/>
                </w:rPr>
                <w:t xml:space="preserve">1 April </w:t>
              </w:r>
              <w:r w:rsidR="001F0985">
                <w:rPr>
                  <w:bCs/>
                </w:rPr>
                <w:t>2025</w:t>
              </w:r>
              <w:r w:rsidR="000B57D6" w:rsidRPr="00382FF3">
                <w:t xml:space="preserve"> </w:t>
              </w:r>
            </w:sdtContent>
          </w:sdt>
        </w:p>
      </w:sdtContent>
    </w:sdt>
    <w:p w14:paraId="4E77EA98" w14:textId="77777777" w:rsidR="00634033" w:rsidRPr="00382FF3" w:rsidRDefault="00634033" w:rsidP="00634033">
      <w:pPr>
        <w:pStyle w:val="Heading3"/>
      </w:pPr>
    </w:p>
    <w:p w14:paraId="696F9D49" w14:textId="77777777" w:rsidR="00634033" w:rsidRPr="00382FF3" w:rsidRDefault="00634033" w:rsidP="00634033">
      <w:pPr>
        <w:pStyle w:val="Heading3"/>
      </w:pPr>
      <w:bookmarkStart w:id="92" w:name="_Toc100758317"/>
      <w:bookmarkStart w:id="93" w:name="_Toc138232056"/>
      <w:r w:rsidRPr="00382FF3">
        <w:t>Date decision required by</w:t>
      </w:r>
      <w:bookmarkEnd w:id="92"/>
      <w:bookmarkEnd w:id="93"/>
    </w:p>
    <w:p w14:paraId="79F1F213" w14:textId="2E0A5D00" w:rsidR="00634033" w:rsidRPr="00382FF3" w:rsidRDefault="00634033" w:rsidP="00634033">
      <w:pPr>
        <w:spacing w:after="160" w:line="256" w:lineRule="auto"/>
        <w:jc w:val="both"/>
      </w:pPr>
      <w:r w:rsidRPr="00382FF3">
        <w:t xml:space="preserve">If needed in time for draft </w:t>
      </w:r>
      <w:proofErr w:type="spellStart"/>
      <w:r w:rsidRPr="00382FF3">
        <w:t>TNUoS</w:t>
      </w:r>
      <w:proofErr w:type="spellEnd"/>
      <w:r w:rsidRPr="00382FF3">
        <w:t xml:space="preserve"> tariffs for 20</w:t>
      </w:r>
      <w:r w:rsidR="00F6482D" w:rsidRPr="00382FF3">
        <w:t>2</w:t>
      </w:r>
      <w:ins w:id="94" w:author="Claire Huxley (ESO)" w:date="2023-06-28T11:31:00Z">
        <w:r w:rsidR="00A23349">
          <w:t>5</w:t>
        </w:r>
      </w:ins>
      <w:del w:id="95" w:author="Claire Huxley (ESO)" w:date="2023-06-28T11:31:00Z">
        <w:r w:rsidR="00F6482D" w:rsidRPr="00382FF3" w:rsidDel="00A23349">
          <w:delText>4</w:delText>
        </w:r>
      </w:del>
      <w:r w:rsidRPr="00382FF3">
        <w:t>/202</w:t>
      </w:r>
      <w:del w:id="96" w:author="Claire Huxley (ESO)" w:date="2023-06-28T11:31:00Z">
        <w:r w:rsidR="00F6482D" w:rsidRPr="00382FF3" w:rsidDel="00A23349">
          <w:delText>5</w:delText>
        </w:r>
      </w:del>
      <w:ins w:id="97" w:author="Claire Huxley (ESO)" w:date="2023-06-28T11:31:00Z">
        <w:r w:rsidR="00A23349">
          <w:t>6</w:t>
        </w:r>
      </w:ins>
      <w:r w:rsidRPr="00382FF3">
        <w:t xml:space="preserve"> to be published, then a decision on both the CUSC and STC Modifications would be needed by 1 September 202</w:t>
      </w:r>
      <w:ins w:id="98" w:author="Claire Huxley (ESO)" w:date="2023-06-28T11:31:00Z">
        <w:r w:rsidR="00A23349">
          <w:t>4</w:t>
        </w:r>
      </w:ins>
      <w:del w:id="99" w:author="Claire Huxley (ESO)" w:date="2023-06-28T11:31:00Z">
        <w:r w:rsidR="00F6482D" w:rsidRPr="00382FF3" w:rsidDel="00A23349">
          <w:delText>3</w:delText>
        </w:r>
      </w:del>
      <w:r w:rsidR="00F6482D" w:rsidRPr="00382FF3">
        <w:t xml:space="preserve"> </w:t>
      </w:r>
      <w:r w:rsidRPr="00382FF3">
        <w:t xml:space="preserve">as there would need to be sufficient time for Transmission Owners to provide the data to ESO and ESO to update the T&amp;T model and run the draft TNUoS tariffs. </w:t>
      </w:r>
      <w:del w:id="100" w:author="Claire Huxley (ESO)" w:date="2023-06-28T11:32:00Z">
        <w:r w:rsidRPr="00382FF3" w:rsidDel="00A23349">
          <w:delText>However, a decision date of 1 September 202</w:delText>
        </w:r>
        <w:r w:rsidR="00F6482D" w:rsidRPr="00382FF3" w:rsidDel="00A23349">
          <w:delText>3</w:delText>
        </w:r>
        <w:r w:rsidRPr="00382FF3" w:rsidDel="00A23349">
          <w:delText xml:space="preserve"> is not possible under the current timeline. </w:delText>
        </w:r>
      </w:del>
    </w:p>
    <w:p w14:paraId="3468F518" w14:textId="6583D493" w:rsidR="00F6482D" w:rsidRDefault="00634033" w:rsidP="00634033">
      <w:pPr>
        <w:spacing w:after="160" w:line="256" w:lineRule="auto"/>
        <w:jc w:val="both"/>
      </w:pPr>
      <w:r w:rsidRPr="00382FF3">
        <w:t xml:space="preserve">If only needed in time for final </w:t>
      </w:r>
      <w:proofErr w:type="spellStart"/>
      <w:r w:rsidRPr="00382FF3">
        <w:t>TNUoS</w:t>
      </w:r>
      <w:proofErr w:type="spellEnd"/>
      <w:r w:rsidRPr="00382FF3">
        <w:t xml:space="preserve"> tariffs for 202</w:t>
      </w:r>
      <w:ins w:id="101" w:author="Claire Huxley (ESO)" w:date="2023-06-28T11:32:00Z">
        <w:r w:rsidR="00A23349">
          <w:t>5</w:t>
        </w:r>
      </w:ins>
      <w:del w:id="102" w:author="Claire Huxley (ESO)" w:date="2023-06-28T11:32:00Z">
        <w:r w:rsidR="00F6482D" w:rsidRPr="00382FF3" w:rsidDel="00A23349">
          <w:delText>4</w:delText>
        </w:r>
      </w:del>
      <w:r w:rsidRPr="00382FF3">
        <w:t>/202</w:t>
      </w:r>
      <w:del w:id="103" w:author="Claire Huxley (ESO)" w:date="2023-06-28T11:32:00Z">
        <w:r w:rsidR="00F6482D" w:rsidRPr="00382FF3" w:rsidDel="00A23349">
          <w:delText>5</w:delText>
        </w:r>
      </w:del>
      <w:ins w:id="104" w:author="Claire Huxley (ESO)" w:date="2023-06-28T11:32:00Z">
        <w:r w:rsidR="00A23349">
          <w:t>6</w:t>
        </w:r>
      </w:ins>
      <w:r w:rsidRPr="00382FF3">
        <w:t xml:space="preserve"> to be published, then a decision on both the CUSC and STC Modifications would be needed by 1 December 202</w:t>
      </w:r>
      <w:ins w:id="105" w:author="Claire Huxley (ESO)" w:date="2023-06-28T11:32:00Z">
        <w:r w:rsidR="00A23349">
          <w:t>4</w:t>
        </w:r>
      </w:ins>
      <w:del w:id="106" w:author="Claire Huxley (ESO)" w:date="2023-06-28T11:32:00Z">
        <w:r w:rsidR="00F6482D" w:rsidRPr="00382FF3" w:rsidDel="00A23349">
          <w:delText>3</w:delText>
        </w:r>
      </w:del>
      <w:r w:rsidRPr="00382FF3">
        <w:t xml:space="preserve">. This </w:t>
      </w:r>
      <w:del w:id="107" w:author="Claire Huxley (ESO)" w:date="2023-06-28T11:33:00Z">
        <w:r w:rsidR="00F6482D" w:rsidRPr="00382FF3" w:rsidDel="004325E0">
          <w:delText xml:space="preserve">would </w:delText>
        </w:r>
      </w:del>
      <w:del w:id="108" w:author="Claire Huxley (ESO)" w:date="2023-06-28T11:32:00Z">
        <w:r w:rsidR="000B57D6" w:rsidRPr="00382FF3" w:rsidDel="00D634E0">
          <w:delText xml:space="preserve">theoretically </w:delText>
        </w:r>
      </w:del>
      <w:del w:id="109" w:author="Claire Huxley (ESO)" w:date="2023-06-28T11:33:00Z">
        <w:r w:rsidR="00F6482D" w:rsidRPr="00382FF3" w:rsidDel="004325E0">
          <w:delText>be</w:delText>
        </w:r>
      </w:del>
      <w:ins w:id="110" w:author="Claire Huxley (ESO)" w:date="2023-06-28T11:33:00Z">
        <w:r w:rsidR="004325E0">
          <w:t>is</w:t>
        </w:r>
      </w:ins>
      <w:r w:rsidR="00F6482D" w:rsidRPr="00382FF3">
        <w:t xml:space="preserve"> </w:t>
      </w:r>
      <w:r w:rsidRPr="00382FF3">
        <w:t>possible under the current timeline</w:t>
      </w:r>
      <w:r w:rsidR="00F6482D" w:rsidRPr="00382FF3">
        <w:t xml:space="preserve"> </w:t>
      </w:r>
      <w:ins w:id="111" w:author="Claire Huxley (ESO)" w:date="2023-06-28T11:33:00Z">
        <w:r w:rsidR="004325E0">
          <w:t xml:space="preserve">even with </w:t>
        </w:r>
      </w:ins>
      <w:del w:id="112" w:author="Claire Huxley (ESO)" w:date="2023-06-28T11:33:00Z">
        <w:r w:rsidR="00F6482D" w:rsidRPr="00382FF3" w:rsidDel="004325E0">
          <w:delText>unless</w:delText>
        </w:r>
      </w:del>
      <w:r w:rsidR="00F6482D" w:rsidRPr="00382FF3">
        <w:t xml:space="preserve"> Ofgem </w:t>
      </w:r>
      <w:del w:id="113" w:author="Claire Huxley (ESO)" w:date="2023-06-28T11:33:00Z">
        <w:r w:rsidR="00F6482D" w:rsidRPr="00382FF3" w:rsidDel="004325E0">
          <w:delText xml:space="preserve">need to </w:delText>
        </w:r>
      </w:del>
      <w:r w:rsidR="00F6482D" w:rsidRPr="00382FF3">
        <w:t>carry</w:t>
      </w:r>
      <w:ins w:id="114" w:author="Claire Huxley (ESO)" w:date="2023-06-28T11:33:00Z">
        <w:r w:rsidR="004325E0">
          <w:t>ing</w:t>
        </w:r>
      </w:ins>
      <w:r w:rsidR="00F6482D" w:rsidRPr="00382FF3">
        <w:t xml:space="preserve"> out an impact assessment</w:t>
      </w:r>
      <w:r w:rsidR="000B57D6" w:rsidRPr="00382FF3">
        <w:t>, which is understood to be likely needed. S</w:t>
      </w:r>
      <w:r w:rsidRPr="00382FF3">
        <w:t>ome Workgroup Members expressed concerns with the lack of notice given that this is such a big change but noted that if the Workgroup’s analysis was sufficiently detailed i.e. broke down the new EC/EFs per TNUoS zone, then this approach is possible.</w:t>
      </w:r>
    </w:p>
    <w:p w14:paraId="1CD5D835" w14:textId="26BAFC98" w:rsidR="00F6482D" w:rsidRDefault="00F6482D" w:rsidP="00634033">
      <w:pPr>
        <w:spacing w:after="160" w:line="256" w:lineRule="auto"/>
        <w:jc w:val="both"/>
      </w:pPr>
      <w:r>
        <w:t xml:space="preserve">Therefore, </w:t>
      </w:r>
      <w:r w:rsidR="000B57D6">
        <w:t xml:space="preserve">given current proposed timeline and the likelihood of an impact assessment being run before any decision is made, a 1 April 2025 Implementation Date would seem more </w:t>
      </w:r>
      <w:ins w:id="115" w:author="Claire Huxley (ESO)" w:date="2023-06-28T11:32:00Z">
        <w:r w:rsidR="00D634E0">
          <w:t>appropriate.</w:t>
        </w:r>
      </w:ins>
    </w:p>
    <w:p w14:paraId="231457B9" w14:textId="248417E5" w:rsidR="00F6482D" w:rsidRDefault="00F6482D" w:rsidP="00634033">
      <w:pPr>
        <w:spacing w:after="160" w:line="256" w:lineRule="auto"/>
        <w:jc w:val="both"/>
      </w:pPr>
      <w:r>
        <w:t>Note that only one of CMP315 or CMP375 (or one of its WACMs) can be approved</w:t>
      </w:r>
      <w:r w:rsidR="00C16DED">
        <w:t xml:space="preserve"> by Ofgem.</w:t>
      </w:r>
    </w:p>
    <w:p w14:paraId="38280348" w14:textId="77777777" w:rsidR="00634033" w:rsidRPr="00261C03" w:rsidRDefault="00634033" w:rsidP="00634033">
      <w:pPr>
        <w:pStyle w:val="Heading3"/>
        <w:jc w:val="both"/>
      </w:pPr>
      <w:bookmarkStart w:id="116" w:name="_Toc100758318"/>
      <w:bookmarkStart w:id="117" w:name="_Toc138232057"/>
      <w:r w:rsidRPr="00261C03">
        <w:t>Implementation approach</w:t>
      </w:r>
      <w:bookmarkEnd w:id="116"/>
      <w:bookmarkEnd w:id="117"/>
    </w:p>
    <w:p w14:paraId="057937E6" w14:textId="77777777" w:rsidR="000B57D6" w:rsidRDefault="000B57D6" w:rsidP="00634033">
      <w:pPr>
        <w:jc w:val="both"/>
      </w:pPr>
    </w:p>
    <w:p w14:paraId="51C358E4" w14:textId="50289DC2" w:rsidR="00634033" w:rsidRDefault="000B57D6" w:rsidP="00634033">
      <w:pPr>
        <w:jc w:val="both"/>
      </w:pPr>
      <w:r>
        <w:t>M</w:t>
      </w:r>
      <w:r w:rsidR="00634033" w:rsidRPr="00261C03">
        <w:t>inimal changes made to the methodology, data and systems</w:t>
      </w:r>
      <w:r>
        <w:t xml:space="preserve"> </w:t>
      </w:r>
      <w:r w:rsidR="00634033" w:rsidRPr="00261C03">
        <w:t>Transmission Owners to provide the data to ESO, which is line with that proposed for both CMP315 and CMP375.</w:t>
      </w:r>
    </w:p>
    <w:p w14:paraId="2FB02770" w14:textId="0039C82D" w:rsidR="00470B5B" w:rsidRPr="005603D9" w:rsidRDefault="00470B5B" w:rsidP="009A206C">
      <w:pPr>
        <w:pStyle w:val="CA5"/>
      </w:pPr>
      <w:bookmarkStart w:id="118" w:name="_Toc138232058"/>
      <w:r w:rsidRPr="005603D9">
        <w:t>Interactions</w:t>
      </w:r>
      <w:bookmarkEnd w:id="11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5"/>
        <w:gridCol w:w="2047"/>
        <w:gridCol w:w="1617"/>
        <w:gridCol w:w="3707"/>
      </w:tblGrid>
      <w:tr w:rsidR="00402AD1" w14:paraId="422BBBEE" w14:textId="77777777" w:rsidTr="00402AD1">
        <w:tc>
          <w:tcPr>
            <w:tcW w:w="2125" w:type="dxa"/>
          </w:tcPr>
          <w:p w14:paraId="13E5C8A9" w14:textId="1B6EBA9C" w:rsidR="00402AD1" w:rsidRDefault="00402AD1" w:rsidP="00402AD1">
            <w:r>
              <w:rPr>
                <w:rFonts w:ascii="MS Gothic" w:eastAsia="MS Gothic" w:hAnsi="MS Gothic" w:hint="eastAsia"/>
              </w:rPr>
              <w:t>☐</w:t>
            </w:r>
            <w:r>
              <w:t>Grid Code</w:t>
            </w:r>
          </w:p>
        </w:tc>
        <w:tc>
          <w:tcPr>
            <w:tcW w:w="2047" w:type="dxa"/>
          </w:tcPr>
          <w:p w14:paraId="714FAE1E" w14:textId="63A6B79C" w:rsidR="00402AD1" w:rsidRDefault="00402AD1" w:rsidP="00402AD1">
            <w:r>
              <w:rPr>
                <w:rFonts w:ascii="MS Gothic" w:eastAsia="MS Gothic" w:hAnsi="MS Gothic" w:hint="eastAsia"/>
              </w:rPr>
              <w:t>☐</w:t>
            </w:r>
            <w:r>
              <w:t>BSC</w:t>
            </w:r>
          </w:p>
        </w:tc>
        <w:tc>
          <w:tcPr>
            <w:tcW w:w="1617" w:type="dxa"/>
          </w:tcPr>
          <w:p w14:paraId="18D7B3FB" w14:textId="79E16DC9" w:rsidR="00402AD1" w:rsidRDefault="00402AD1" w:rsidP="00402AD1">
            <w:r>
              <w:rPr>
                <w:rFonts w:ascii="Wingdings" w:eastAsia="Wingdings" w:hAnsi="Wingdings" w:cs="Wingdings" w:hint="eastAsia"/>
              </w:rPr>
              <w:sym w:font="Wingdings" w:char="F078"/>
            </w:r>
            <w:r>
              <w:t>STC</w:t>
            </w:r>
            <w:r w:rsidR="000B57D6">
              <w:t xml:space="preserve"> (PM0124)</w:t>
            </w:r>
          </w:p>
        </w:tc>
        <w:tc>
          <w:tcPr>
            <w:tcW w:w="3707" w:type="dxa"/>
          </w:tcPr>
          <w:p w14:paraId="26205A0F" w14:textId="69A7EFE7" w:rsidR="00402AD1" w:rsidRDefault="00402AD1" w:rsidP="00402AD1">
            <w:r>
              <w:rPr>
                <w:rFonts w:ascii="MS Gothic" w:eastAsia="MS Gothic" w:hAnsi="MS Gothic" w:hint="eastAsia"/>
              </w:rPr>
              <w:t>☐</w:t>
            </w:r>
            <w:r>
              <w:t>SQSS</w:t>
            </w:r>
          </w:p>
        </w:tc>
      </w:tr>
      <w:tr w:rsidR="00402AD1" w14:paraId="029FB490" w14:textId="77777777" w:rsidTr="00402AD1">
        <w:tc>
          <w:tcPr>
            <w:tcW w:w="2125" w:type="dxa"/>
          </w:tcPr>
          <w:p w14:paraId="6AAB6F18" w14:textId="77777777" w:rsidR="00402AD1" w:rsidRDefault="00402AD1" w:rsidP="00402AD1">
            <w:r>
              <w:rPr>
                <w:rFonts w:ascii="MS Gothic" w:eastAsia="MS Gothic" w:hAnsi="MS Gothic" w:hint="eastAsia"/>
              </w:rPr>
              <w:t>☐</w:t>
            </w:r>
            <w:r>
              <w:t xml:space="preserve">European Network Codes </w:t>
            </w:r>
          </w:p>
          <w:p w14:paraId="6F200063" w14:textId="77777777" w:rsidR="00402AD1" w:rsidRDefault="00402AD1" w:rsidP="00402AD1"/>
        </w:tc>
        <w:tc>
          <w:tcPr>
            <w:tcW w:w="2047" w:type="dxa"/>
          </w:tcPr>
          <w:p w14:paraId="39BBCA7B" w14:textId="08A8162B" w:rsidR="00402AD1" w:rsidRDefault="00402AD1" w:rsidP="00402AD1">
            <w:r>
              <w:rPr>
                <w:rFonts w:ascii="MS Gothic" w:eastAsia="MS Gothic" w:hAnsi="MS Gothic" w:hint="eastAsia"/>
              </w:rPr>
              <w:t>☐</w:t>
            </w:r>
            <w:r w:rsidRPr="005603D9">
              <w:t xml:space="preserve"> </w:t>
            </w:r>
            <w:r>
              <w:t>EBR</w:t>
            </w:r>
            <w:r w:rsidRPr="005603D9">
              <w:t xml:space="preserve"> Article 18 T&amp;Cs</w:t>
            </w:r>
            <w:r>
              <w:rPr>
                <w:rStyle w:val="FootnoteReference"/>
              </w:rPr>
              <w:footnoteReference w:id="9"/>
            </w:r>
          </w:p>
        </w:tc>
        <w:tc>
          <w:tcPr>
            <w:tcW w:w="1617" w:type="dxa"/>
          </w:tcPr>
          <w:p w14:paraId="19386B0C" w14:textId="77777777" w:rsidR="00402AD1" w:rsidRDefault="00402AD1" w:rsidP="00402AD1">
            <w:r>
              <w:rPr>
                <w:rFonts w:ascii="MS Gothic" w:eastAsia="MS Gothic" w:hAnsi="MS Gothic" w:hint="eastAsia"/>
              </w:rPr>
              <w:t>☐</w:t>
            </w:r>
            <w:r>
              <w:t>Other modifications</w:t>
            </w:r>
          </w:p>
          <w:p w14:paraId="459CCC90" w14:textId="77777777" w:rsidR="00402AD1" w:rsidRDefault="00402AD1" w:rsidP="00402AD1"/>
        </w:tc>
        <w:tc>
          <w:tcPr>
            <w:tcW w:w="3707" w:type="dxa"/>
          </w:tcPr>
          <w:p w14:paraId="246F643B" w14:textId="77777777" w:rsidR="00402AD1" w:rsidRDefault="00402AD1" w:rsidP="00402AD1">
            <w:r>
              <w:rPr>
                <w:rFonts w:ascii="MS Gothic" w:eastAsia="MS Gothic" w:hAnsi="MS Gothic" w:hint="eastAsia"/>
              </w:rPr>
              <w:t>☐</w:t>
            </w:r>
            <w:r>
              <w:t>Other</w:t>
            </w:r>
          </w:p>
          <w:p w14:paraId="3208472F" w14:textId="77777777" w:rsidR="00402AD1" w:rsidRDefault="00402AD1" w:rsidP="00402AD1"/>
        </w:tc>
      </w:tr>
    </w:tbl>
    <w:p w14:paraId="6713FEBE" w14:textId="31D9F0C0" w:rsidR="009A206C" w:rsidRPr="007A770E" w:rsidRDefault="00470B5B" w:rsidP="007A770E">
      <w:pPr>
        <w:pStyle w:val="CA7"/>
      </w:pPr>
      <w:bookmarkStart w:id="119" w:name="_How_to_respond"/>
      <w:bookmarkStart w:id="120" w:name="_Toc138232059"/>
      <w:bookmarkEnd w:id="119"/>
      <w:r w:rsidRPr="007A770E">
        <w:lastRenderedPageBreak/>
        <w:t>Acronyms, key terms and reference material</w:t>
      </w:r>
      <w:bookmarkEnd w:id="120"/>
    </w:p>
    <w:tbl>
      <w:tblPr>
        <w:tblStyle w:val="TableGrid"/>
        <w:tblW w:w="9493" w:type="dxa"/>
        <w:tblLook w:val="04A0" w:firstRow="1" w:lastRow="0" w:firstColumn="1" w:lastColumn="0" w:noHBand="0" w:noVBand="1"/>
      </w:tblPr>
      <w:tblGrid>
        <w:gridCol w:w="2547"/>
        <w:gridCol w:w="6946"/>
      </w:tblGrid>
      <w:tr w:rsidR="004623C0" w:rsidRPr="005603D9" w14:paraId="33705645" w14:textId="77777777" w:rsidTr="00517515">
        <w:tc>
          <w:tcPr>
            <w:tcW w:w="2547" w:type="dxa"/>
            <w:shd w:val="clear" w:color="auto" w:fill="727274" w:themeFill="text2"/>
          </w:tcPr>
          <w:p w14:paraId="022A8C94" w14:textId="77777777" w:rsidR="004623C0" w:rsidRPr="009A206C" w:rsidRDefault="004623C0" w:rsidP="00517515">
            <w:pPr>
              <w:rPr>
                <w:b/>
                <w:color w:val="FFFFFF" w:themeColor="background1"/>
              </w:rPr>
            </w:pPr>
            <w:r w:rsidRPr="009A206C">
              <w:rPr>
                <w:b/>
                <w:color w:val="FFFFFF" w:themeColor="background1"/>
              </w:rPr>
              <w:t>Acronym / key term</w:t>
            </w:r>
          </w:p>
        </w:tc>
        <w:tc>
          <w:tcPr>
            <w:tcW w:w="6946" w:type="dxa"/>
            <w:shd w:val="clear" w:color="auto" w:fill="727274" w:themeFill="text2"/>
          </w:tcPr>
          <w:p w14:paraId="355FB35A" w14:textId="77777777" w:rsidR="004623C0" w:rsidRPr="009A206C" w:rsidRDefault="004623C0" w:rsidP="00517515">
            <w:pPr>
              <w:rPr>
                <w:b/>
                <w:color w:val="FFFFFF" w:themeColor="background1"/>
              </w:rPr>
            </w:pPr>
            <w:r w:rsidRPr="009A206C">
              <w:rPr>
                <w:b/>
                <w:color w:val="FFFFFF" w:themeColor="background1"/>
              </w:rPr>
              <w:t>Meaning</w:t>
            </w:r>
          </w:p>
        </w:tc>
      </w:tr>
      <w:tr w:rsidR="004623C0" w:rsidRPr="005603D9" w14:paraId="22E3B01E" w14:textId="77777777" w:rsidTr="00517515">
        <w:tc>
          <w:tcPr>
            <w:tcW w:w="2547" w:type="dxa"/>
          </w:tcPr>
          <w:p w14:paraId="77AA65FC" w14:textId="77777777" w:rsidR="004623C0" w:rsidRDefault="004623C0" w:rsidP="00517515">
            <w:r>
              <w:t>BSC</w:t>
            </w:r>
          </w:p>
        </w:tc>
        <w:tc>
          <w:tcPr>
            <w:tcW w:w="6946" w:type="dxa"/>
          </w:tcPr>
          <w:p w14:paraId="5F177B57" w14:textId="77777777" w:rsidR="004623C0" w:rsidRDefault="004623C0" w:rsidP="00517515">
            <w:r>
              <w:t>Balancing and Settlement Code</w:t>
            </w:r>
          </w:p>
        </w:tc>
      </w:tr>
      <w:tr w:rsidR="004623C0" w:rsidRPr="005603D9" w14:paraId="750A381F" w14:textId="77777777" w:rsidTr="00517515">
        <w:tc>
          <w:tcPr>
            <w:tcW w:w="2547" w:type="dxa"/>
          </w:tcPr>
          <w:p w14:paraId="13E83DE0" w14:textId="77777777" w:rsidR="004623C0" w:rsidRPr="005603D9" w:rsidRDefault="004623C0" w:rsidP="00517515">
            <w:r>
              <w:t>CMP</w:t>
            </w:r>
          </w:p>
        </w:tc>
        <w:tc>
          <w:tcPr>
            <w:tcW w:w="6946" w:type="dxa"/>
          </w:tcPr>
          <w:p w14:paraId="4F9A7F15" w14:textId="77777777" w:rsidR="004623C0" w:rsidRPr="005603D9" w:rsidRDefault="004623C0" w:rsidP="00517515">
            <w:r>
              <w:t>CUSC Modification Proposal</w:t>
            </w:r>
          </w:p>
        </w:tc>
      </w:tr>
      <w:tr w:rsidR="004623C0" w:rsidRPr="005603D9" w14:paraId="4C5F126A" w14:textId="77777777" w:rsidTr="00517515">
        <w:tc>
          <w:tcPr>
            <w:tcW w:w="2547" w:type="dxa"/>
          </w:tcPr>
          <w:p w14:paraId="2417E1E4" w14:textId="77777777" w:rsidR="004623C0" w:rsidRDefault="004623C0" w:rsidP="00517515">
            <w:r>
              <w:t>CPI</w:t>
            </w:r>
          </w:p>
        </w:tc>
        <w:tc>
          <w:tcPr>
            <w:tcW w:w="6946" w:type="dxa"/>
          </w:tcPr>
          <w:p w14:paraId="4341BF92" w14:textId="77777777" w:rsidR="004623C0" w:rsidRDefault="004623C0" w:rsidP="00517515">
            <w:r>
              <w:t>Consumers Price Index</w:t>
            </w:r>
          </w:p>
        </w:tc>
      </w:tr>
      <w:tr w:rsidR="004623C0" w:rsidRPr="005603D9" w14:paraId="5737A9F8" w14:textId="77777777" w:rsidTr="00517515">
        <w:tc>
          <w:tcPr>
            <w:tcW w:w="2547" w:type="dxa"/>
          </w:tcPr>
          <w:p w14:paraId="76524632" w14:textId="77777777" w:rsidR="004623C0" w:rsidRPr="005603D9" w:rsidRDefault="004623C0" w:rsidP="00517515">
            <w:r>
              <w:t>CUSC</w:t>
            </w:r>
          </w:p>
        </w:tc>
        <w:tc>
          <w:tcPr>
            <w:tcW w:w="6946" w:type="dxa"/>
          </w:tcPr>
          <w:p w14:paraId="4D5BD643" w14:textId="77777777" w:rsidR="004623C0" w:rsidRPr="005603D9" w:rsidRDefault="004623C0" w:rsidP="00517515">
            <w:r>
              <w:t>Connection and Use of System Code</w:t>
            </w:r>
          </w:p>
        </w:tc>
      </w:tr>
      <w:tr w:rsidR="004623C0" w:rsidRPr="005603D9" w14:paraId="2BE1EB96" w14:textId="77777777" w:rsidTr="00517515">
        <w:tc>
          <w:tcPr>
            <w:tcW w:w="2547" w:type="dxa"/>
          </w:tcPr>
          <w:p w14:paraId="0D8082F0" w14:textId="77777777" w:rsidR="004623C0" w:rsidRDefault="004623C0" w:rsidP="00517515">
            <w:r>
              <w:t>DNOs</w:t>
            </w:r>
          </w:p>
        </w:tc>
        <w:tc>
          <w:tcPr>
            <w:tcW w:w="6946" w:type="dxa"/>
          </w:tcPr>
          <w:p w14:paraId="162BDD9F" w14:textId="77777777" w:rsidR="004623C0" w:rsidRDefault="004623C0" w:rsidP="00517515">
            <w:r>
              <w:t>Distribution Network Operators</w:t>
            </w:r>
          </w:p>
        </w:tc>
      </w:tr>
      <w:tr w:rsidR="004623C0" w:rsidRPr="005603D9" w14:paraId="4E5B4ECD" w14:textId="77777777" w:rsidTr="00517515">
        <w:tc>
          <w:tcPr>
            <w:tcW w:w="2547" w:type="dxa"/>
          </w:tcPr>
          <w:p w14:paraId="1517B6A2" w14:textId="77777777" w:rsidR="004623C0" w:rsidRPr="005603D9" w:rsidRDefault="004623C0" w:rsidP="00517515">
            <w:r>
              <w:t>EBR</w:t>
            </w:r>
          </w:p>
        </w:tc>
        <w:tc>
          <w:tcPr>
            <w:tcW w:w="6946" w:type="dxa"/>
          </w:tcPr>
          <w:p w14:paraId="49C60FDC" w14:textId="77777777" w:rsidR="004623C0" w:rsidRPr="005603D9" w:rsidRDefault="004623C0" w:rsidP="00517515">
            <w:r>
              <w:t>Electricity Balancing Guideline</w:t>
            </w:r>
          </w:p>
        </w:tc>
      </w:tr>
      <w:tr w:rsidR="004623C0" w:rsidRPr="005603D9" w14:paraId="3658E695" w14:textId="77777777" w:rsidTr="00517515">
        <w:tc>
          <w:tcPr>
            <w:tcW w:w="2547" w:type="dxa"/>
          </w:tcPr>
          <w:p w14:paraId="1FEAED2F" w14:textId="77777777" w:rsidR="004623C0" w:rsidRDefault="004623C0" w:rsidP="00517515">
            <w:r>
              <w:t>EC</w:t>
            </w:r>
          </w:p>
        </w:tc>
        <w:tc>
          <w:tcPr>
            <w:tcW w:w="6946" w:type="dxa"/>
          </w:tcPr>
          <w:p w14:paraId="1299EE55" w14:textId="77777777" w:rsidR="004623C0" w:rsidRDefault="004623C0" w:rsidP="00517515">
            <w:r>
              <w:t>Expansion Constant</w:t>
            </w:r>
          </w:p>
        </w:tc>
      </w:tr>
      <w:tr w:rsidR="004623C0" w:rsidRPr="005603D9" w14:paraId="04C6C3FD" w14:textId="77777777" w:rsidTr="00517515">
        <w:tc>
          <w:tcPr>
            <w:tcW w:w="2547" w:type="dxa"/>
          </w:tcPr>
          <w:p w14:paraId="0B92A259" w14:textId="77777777" w:rsidR="004623C0" w:rsidRDefault="004623C0" w:rsidP="00517515">
            <w:r>
              <w:t>EF</w:t>
            </w:r>
          </w:p>
        </w:tc>
        <w:tc>
          <w:tcPr>
            <w:tcW w:w="6946" w:type="dxa"/>
          </w:tcPr>
          <w:p w14:paraId="136AD700" w14:textId="77777777" w:rsidR="004623C0" w:rsidRDefault="004623C0" w:rsidP="00517515">
            <w:r>
              <w:t>Expansion Factors</w:t>
            </w:r>
          </w:p>
        </w:tc>
      </w:tr>
      <w:tr w:rsidR="004623C0" w:rsidRPr="005603D9" w14:paraId="5830B798" w14:textId="77777777" w:rsidTr="00517515">
        <w:tc>
          <w:tcPr>
            <w:tcW w:w="2547" w:type="dxa"/>
          </w:tcPr>
          <w:p w14:paraId="58598219" w14:textId="77777777" w:rsidR="004623C0" w:rsidRDefault="004623C0" w:rsidP="00517515">
            <w:r>
              <w:t>ESO</w:t>
            </w:r>
          </w:p>
        </w:tc>
        <w:tc>
          <w:tcPr>
            <w:tcW w:w="6946" w:type="dxa"/>
          </w:tcPr>
          <w:p w14:paraId="7CE0D3F7" w14:textId="77777777" w:rsidR="004623C0" w:rsidRDefault="004623C0" w:rsidP="00517515">
            <w:r>
              <w:t>Electricity System Operator</w:t>
            </w:r>
          </w:p>
        </w:tc>
      </w:tr>
      <w:tr w:rsidR="004623C0" w:rsidRPr="005603D9" w14:paraId="59093C89" w14:textId="77777777" w:rsidTr="00517515">
        <w:tc>
          <w:tcPr>
            <w:tcW w:w="2547" w:type="dxa"/>
          </w:tcPr>
          <w:p w14:paraId="60002EA3" w14:textId="77777777" w:rsidR="004623C0" w:rsidRDefault="004623C0" w:rsidP="00517515">
            <w:r>
              <w:t>EU</w:t>
            </w:r>
          </w:p>
        </w:tc>
        <w:tc>
          <w:tcPr>
            <w:tcW w:w="6946" w:type="dxa"/>
          </w:tcPr>
          <w:p w14:paraId="020A1D0D" w14:textId="77777777" w:rsidR="004623C0" w:rsidRDefault="004623C0" w:rsidP="00517515">
            <w:r>
              <w:t>European Union</w:t>
            </w:r>
          </w:p>
        </w:tc>
      </w:tr>
      <w:tr w:rsidR="004623C0" w:rsidRPr="005603D9" w14:paraId="59C63BFC" w14:textId="77777777" w:rsidTr="00517515">
        <w:tc>
          <w:tcPr>
            <w:tcW w:w="2547" w:type="dxa"/>
          </w:tcPr>
          <w:p w14:paraId="5264322E" w14:textId="77777777" w:rsidR="004623C0" w:rsidRDefault="004623C0" w:rsidP="00517515">
            <w:r>
              <w:t>LRMC</w:t>
            </w:r>
          </w:p>
        </w:tc>
        <w:tc>
          <w:tcPr>
            <w:tcW w:w="6946" w:type="dxa"/>
          </w:tcPr>
          <w:p w14:paraId="68E5FA75" w14:textId="77777777" w:rsidR="004623C0" w:rsidRDefault="004623C0" w:rsidP="00517515">
            <w:r>
              <w:t>Long Run Marginal Cost</w:t>
            </w:r>
          </w:p>
        </w:tc>
      </w:tr>
      <w:tr w:rsidR="004623C0" w:rsidRPr="005603D9" w14:paraId="04E0F601" w14:textId="77777777" w:rsidTr="00517515">
        <w:tc>
          <w:tcPr>
            <w:tcW w:w="2547" w:type="dxa"/>
          </w:tcPr>
          <w:p w14:paraId="24F81874" w14:textId="77777777" w:rsidR="004623C0" w:rsidRDefault="004623C0" w:rsidP="00517515">
            <w:r>
              <w:t>NETS</w:t>
            </w:r>
          </w:p>
        </w:tc>
        <w:tc>
          <w:tcPr>
            <w:tcW w:w="6946" w:type="dxa"/>
          </w:tcPr>
          <w:p w14:paraId="5CCECED0" w14:textId="77777777" w:rsidR="004623C0" w:rsidRDefault="004623C0" w:rsidP="00517515">
            <w:r w:rsidRPr="00213381">
              <w:rPr>
                <w:szCs w:val="24"/>
              </w:rPr>
              <w:t>National Electricity Transmission System</w:t>
            </w:r>
          </w:p>
        </w:tc>
      </w:tr>
      <w:tr w:rsidR="004623C0" w:rsidRPr="005603D9" w14:paraId="56B23498" w14:textId="77777777" w:rsidTr="00517515">
        <w:tc>
          <w:tcPr>
            <w:tcW w:w="2547" w:type="dxa"/>
          </w:tcPr>
          <w:p w14:paraId="454A422E" w14:textId="77777777" w:rsidR="004623C0" w:rsidRDefault="004623C0" w:rsidP="00517515">
            <w:r>
              <w:t>NOA</w:t>
            </w:r>
          </w:p>
        </w:tc>
        <w:tc>
          <w:tcPr>
            <w:tcW w:w="6946" w:type="dxa"/>
          </w:tcPr>
          <w:p w14:paraId="4CD9B2EE" w14:textId="77777777" w:rsidR="004623C0" w:rsidRPr="00213381" w:rsidRDefault="004623C0" w:rsidP="00517515">
            <w:pPr>
              <w:rPr>
                <w:szCs w:val="24"/>
              </w:rPr>
            </w:pPr>
            <w:r w:rsidRPr="00342BB2">
              <w:rPr>
                <w:rFonts w:ascii="Arial" w:eastAsia="Calibri" w:hAnsi="Arial" w:cs="Arial"/>
                <w:szCs w:val="24"/>
              </w:rPr>
              <w:t>N</w:t>
            </w:r>
            <w:r>
              <w:rPr>
                <w:rFonts w:ascii="Arial" w:eastAsia="Calibri" w:hAnsi="Arial" w:cs="Arial"/>
                <w:szCs w:val="24"/>
              </w:rPr>
              <w:t xml:space="preserve">etwork </w:t>
            </w:r>
            <w:r w:rsidRPr="00342BB2">
              <w:rPr>
                <w:rFonts w:ascii="Arial" w:eastAsia="Calibri" w:hAnsi="Arial" w:cs="Arial"/>
                <w:szCs w:val="24"/>
              </w:rPr>
              <w:t>O</w:t>
            </w:r>
            <w:r>
              <w:rPr>
                <w:rFonts w:ascii="Arial" w:eastAsia="Calibri" w:hAnsi="Arial" w:cs="Arial"/>
                <w:szCs w:val="24"/>
              </w:rPr>
              <w:t xml:space="preserve">ptions </w:t>
            </w:r>
            <w:r w:rsidRPr="00342BB2">
              <w:rPr>
                <w:rFonts w:ascii="Arial" w:eastAsia="Calibri" w:hAnsi="Arial" w:cs="Arial"/>
                <w:szCs w:val="24"/>
              </w:rPr>
              <w:t>A</w:t>
            </w:r>
            <w:r>
              <w:rPr>
                <w:rFonts w:ascii="Arial" w:eastAsia="Calibri" w:hAnsi="Arial" w:cs="Arial"/>
                <w:szCs w:val="24"/>
              </w:rPr>
              <w:t>ssessment</w:t>
            </w:r>
          </w:p>
        </w:tc>
      </w:tr>
      <w:tr w:rsidR="004623C0" w:rsidRPr="005603D9" w14:paraId="16559C24" w14:textId="77777777" w:rsidTr="00517515">
        <w:tc>
          <w:tcPr>
            <w:tcW w:w="2547" w:type="dxa"/>
          </w:tcPr>
          <w:p w14:paraId="0D9886C9" w14:textId="77777777" w:rsidR="004623C0" w:rsidRDefault="004623C0" w:rsidP="00517515">
            <w:r>
              <w:t>RIIO</w:t>
            </w:r>
          </w:p>
        </w:tc>
        <w:tc>
          <w:tcPr>
            <w:tcW w:w="6946" w:type="dxa"/>
          </w:tcPr>
          <w:p w14:paraId="2F777F26" w14:textId="77777777" w:rsidR="004623C0" w:rsidRPr="00EB22AA" w:rsidRDefault="004623C0" w:rsidP="00517515">
            <w:pPr>
              <w:rPr>
                <w:rFonts w:ascii="Arial" w:eastAsia="Calibri" w:hAnsi="Arial" w:cs="Arial"/>
                <w:szCs w:val="24"/>
              </w:rPr>
            </w:pPr>
            <w:r w:rsidRPr="00EB22AA">
              <w:rPr>
                <w:rFonts w:ascii="Arial" w:hAnsi="Arial" w:cs="Arial"/>
                <w:color w:val="202124"/>
                <w:szCs w:val="24"/>
                <w:shd w:val="clear" w:color="auto" w:fill="FFFFFF"/>
              </w:rPr>
              <w:t>Revenue=Incentives+Innovation+Outputs</w:t>
            </w:r>
          </w:p>
        </w:tc>
      </w:tr>
      <w:tr w:rsidR="004623C0" w:rsidRPr="005603D9" w14:paraId="35A82AE4" w14:textId="77777777" w:rsidTr="00517515">
        <w:tc>
          <w:tcPr>
            <w:tcW w:w="2547" w:type="dxa"/>
          </w:tcPr>
          <w:p w14:paraId="6D53C18E" w14:textId="77777777" w:rsidR="004623C0" w:rsidRDefault="004623C0" w:rsidP="00517515">
            <w:r>
              <w:t>SRMC</w:t>
            </w:r>
          </w:p>
        </w:tc>
        <w:tc>
          <w:tcPr>
            <w:tcW w:w="6946" w:type="dxa"/>
          </w:tcPr>
          <w:p w14:paraId="4135526E" w14:textId="77777777" w:rsidR="004623C0" w:rsidRPr="00342BB2" w:rsidRDefault="004623C0" w:rsidP="00517515">
            <w:pPr>
              <w:rPr>
                <w:rFonts w:ascii="Arial" w:eastAsia="Calibri" w:hAnsi="Arial" w:cs="Arial"/>
                <w:szCs w:val="24"/>
              </w:rPr>
            </w:pPr>
            <w:r>
              <w:t>Short Run Marginal Cost</w:t>
            </w:r>
          </w:p>
        </w:tc>
      </w:tr>
      <w:tr w:rsidR="004623C0" w:rsidRPr="005603D9" w14:paraId="7563609C" w14:textId="77777777" w:rsidTr="00517515">
        <w:tc>
          <w:tcPr>
            <w:tcW w:w="2547" w:type="dxa"/>
          </w:tcPr>
          <w:p w14:paraId="0F823A02" w14:textId="77777777" w:rsidR="004623C0" w:rsidRPr="005603D9" w:rsidRDefault="004623C0" w:rsidP="00517515">
            <w:r>
              <w:t>STC</w:t>
            </w:r>
          </w:p>
        </w:tc>
        <w:tc>
          <w:tcPr>
            <w:tcW w:w="6946" w:type="dxa"/>
          </w:tcPr>
          <w:p w14:paraId="11F815A7" w14:textId="77777777" w:rsidR="004623C0" w:rsidRPr="005603D9" w:rsidRDefault="004623C0" w:rsidP="00517515">
            <w:r>
              <w:t>System Operator Transmission Owner Code</w:t>
            </w:r>
          </w:p>
        </w:tc>
      </w:tr>
      <w:tr w:rsidR="004623C0" w:rsidRPr="005603D9" w14:paraId="0C97AA00" w14:textId="77777777" w:rsidTr="00517515">
        <w:tc>
          <w:tcPr>
            <w:tcW w:w="2547" w:type="dxa"/>
          </w:tcPr>
          <w:p w14:paraId="007E42AD" w14:textId="77777777" w:rsidR="004623C0" w:rsidRPr="005603D9" w:rsidRDefault="004623C0" w:rsidP="00517515">
            <w:r>
              <w:t>SQSS</w:t>
            </w:r>
          </w:p>
        </w:tc>
        <w:tc>
          <w:tcPr>
            <w:tcW w:w="6946" w:type="dxa"/>
          </w:tcPr>
          <w:p w14:paraId="06D0A006" w14:textId="77777777" w:rsidR="004623C0" w:rsidRPr="005603D9" w:rsidRDefault="004623C0" w:rsidP="00517515">
            <w:r>
              <w:t>Security and Quality of Supply Standards</w:t>
            </w:r>
          </w:p>
        </w:tc>
      </w:tr>
      <w:tr w:rsidR="004623C0" w:rsidRPr="005603D9" w14:paraId="71921FB8" w14:textId="77777777" w:rsidTr="00517515">
        <w:tc>
          <w:tcPr>
            <w:tcW w:w="2547" w:type="dxa"/>
          </w:tcPr>
          <w:p w14:paraId="31617A3C" w14:textId="77777777" w:rsidR="004623C0" w:rsidRPr="005603D9" w:rsidRDefault="004623C0" w:rsidP="00517515">
            <w:r>
              <w:t>T&amp;Cs</w:t>
            </w:r>
          </w:p>
        </w:tc>
        <w:tc>
          <w:tcPr>
            <w:tcW w:w="6946" w:type="dxa"/>
          </w:tcPr>
          <w:p w14:paraId="039B22C9" w14:textId="77777777" w:rsidR="004623C0" w:rsidRPr="005603D9" w:rsidRDefault="004623C0" w:rsidP="00517515">
            <w:r>
              <w:t>Terms and Conditions</w:t>
            </w:r>
          </w:p>
        </w:tc>
      </w:tr>
      <w:tr w:rsidR="004623C0" w:rsidRPr="005603D9" w14:paraId="6F265771" w14:textId="77777777" w:rsidTr="00517515">
        <w:tc>
          <w:tcPr>
            <w:tcW w:w="2547" w:type="dxa"/>
          </w:tcPr>
          <w:p w14:paraId="0DD7BBDD" w14:textId="77777777" w:rsidR="004623C0" w:rsidRDefault="004623C0" w:rsidP="00517515">
            <w:r>
              <w:t>TO</w:t>
            </w:r>
          </w:p>
        </w:tc>
        <w:tc>
          <w:tcPr>
            <w:tcW w:w="6946" w:type="dxa"/>
          </w:tcPr>
          <w:p w14:paraId="284EB945" w14:textId="77777777" w:rsidR="004623C0" w:rsidRDefault="004623C0" w:rsidP="00517515">
            <w:r>
              <w:t>Transmission Owner</w:t>
            </w:r>
          </w:p>
        </w:tc>
      </w:tr>
      <w:tr w:rsidR="004623C0" w:rsidRPr="005603D9" w14:paraId="633CE1DE" w14:textId="77777777" w:rsidTr="00517515">
        <w:tc>
          <w:tcPr>
            <w:tcW w:w="2547" w:type="dxa"/>
          </w:tcPr>
          <w:p w14:paraId="2CF57FEA" w14:textId="77777777" w:rsidR="004623C0" w:rsidRDefault="004623C0" w:rsidP="00517515">
            <w:r>
              <w:t>TPCR</w:t>
            </w:r>
          </w:p>
        </w:tc>
        <w:tc>
          <w:tcPr>
            <w:tcW w:w="6946" w:type="dxa"/>
          </w:tcPr>
          <w:p w14:paraId="61390335" w14:textId="77777777" w:rsidR="004623C0" w:rsidRDefault="004623C0" w:rsidP="00517515">
            <w:r>
              <w:t>Transmission Price Control Review</w:t>
            </w:r>
          </w:p>
        </w:tc>
      </w:tr>
      <w:tr w:rsidR="004623C0" w:rsidRPr="005603D9" w14:paraId="46E37576" w14:textId="77777777" w:rsidTr="00517515">
        <w:tc>
          <w:tcPr>
            <w:tcW w:w="2547" w:type="dxa"/>
          </w:tcPr>
          <w:p w14:paraId="31B1E4C8" w14:textId="77777777" w:rsidR="004623C0" w:rsidRPr="005603D9" w:rsidRDefault="004623C0" w:rsidP="00517515">
            <w:r>
              <w:t>TSO</w:t>
            </w:r>
          </w:p>
        </w:tc>
        <w:tc>
          <w:tcPr>
            <w:tcW w:w="6946" w:type="dxa"/>
          </w:tcPr>
          <w:p w14:paraId="10A28C0C" w14:textId="77777777" w:rsidR="004623C0" w:rsidRPr="005603D9" w:rsidRDefault="004623C0" w:rsidP="00517515">
            <w:r>
              <w:t>Transmission System Operator</w:t>
            </w:r>
          </w:p>
        </w:tc>
      </w:tr>
    </w:tbl>
    <w:p w14:paraId="5942547C" w14:textId="77777777" w:rsidR="00470B5B" w:rsidRPr="005603D9" w:rsidRDefault="00470B5B" w:rsidP="005603D9"/>
    <w:p w14:paraId="5BC8E052" w14:textId="6880A483" w:rsidR="00470B5B" w:rsidRDefault="00470B5B" w:rsidP="008B0AD3">
      <w:pPr>
        <w:pStyle w:val="Heading3"/>
      </w:pPr>
      <w:bookmarkStart w:id="121" w:name="_Toc138232060"/>
      <w:r w:rsidRPr="005603D9">
        <w:t>Reference material</w:t>
      </w:r>
      <w:bookmarkEnd w:id="121"/>
    </w:p>
    <w:p w14:paraId="44529935" w14:textId="50EA8026" w:rsidR="00F464CC" w:rsidRDefault="008B0AD3" w:rsidP="00F464CC">
      <w:pPr>
        <w:pStyle w:val="ListParagraph"/>
        <w:numPr>
          <w:ilvl w:val="0"/>
          <w:numId w:val="16"/>
        </w:numPr>
      </w:pPr>
      <w:r>
        <w:t>None</w:t>
      </w:r>
    </w:p>
    <w:p w14:paraId="4F4309D8" w14:textId="619C37CD" w:rsidR="00905E05" w:rsidRDefault="00905E05" w:rsidP="00905E05"/>
    <w:p w14:paraId="622CD024" w14:textId="6956C476" w:rsidR="00AF0BDD" w:rsidRPr="007A770E" w:rsidRDefault="00AF0BDD" w:rsidP="007A770E">
      <w:pPr>
        <w:pStyle w:val="CA7"/>
      </w:pPr>
      <w:bookmarkStart w:id="122" w:name="_Toc138232061"/>
      <w:r w:rsidRPr="007A770E">
        <w:t>Annexes</w:t>
      </w:r>
      <w:bookmarkEnd w:id="122"/>
    </w:p>
    <w:tbl>
      <w:tblPr>
        <w:tblStyle w:val="TableGrid1"/>
        <w:tblW w:w="9493" w:type="dxa"/>
        <w:tblLook w:val="04A0" w:firstRow="1" w:lastRow="0" w:firstColumn="1" w:lastColumn="0" w:noHBand="0" w:noVBand="1"/>
      </w:tblPr>
      <w:tblGrid>
        <w:gridCol w:w="2263"/>
        <w:gridCol w:w="7230"/>
      </w:tblGrid>
      <w:tr w:rsidR="008B0AD3" w:rsidRPr="00B27233" w14:paraId="7BE29FB2" w14:textId="77777777" w:rsidTr="00517515">
        <w:tc>
          <w:tcPr>
            <w:tcW w:w="2263" w:type="dxa"/>
            <w:shd w:val="clear" w:color="auto" w:fill="727274" w:themeFill="text2"/>
          </w:tcPr>
          <w:p w14:paraId="2C9A71EC" w14:textId="77777777" w:rsidR="008B0AD3" w:rsidRPr="00B27233" w:rsidRDefault="008B0AD3" w:rsidP="00517515">
            <w:pPr>
              <w:rPr>
                <w:b/>
                <w:color w:val="FFFFFF" w:themeColor="background1"/>
              </w:rPr>
            </w:pPr>
            <w:r>
              <w:rPr>
                <w:b/>
                <w:color w:val="FFFFFF" w:themeColor="background1"/>
              </w:rPr>
              <w:t>Annex</w:t>
            </w:r>
          </w:p>
        </w:tc>
        <w:tc>
          <w:tcPr>
            <w:tcW w:w="7230" w:type="dxa"/>
            <w:shd w:val="clear" w:color="auto" w:fill="727274" w:themeFill="text2"/>
          </w:tcPr>
          <w:p w14:paraId="3C1139C9" w14:textId="77777777" w:rsidR="008B0AD3" w:rsidRPr="00B27233" w:rsidRDefault="008B0AD3" w:rsidP="00517515">
            <w:pPr>
              <w:rPr>
                <w:b/>
                <w:color w:val="FFFFFF" w:themeColor="background1"/>
              </w:rPr>
            </w:pPr>
            <w:r>
              <w:rPr>
                <w:b/>
                <w:color w:val="FFFFFF" w:themeColor="background1"/>
              </w:rPr>
              <w:t>Information</w:t>
            </w:r>
          </w:p>
        </w:tc>
      </w:tr>
      <w:tr w:rsidR="008B0AD3" w:rsidRPr="00B27233" w14:paraId="066E2A73" w14:textId="77777777" w:rsidTr="00517515">
        <w:tc>
          <w:tcPr>
            <w:tcW w:w="2263" w:type="dxa"/>
            <w:shd w:val="clear" w:color="auto" w:fill="auto"/>
          </w:tcPr>
          <w:p w14:paraId="40155B09" w14:textId="77777777" w:rsidR="008B0AD3" w:rsidRPr="006806B0" w:rsidRDefault="008B0AD3" w:rsidP="00517515">
            <w:r w:rsidRPr="006806B0">
              <w:t>Annex 1</w:t>
            </w:r>
          </w:p>
        </w:tc>
        <w:tc>
          <w:tcPr>
            <w:tcW w:w="7230" w:type="dxa"/>
            <w:shd w:val="clear" w:color="auto" w:fill="auto"/>
          </w:tcPr>
          <w:p w14:paraId="0E524D5A" w14:textId="77777777" w:rsidR="008B0AD3" w:rsidRPr="006806B0" w:rsidRDefault="008B0AD3" w:rsidP="00517515">
            <w:r>
              <w:t xml:space="preserve">CMP315 and CMP375 </w:t>
            </w:r>
            <w:r w:rsidRPr="006806B0">
              <w:t>Proposal form</w:t>
            </w:r>
            <w:r>
              <w:t>s</w:t>
            </w:r>
          </w:p>
        </w:tc>
      </w:tr>
      <w:tr w:rsidR="008B0AD3" w:rsidRPr="00B27233" w14:paraId="3DD3BCE8" w14:textId="77777777" w:rsidTr="00517515">
        <w:tc>
          <w:tcPr>
            <w:tcW w:w="2263" w:type="dxa"/>
            <w:shd w:val="clear" w:color="auto" w:fill="auto"/>
          </w:tcPr>
          <w:p w14:paraId="4B5F2C75" w14:textId="77777777" w:rsidR="008B0AD3" w:rsidRPr="006806B0" w:rsidRDefault="008B0AD3" w:rsidP="00517515">
            <w:r w:rsidRPr="006806B0">
              <w:t xml:space="preserve">Annex 2 </w:t>
            </w:r>
          </w:p>
        </w:tc>
        <w:tc>
          <w:tcPr>
            <w:tcW w:w="7230" w:type="dxa"/>
            <w:shd w:val="clear" w:color="auto" w:fill="auto"/>
          </w:tcPr>
          <w:p w14:paraId="1D396490" w14:textId="77777777" w:rsidR="008B0AD3" w:rsidRPr="006806B0" w:rsidRDefault="008B0AD3" w:rsidP="00517515">
            <w:r>
              <w:t xml:space="preserve">CMP315 and CMP375 </w:t>
            </w:r>
            <w:r w:rsidRPr="006806B0">
              <w:t xml:space="preserve">Terms of </w:t>
            </w:r>
            <w:r>
              <w:t>r</w:t>
            </w:r>
            <w:r w:rsidRPr="006806B0">
              <w:t>eference</w:t>
            </w:r>
          </w:p>
        </w:tc>
      </w:tr>
      <w:tr w:rsidR="008B0AD3" w:rsidRPr="00B27233" w14:paraId="6E45903E" w14:textId="77777777" w:rsidTr="00517515">
        <w:tc>
          <w:tcPr>
            <w:tcW w:w="2263" w:type="dxa"/>
            <w:shd w:val="clear" w:color="auto" w:fill="auto"/>
          </w:tcPr>
          <w:p w14:paraId="7F02ECE4" w14:textId="77777777" w:rsidR="008B0AD3" w:rsidRPr="006806B0" w:rsidRDefault="008B0AD3" w:rsidP="00517515">
            <w:r w:rsidRPr="006806B0">
              <w:t xml:space="preserve">Annex </w:t>
            </w:r>
            <w:r>
              <w:t>3</w:t>
            </w:r>
          </w:p>
        </w:tc>
        <w:tc>
          <w:tcPr>
            <w:tcW w:w="7230" w:type="dxa"/>
            <w:shd w:val="clear" w:color="auto" w:fill="auto"/>
          </w:tcPr>
          <w:p w14:paraId="2E46D426" w14:textId="77777777" w:rsidR="008B0AD3" w:rsidRPr="006806B0" w:rsidRDefault="008B0AD3" w:rsidP="00517515">
            <w:r>
              <w:t>CMP315 Proposer’s view of how Expansion Constant value should be represented in the Transport and Tariff Model</w:t>
            </w:r>
          </w:p>
        </w:tc>
      </w:tr>
      <w:tr w:rsidR="00F704F4" w:rsidRPr="00B27233" w14:paraId="0BE77201" w14:textId="77777777" w:rsidTr="00517515">
        <w:tc>
          <w:tcPr>
            <w:tcW w:w="2263" w:type="dxa"/>
            <w:shd w:val="clear" w:color="auto" w:fill="auto"/>
          </w:tcPr>
          <w:p w14:paraId="6912449B" w14:textId="58D12A85" w:rsidR="00F704F4" w:rsidRPr="006806B0" w:rsidRDefault="00F704F4" w:rsidP="00517515">
            <w:r>
              <w:t>Annex 4</w:t>
            </w:r>
          </w:p>
        </w:tc>
        <w:tc>
          <w:tcPr>
            <w:tcW w:w="7230" w:type="dxa"/>
            <w:shd w:val="clear" w:color="auto" w:fill="auto"/>
          </w:tcPr>
          <w:p w14:paraId="7CDED6E8" w14:textId="478E45AE" w:rsidR="00F704F4" w:rsidRDefault="00F704F4" w:rsidP="00517515">
            <w:r>
              <w:t>CMP315 Proposer’s view of how substations should be calculated</w:t>
            </w:r>
          </w:p>
        </w:tc>
      </w:tr>
      <w:tr w:rsidR="008B0AD3" w:rsidRPr="00B27233" w14:paraId="11293344" w14:textId="77777777" w:rsidTr="00517515">
        <w:tc>
          <w:tcPr>
            <w:tcW w:w="2263" w:type="dxa"/>
            <w:shd w:val="clear" w:color="auto" w:fill="auto"/>
          </w:tcPr>
          <w:p w14:paraId="7DBB7D93" w14:textId="73257D76" w:rsidR="008B0AD3" w:rsidRPr="006806B0" w:rsidRDefault="008B0AD3" w:rsidP="00517515">
            <w:r w:rsidRPr="005F35E3">
              <w:t xml:space="preserve">Annex </w:t>
            </w:r>
            <w:r w:rsidR="00F704F4">
              <w:t>5</w:t>
            </w:r>
          </w:p>
        </w:tc>
        <w:tc>
          <w:tcPr>
            <w:tcW w:w="7230" w:type="dxa"/>
            <w:shd w:val="clear" w:color="auto" w:fill="auto"/>
          </w:tcPr>
          <w:p w14:paraId="1CCD75B4" w14:textId="77777777" w:rsidR="008B0AD3" w:rsidRPr="006806B0" w:rsidRDefault="008B0AD3" w:rsidP="00517515">
            <w:r w:rsidRPr="00342BB2">
              <w:rPr>
                <w:rFonts w:ascii="Arial" w:eastAsia="Calibri" w:hAnsi="Arial" w:cs="Arial"/>
                <w:szCs w:val="24"/>
              </w:rPr>
              <w:t>Lane Clark and Peacock’s (LCP) analysis</w:t>
            </w:r>
            <w:r>
              <w:rPr>
                <w:rFonts w:ascii="Arial" w:eastAsia="Calibri" w:hAnsi="Arial" w:cs="Arial"/>
                <w:szCs w:val="24"/>
              </w:rPr>
              <w:t xml:space="preserve"> </w:t>
            </w:r>
          </w:p>
        </w:tc>
      </w:tr>
      <w:tr w:rsidR="00712882" w:rsidRPr="00B27233" w14:paraId="4FFB6A70" w14:textId="77777777" w:rsidTr="00517515">
        <w:tc>
          <w:tcPr>
            <w:tcW w:w="2263" w:type="dxa"/>
            <w:shd w:val="clear" w:color="auto" w:fill="auto"/>
          </w:tcPr>
          <w:p w14:paraId="455B84F3" w14:textId="127A1C4B" w:rsidR="00712882" w:rsidRPr="00947E06" w:rsidRDefault="00712882" w:rsidP="00712882">
            <w:r w:rsidRPr="00947E06">
              <w:t>Annex 6</w:t>
            </w:r>
          </w:p>
        </w:tc>
        <w:tc>
          <w:tcPr>
            <w:tcW w:w="7230" w:type="dxa"/>
            <w:shd w:val="clear" w:color="auto" w:fill="auto"/>
          </w:tcPr>
          <w:p w14:paraId="63084993" w14:textId="66524406" w:rsidR="00712882" w:rsidRDefault="00712882" w:rsidP="00712882">
            <w:pPr>
              <w:rPr>
                <w:rFonts w:ascii="Arial" w:eastAsia="Calibri" w:hAnsi="Arial" w:cs="Arial"/>
                <w:szCs w:val="24"/>
              </w:rPr>
            </w:pPr>
            <w:r>
              <w:t xml:space="preserve">Summary </w:t>
            </w:r>
            <w:r w:rsidR="001942F9">
              <w:t xml:space="preserve">of </w:t>
            </w:r>
            <w:r>
              <w:t>Workgroup Consultation Responses</w:t>
            </w:r>
          </w:p>
        </w:tc>
      </w:tr>
      <w:tr w:rsidR="008D265D" w:rsidRPr="00B27233" w14:paraId="08F8310F" w14:textId="77777777" w:rsidTr="00517515">
        <w:tc>
          <w:tcPr>
            <w:tcW w:w="2263" w:type="dxa"/>
            <w:shd w:val="clear" w:color="auto" w:fill="auto"/>
          </w:tcPr>
          <w:p w14:paraId="33C2363E" w14:textId="2F9AE1F0" w:rsidR="008D265D" w:rsidRPr="00947E06" w:rsidRDefault="008D265D" w:rsidP="008D265D">
            <w:r w:rsidRPr="00947E06">
              <w:t>Annex 7</w:t>
            </w:r>
          </w:p>
        </w:tc>
        <w:tc>
          <w:tcPr>
            <w:tcW w:w="7230" w:type="dxa"/>
            <w:shd w:val="clear" w:color="auto" w:fill="auto"/>
          </w:tcPr>
          <w:p w14:paraId="3CA7B5DA" w14:textId="5C5E011F" w:rsidR="008D265D" w:rsidRDefault="008D265D" w:rsidP="008D265D">
            <w:pPr>
              <w:rPr>
                <w:rFonts w:ascii="Arial" w:eastAsia="Calibri" w:hAnsi="Arial" w:cs="Arial"/>
                <w:szCs w:val="24"/>
              </w:rPr>
            </w:pPr>
            <w:r>
              <w:t>Workgroup Consultation Responses</w:t>
            </w:r>
          </w:p>
        </w:tc>
      </w:tr>
      <w:tr w:rsidR="008D265D" w:rsidRPr="00B27233" w14:paraId="7A0DF1EA" w14:textId="77777777" w:rsidTr="00517515">
        <w:tc>
          <w:tcPr>
            <w:tcW w:w="2263" w:type="dxa"/>
            <w:shd w:val="clear" w:color="auto" w:fill="auto"/>
          </w:tcPr>
          <w:p w14:paraId="169D5019" w14:textId="6A9B24A5" w:rsidR="008D265D" w:rsidRPr="00905E05" w:rsidRDefault="008D265D" w:rsidP="008D265D">
            <w:r w:rsidRPr="00905E05">
              <w:t>Annex 8</w:t>
            </w:r>
          </w:p>
        </w:tc>
        <w:tc>
          <w:tcPr>
            <w:tcW w:w="7230" w:type="dxa"/>
            <w:shd w:val="clear" w:color="auto" w:fill="auto"/>
          </w:tcPr>
          <w:p w14:paraId="2C169990" w14:textId="2306A1EA" w:rsidR="008D265D" w:rsidRDefault="000B5D79" w:rsidP="008D265D">
            <w:pPr>
              <w:rPr>
                <w:rFonts w:ascii="Arial" w:eastAsia="Calibri" w:hAnsi="Arial" w:cs="Arial"/>
                <w:szCs w:val="24"/>
              </w:rPr>
            </w:pPr>
            <w:r>
              <w:rPr>
                <w:rFonts w:ascii="Arial" w:eastAsia="Calibri" w:hAnsi="Arial" w:cs="Arial"/>
                <w:szCs w:val="24"/>
              </w:rPr>
              <w:t xml:space="preserve">CMP375 </w:t>
            </w:r>
            <w:r w:rsidR="008D265D">
              <w:rPr>
                <w:rFonts w:ascii="Arial" w:eastAsia="Calibri" w:hAnsi="Arial" w:cs="Arial"/>
                <w:szCs w:val="24"/>
              </w:rPr>
              <w:t xml:space="preserve">Workgroup </w:t>
            </w:r>
            <w:r w:rsidR="001942F9">
              <w:rPr>
                <w:rFonts w:ascii="Arial" w:eastAsia="Calibri" w:hAnsi="Arial" w:cs="Arial"/>
                <w:szCs w:val="24"/>
              </w:rPr>
              <w:t>Alternative CUSC Modifications</w:t>
            </w:r>
          </w:p>
        </w:tc>
      </w:tr>
      <w:tr w:rsidR="00126A39" w:rsidRPr="00B27233" w14:paraId="5FC6CC66" w14:textId="77777777" w:rsidTr="00517515">
        <w:tc>
          <w:tcPr>
            <w:tcW w:w="2263" w:type="dxa"/>
            <w:shd w:val="clear" w:color="auto" w:fill="auto"/>
          </w:tcPr>
          <w:p w14:paraId="439CC8C8" w14:textId="5458E75A" w:rsidR="00126A39" w:rsidRPr="00905E05" w:rsidRDefault="00126A39" w:rsidP="00126A39">
            <w:r w:rsidRPr="00905E05">
              <w:t>Annex 9</w:t>
            </w:r>
          </w:p>
        </w:tc>
        <w:tc>
          <w:tcPr>
            <w:tcW w:w="7230" w:type="dxa"/>
            <w:shd w:val="clear" w:color="auto" w:fill="auto"/>
          </w:tcPr>
          <w:p w14:paraId="70CF679C" w14:textId="25F53D8C" w:rsidR="00126A39" w:rsidRPr="00126A39" w:rsidRDefault="00126A39" w:rsidP="00126A39">
            <w:pPr>
              <w:rPr>
                <w:rFonts w:ascii="Arial" w:eastAsia="Calibri" w:hAnsi="Arial" w:cs="Arial"/>
                <w:szCs w:val="24"/>
              </w:rPr>
            </w:pPr>
            <w:r w:rsidRPr="00126A39">
              <w:rPr>
                <w:rFonts w:ascii="Arial" w:eastAsia="Calibri" w:hAnsi="Arial" w:cs="Arial"/>
                <w:szCs w:val="24"/>
              </w:rPr>
              <w:t xml:space="preserve">Tariff </w:t>
            </w:r>
            <w:r>
              <w:rPr>
                <w:rFonts w:ascii="Arial" w:eastAsia="Calibri" w:hAnsi="Arial" w:cs="Arial"/>
                <w:szCs w:val="24"/>
              </w:rPr>
              <w:t xml:space="preserve">and </w:t>
            </w:r>
            <w:r w:rsidR="0079511F">
              <w:rPr>
                <w:rFonts w:ascii="Arial" w:eastAsia="Calibri" w:hAnsi="Arial" w:cs="Arial"/>
                <w:szCs w:val="24"/>
              </w:rPr>
              <w:t>Sensitivity</w:t>
            </w:r>
            <w:r>
              <w:rPr>
                <w:rFonts w:ascii="Arial" w:eastAsia="Calibri" w:hAnsi="Arial" w:cs="Arial"/>
                <w:szCs w:val="24"/>
              </w:rPr>
              <w:t xml:space="preserve"> </w:t>
            </w:r>
            <w:r w:rsidRPr="00126A39">
              <w:rPr>
                <w:rFonts w:ascii="Arial" w:eastAsia="Calibri" w:hAnsi="Arial" w:cs="Arial"/>
                <w:szCs w:val="24"/>
              </w:rPr>
              <w:t>Analysis</w:t>
            </w:r>
          </w:p>
        </w:tc>
      </w:tr>
      <w:tr w:rsidR="00126A39" w:rsidRPr="00B27233" w14:paraId="06D05FFF" w14:textId="77777777" w:rsidTr="00517515">
        <w:tc>
          <w:tcPr>
            <w:tcW w:w="2263" w:type="dxa"/>
            <w:shd w:val="clear" w:color="auto" w:fill="auto"/>
          </w:tcPr>
          <w:p w14:paraId="4707F8B2" w14:textId="50873782" w:rsidR="00126A39" w:rsidRPr="00905E05" w:rsidRDefault="00126A39" w:rsidP="00126A39">
            <w:r w:rsidRPr="00905E05">
              <w:t>Annex 10</w:t>
            </w:r>
          </w:p>
        </w:tc>
        <w:tc>
          <w:tcPr>
            <w:tcW w:w="7230" w:type="dxa"/>
            <w:shd w:val="clear" w:color="auto" w:fill="auto"/>
          </w:tcPr>
          <w:p w14:paraId="17DCA5C6" w14:textId="11AB8B99" w:rsidR="00126A39" w:rsidRPr="00126A39" w:rsidRDefault="00126A39" w:rsidP="00126A39">
            <w:pPr>
              <w:rPr>
                <w:rFonts w:ascii="Arial" w:eastAsia="Calibri" w:hAnsi="Arial" w:cs="Arial"/>
                <w:szCs w:val="24"/>
              </w:rPr>
            </w:pPr>
            <w:r w:rsidRPr="00126A39">
              <w:rPr>
                <w:rFonts w:ascii="Arial" w:eastAsia="Calibri" w:hAnsi="Arial" w:cs="Arial"/>
                <w:szCs w:val="24"/>
              </w:rPr>
              <w:t>Legal Text</w:t>
            </w:r>
          </w:p>
        </w:tc>
      </w:tr>
      <w:tr w:rsidR="00126A39" w:rsidRPr="00B27233" w14:paraId="758BE430" w14:textId="77777777" w:rsidTr="00517515">
        <w:tc>
          <w:tcPr>
            <w:tcW w:w="2263" w:type="dxa"/>
            <w:shd w:val="clear" w:color="auto" w:fill="auto"/>
          </w:tcPr>
          <w:p w14:paraId="220B09F7" w14:textId="593F5EE3" w:rsidR="00126A39" w:rsidRPr="00126A39" w:rsidRDefault="00126A39" w:rsidP="00126A39">
            <w:r w:rsidRPr="00126A39">
              <w:t>Annex 11</w:t>
            </w:r>
          </w:p>
        </w:tc>
        <w:tc>
          <w:tcPr>
            <w:tcW w:w="7230" w:type="dxa"/>
            <w:shd w:val="clear" w:color="auto" w:fill="auto"/>
          </w:tcPr>
          <w:p w14:paraId="1C8A026E" w14:textId="7BA4EC76" w:rsidR="00126A39" w:rsidRPr="00126A39" w:rsidRDefault="00126A39" w:rsidP="00126A39">
            <w:pPr>
              <w:rPr>
                <w:rFonts w:ascii="Arial" w:eastAsia="Calibri" w:hAnsi="Arial" w:cs="Arial"/>
                <w:szCs w:val="24"/>
              </w:rPr>
            </w:pPr>
            <w:r w:rsidRPr="00126A39">
              <w:rPr>
                <w:rFonts w:ascii="Arial" w:eastAsia="Calibri" w:hAnsi="Arial" w:cs="Arial"/>
                <w:szCs w:val="24"/>
              </w:rPr>
              <w:t>Worked examples of how calculations will work</w:t>
            </w:r>
          </w:p>
        </w:tc>
      </w:tr>
      <w:tr w:rsidR="00126A39" w:rsidRPr="00B27233" w14:paraId="0D8A7FC6" w14:textId="77777777" w:rsidTr="00517515">
        <w:tc>
          <w:tcPr>
            <w:tcW w:w="2263" w:type="dxa"/>
            <w:shd w:val="clear" w:color="auto" w:fill="auto"/>
          </w:tcPr>
          <w:p w14:paraId="5DC94F16" w14:textId="43389971" w:rsidR="00126A39" w:rsidRPr="00126A39" w:rsidRDefault="00126A39" w:rsidP="00126A39">
            <w:r w:rsidRPr="00126A39">
              <w:t xml:space="preserve">Annex 12 </w:t>
            </w:r>
          </w:p>
        </w:tc>
        <w:tc>
          <w:tcPr>
            <w:tcW w:w="7230" w:type="dxa"/>
            <w:shd w:val="clear" w:color="auto" w:fill="auto"/>
          </w:tcPr>
          <w:p w14:paraId="0EEBF7B4" w14:textId="50FAE015" w:rsidR="00126A39" w:rsidRPr="00126A39" w:rsidRDefault="00126A39" w:rsidP="00126A39">
            <w:pPr>
              <w:rPr>
                <w:rFonts w:ascii="Arial" w:eastAsia="Calibri" w:hAnsi="Arial" w:cs="Arial"/>
                <w:szCs w:val="24"/>
              </w:rPr>
            </w:pPr>
            <w:r w:rsidRPr="00126A39">
              <w:rPr>
                <w:rFonts w:ascii="Arial" w:eastAsia="Calibri" w:hAnsi="Arial" w:cs="Arial"/>
                <w:szCs w:val="24"/>
              </w:rPr>
              <w:t>Alternative and Workgroup Vote</w:t>
            </w:r>
          </w:p>
        </w:tc>
      </w:tr>
    </w:tbl>
    <w:p w14:paraId="3BF56A71" w14:textId="77777777" w:rsidR="00923426" w:rsidRDefault="00923426" w:rsidP="00923426"/>
    <w:p w14:paraId="102289EB" w14:textId="77777777" w:rsidR="00AD40FD" w:rsidRPr="004858DD" w:rsidRDefault="00AD40FD" w:rsidP="00AD40FD">
      <w:pPr>
        <w:rPr>
          <w:rFonts w:ascii="Arial" w:hAnsi="Arial" w:cs="Arial"/>
        </w:rPr>
      </w:pPr>
    </w:p>
    <w:p w14:paraId="5418D439" w14:textId="77777777" w:rsidR="00AD40FD" w:rsidRPr="004858DD" w:rsidRDefault="00AD40FD" w:rsidP="00AD40FD">
      <w:pPr>
        <w:rPr>
          <w:rFonts w:ascii="Arial" w:hAnsi="Arial" w:cs="Arial"/>
        </w:rPr>
      </w:pPr>
    </w:p>
    <w:p w14:paraId="038B8FA1" w14:textId="3082889A" w:rsidR="00AD40FD" w:rsidRPr="00923426" w:rsidRDefault="00AD40FD" w:rsidP="001C3685"/>
    <w:sectPr w:rsidR="00AD40FD" w:rsidRPr="00923426" w:rsidSect="00FB5A3B">
      <w:headerReference w:type="default" r:id="rId36"/>
      <w:footerReference w:type="default" r:id="rId37"/>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laire Huxley (ESO)" w:date="2023-06-28T11:15:00Z" w:initials="CH(">
    <w:p w14:paraId="46CA4AEE" w14:textId="196B4134" w:rsidR="000B2268" w:rsidRDefault="000B2268">
      <w:pPr>
        <w:pStyle w:val="CommentText"/>
      </w:pPr>
      <w:r>
        <w:rPr>
          <w:rStyle w:val="CommentReference"/>
        </w:rPr>
        <w:annotationRef/>
      </w:r>
      <w:r>
        <w:t>Updated implementation date to 2025 as discussed in Workgroup. Action on all to consider impacts of this.</w:t>
      </w:r>
    </w:p>
  </w:comment>
  <w:comment w:id="2" w:author="Claire Huxley (ESO)" w:date="2023-06-28T11:16:00Z" w:initials="CH(">
    <w:p w14:paraId="4E0DE055" w14:textId="00A8F949" w:rsidR="000B2268" w:rsidRDefault="000B2268">
      <w:pPr>
        <w:pStyle w:val="CommentText"/>
      </w:pPr>
      <w:r>
        <w:rPr>
          <w:rStyle w:val="CommentReference"/>
        </w:rPr>
        <w:annotationRef/>
      </w:r>
      <w:r>
        <w:fldChar w:fldCharType="begin"/>
      </w:r>
      <w:r>
        <w:instrText xml:space="preserve"> HYPERLINK "mailto:Andrew.Hemus@nationalgrideso.com" </w:instrText>
      </w:r>
      <w:bookmarkStart w:id="3" w:name="_@_D37FED6327F640C6B23CFDF94A2DFEBAZ"/>
      <w:r w:rsidRPr="000B2268">
        <w:rPr>
          <w:rStyle w:val="Mention"/>
        </w:rPr>
        <w:fldChar w:fldCharType="separate"/>
      </w:r>
      <w:bookmarkEnd w:id="3"/>
      <w:r w:rsidRPr="000B2268">
        <w:rPr>
          <w:rStyle w:val="Mention"/>
          <w:noProof/>
        </w:rPr>
        <w:t>@Andrew Hemus (ESO)</w:t>
      </w:r>
      <w:r>
        <w:fldChar w:fldCharType="end"/>
      </w:r>
      <w:r>
        <w:t xml:space="preserve"> – can you check that this timeline aligns to the workgroup slides we shared?</w:t>
      </w:r>
    </w:p>
  </w:comment>
  <w:comment w:id="13" w:author="Paul Mullen" w:date="2023-06-21T08:39:00Z" w:initials="M(PJ">
    <w:p w14:paraId="4E994087" w14:textId="77777777" w:rsidR="009A14BF" w:rsidRDefault="009A14BF" w:rsidP="009A14BF">
      <w:pPr>
        <w:pStyle w:val="CommentText"/>
      </w:pPr>
      <w:r>
        <w:rPr>
          <w:rStyle w:val="CommentReference"/>
        </w:rPr>
        <w:annotationRef/>
      </w:r>
      <w:r>
        <w:t>Is this correct?</w:t>
      </w:r>
    </w:p>
  </w:comment>
  <w:comment w:id="14" w:author="Claire Huxley (ESO) [2]" w:date="2023-06-27T15:36:00Z" w:initials="H(C">
    <w:p w14:paraId="2931FC0F" w14:textId="77777777" w:rsidR="0051719B" w:rsidRDefault="0051719B" w:rsidP="0051719B">
      <w:pPr>
        <w:pStyle w:val="CommentText"/>
      </w:pPr>
      <w:r>
        <w:rPr>
          <w:rStyle w:val="CommentReference"/>
        </w:rPr>
        <w:annotationRef/>
      </w:r>
      <w:r>
        <w:t>Feedback needed on whether this is the correct assumption</w:t>
      </w:r>
    </w:p>
  </w:comment>
  <w:comment w:id="15" w:author="Paul Mullen" w:date="2023-05-23T09:15:00Z" w:initials="M(PJ">
    <w:p w14:paraId="6B48EFDB" w14:textId="41DCF62A" w:rsidR="00117F72" w:rsidRDefault="00117F72">
      <w:pPr>
        <w:pStyle w:val="CommentText"/>
      </w:pPr>
      <w:r>
        <w:rPr>
          <w:rStyle w:val="CommentReference"/>
        </w:rPr>
        <w:annotationRef/>
      </w:r>
      <w:r>
        <w:t>To be updated at Workgroup Vote stage</w:t>
      </w:r>
    </w:p>
  </w:comment>
  <w:comment w:id="16" w:author="Paul Mullen" w:date="2023-05-24T13:31:00Z" w:initials="M(PJ">
    <w:p w14:paraId="4F6360AA" w14:textId="013EBFD0" w:rsidR="003F1509" w:rsidRDefault="003F1509">
      <w:pPr>
        <w:pStyle w:val="CommentText"/>
      </w:pPr>
      <w:r>
        <w:rPr>
          <w:rStyle w:val="CommentReference"/>
        </w:rPr>
        <w:annotationRef/>
      </w:r>
      <w:r>
        <w:t>Paul Mott to confirm when</w:t>
      </w:r>
      <w:r w:rsidR="00D56128">
        <w:t xml:space="preserve"> rezoning Modifications are to be raised</w:t>
      </w:r>
    </w:p>
  </w:comment>
  <w:comment w:id="17" w:author="Claire Huxley (ESO)" w:date="2023-06-28T11:21:00Z" w:initials="CH(">
    <w:p w14:paraId="4FCFC393" w14:textId="7F591762" w:rsidR="00822E67" w:rsidRDefault="00822E67">
      <w:pPr>
        <w:pStyle w:val="CommentText"/>
      </w:pPr>
      <w:r>
        <w:rPr>
          <w:rStyle w:val="CommentReference"/>
        </w:rPr>
        <w:annotationRef/>
      </w:r>
      <w:r>
        <w:t xml:space="preserve">Copied from Paul Mott reply in previous version - </w:t>
      </w:r>
      <w:hyperlink r:id="rId1" w:history="1">
        <w:r w:rsidRPr="00FE2BC4">
          <w:rPr>
            <w:rStyle w:val="Hyperlink"/>
          </w:rPr>
          <w:t>https://www.nationalgrideso.com/document/179891/download</w:t>
        </w:r>
      </w:hyperlink>
      <w:r>
        <w:t xml:space="preserve">  “Given the significant interaction between this modification and CMP353, and any future reform to the expansion constant methodology, we would expect NGESO to revisit the issue of rezoning alongside the development of any future change to the expansion constant”</w:t>
      </w:r>
    </w:p>
  </w:comment>
  <w:comment w:id="18" w:author="Claire Huxley (ESO)" w:date="2023-06-22T15:47:00Z" w:initials="CH">
    <w:p w14:paraId="70E356A7" w14:textId="77777777" w:rsidR="00832629" w:rsidRDefault="00832629" w:rsidP="00832629">
      <w:pPr>
        <w:pStyle w:val="CommentText"/>
      </w:pPr>
      <w:r>
        <w:rPr>
          <w:rStyle w:val="CommentReference"/>
        </w:rPr>
        <w:annotationRef/>
      </w:r>
      <w:r>
        <w:fldChar w:fldCharType="begin"/>
      </w:r>
      <w:r>
        <w:instrText xml:space="preserve"> HYPERLINK "mailto:Jo.Zhou@nationalgrideso.com" </w:instrText>
      </w:r>
      <w:bookmarkStart w:id="19" w:name="_@_A440E6D2589D4AE2A8829810B44A3C52"/>
      <w:r>
        <w:fldChar w:fldCharType="separate"/>
      </w:r>
      <w:bookmarkEnd w:id="19"/>
      <w:r w:rsidRPr="008300F9">
        <w:rPr>
          <w:rStyle w:val="UnresolvedMention"/>
          <w:noProof/>
          <w:u w:val="dotted"/>
        </w:rPr>
        <w:t>@Joan Qiong Zhou (ESO)</w:t>
      </w:r>
      <w:r>
        <w:fldChar w:fldCharType="end"/>
      </w:r>
      <w:r>
        <w:t xml:space="preserve"> – is this covered by your spreadsheets? If so, which one?</w:t>
      </w:r>
    </w:p>
  </w:comment>
  <w:comment w:id="20" w:author="Claire Huxley (ESO)" w:date="2023-06-22T15:38:00Z" w:initials="CH">
    <w:p w14:paraId="5C803AFA" w14:textId="77777777" w:rsidR="00832629" w:rsidRDefault="00832629" w:rsidP="00832629">
      <w:pPr>
        <w:pStyle w:val="CommentText"/>
      </w:pPr>
      <w:r>
        <w:rPr>
          <w:rStyle w:val="CommentReference"/>
        </w:rPr>
        <w:annotationRef/>
      </w:r>
      <w:r>
        <w:t xml:space="preserve">Does this need </w:t>
      </w:r>
      <w:proofErr w:type="gramStart"/>
      <w:r>
        <w:t>updating</w:t>
      </w:r>
      <w:proofErr w:type="gramEnd"/>
      <w:r>
        <w:t xml:space="preserve"> to the next price control period? Workgroup to confirm</w:t>
      </w:r>
    </w:p>
  </w:comment>
  <w:comment w:id="21" w:author="Claire Huxley (ESO)" w:date="2023-06-22T15:45:00Z" w:initials="CH">
    <w:p w14:paraId="3E6381D4" w14:textId="77777777" w:rsidR="00832629" w:rsidRDefault="00832629" w:rsidP="00832629">
      <w:pPr>
        <w:pStyle w:val="CommentText"/>
      </w:pPr>
      <w:r>
        <w:rPr>
          <w:rStyle w:val="CommentReference"/>
        </w:rPr>
        <w:annotationRef/>
      </w:r>
      <w:r>
        <w:t>Can someone in the workgroup outline which SCR is being referred to here?</w:t>
      </w:r>
    </w:p>
  </w:comment>
  <w:comment w:id="33" w:author="Claire Huxley (ESO)" w:date="2023-06-28T11:22:00Z" w:initials="CH(">
    <w:p w14:paraId="036ABF30" w14:textId="65BBBF33" w:rsidR="003D0605" w:rsidRDefault="003D0605">
      <w:pPr>
        <w:pStyle w:val="CommentText"/>
      </w:pPr>
      <w:r>
        <w:rPr>
          <w:rStyle w:val="CommentReference"/>
        </w:rPr>
        <w:annotationRef/>
      </w:r>
      <w:r w:rsidR="00976F98">
        <w:fldChar w:fldCharType="begin"/>
      </w:r>
      <w:r w:rsidR="00976F98">
        <w:instrText xml:space="preserve"> HYPERLINK "mailto:matthew.paige-stimson@nationalgrid.com" </w:instrText>
      </w:r>
      <w:bookmarkStart w:id="36" w:name="_@_CABEE64D754040DDA3A8909F110FE665"/>
      <w:r w:rsidR="00976F98">
        <w:fldChar w:fldCharType="separate"/>
      </w:r>
      <w:bookmarkEnd w:id="36"/>
      <w:r w:rsidR="00976F98" w:rsidRPr="002315EB">
        <w:rPr>
          <w:rStyle w:val="UnresolvedMention"/>
          <w:noProof/>
          <w:u w:val="dotted"/>
        </w:rPr>
        <w:t>@Matthew Paige-Stimson</w:t>
      </w:r>
      <w:r w:rsidR="00976F98">
        <w:fldChar w:fldCharType="end"/>
      </w:r>
      <w:r w:rsidR="00976F98">
        <w:t xml:space="preserve"> can you please confirm I have captured this correctly?</w:t>
      </w:r>
    </w:p>
  </w:comment>
  <w:comment w:id="34" w:author="Claire Huxley (ESO)" w:date="2023-06-28T11:23:00Z" w:initials="CH(">
    <w:p w14:paraId="4A2ACA04" w14:textId="6694D9A3" w:rsidR="00976F98" w:rsidRDefault="00976F98">
      <w:pPr>
        <w:pStyle w:val="CommentText"/>
      </w:pPr>
      <w:r>
        <w:rPr>
          <w:rStyle w:val="CommentReference"/>
        </w:rPr>
        <w:annotationRef/>
      </w:r>
    </w:p>
  </w:comment>
  <w:comment w:id="39" w:author="Paul Mullen" w:date="2023-05-23T11:50:00Z" w:initials="M(PJ">
    <w:p w14:paraId="6C76219C" w14:textId="0BEA29D3" w:rsidR="00573D8C" w:rsidRDefault="00573D8C">
      <w:pPr>
        <w:pStyle w:val="CommentText"/>
      </w:pPr>
      <w:r>
        <w:rPr>
          <w:rStyle w:val="CommentReference"/>
        </w:rPr>
        <w:annotationRef/>
      </w:r>
      <w:r>
        <w:t>Nick S – can you recall why this was agreed and add a sentence of two here.</w:t>
      </w:r>
    </w:p>
  </w:comment>
  <w:comment w:id="40" w:author="Claire Huxley (ESO)" w:date="2023-06-28T11:23:00Z" w:initials="CH(">
    <w:p w14:paraId="71754BCF" w14:textId="557DA0D3" w:rsidR="00976F98" w:rsidRDefault="00976F98">
      <w:pPr>
        <w:pStyle w:val="CommentText"/>
      </w:pPr>
      <w:r>
        <w:rPr>
          <w:rStyle w:val="CommentReference"/>
        </w:rPr>
        <w:annotationRef/>
      </w:r>
      <w:r>
        <w:t>This still requires confirmation</w:t>
      </w:r>
    </w:p>
  </w:comment>
  <w:comment w:id="41" w:author="Paul Mullen" w:date="2023-05-26T10:27:00Z" w:initials="M(PJ">
    <w:p w14:paraId="685EBEAA" w14:textId="279AD82F" w:rsidR="006D6B59" w:rsidRDefault="006D6B59">
      <w:pPr>
        <w:pStyle w:val="CommentText"/>
      </w:pPr>
      <w:r>
        <w:rPr>
          <w:rStyle w:val="CommentReference"/>
        </w:rPr>
        <w:annotationRef/>
      </w:r>
      <w:r>
        <w:t>Nick – do you have the most recent version of this spreadsheet?</w:t>
      </w:r>
    </w:p>
  </w:comment>
  <w:comment w:id="42" w:author="Claire Huxley (ESO)" w:date="2023-06-28T11:23:00Z" w:initials="CH(">
    <w:p w14:paraId="37646B20" w14:textId="366859AA" w:rsidR="00E20660" w:rsidRDefault="00E20660">
      <w:pPr>
        <w:pStyle w:val="CommentText"/>
      </w:pPr>
      <w:r>
        <w:rPr>
          <w:rStyle w:val="CommentReference"/>
        </w:rPr>
        <w:annotationRef/>
      </w:r>
      <w:r>
        <w:t>Confirmation required</w:t>
      </w:r>
    </w:p>
  </w:comment>
  <w:comment w:id="43" w:author="Paul Mullen" w:date="2023-06-21T08:21:00Z" w:initials="M(PJ">
    <w:p w14:paraId="150CDDBE" w14:textId="0DB39C3F" w:rsidR="006A608A" w:rsidRDefault="006A608A">
      <w:pPr>
        <w:pStyle w:val="CommentText"/>
      </w:pPr>
      <w:r>
        <w:rPr>
          <w:rStyle w:val="CommentReference"/>
        </w:rPr>
        <w:annotationRef/>
      </w:r>
      <w:r>
        <w:t>Added by Paul Mott</w:t>
      </w:r>
    </w:p>
  </w:comment>
  <w:comment w:id="44" w:author="Claire Huxley (ESO)" w:date="2023-06-28T11:25:00Z" w:initials="CH(">
    <w:p w14:paraId="59EE1931" w14:textId="391EC077" w:rsidR="00B755BA" w:rsidRDefault="00B755BA">
      <w:pPr>
        <w:pStyle w:val="CommentText"/>
      </w:pPr>
      <w:r>
        <w:rPr>
          <w:rStyle w:val="CommentReference"/>
        </w:rPr>
        <w:annotationRef/>
      </w:r>
      <w:r>
        <w:t>Matthew to draft and send through on chat/email</w:t>
      </w:r>
    </w:p>
  </w:comment>
  <w:comment w:id="47" w:author="Claire Huxley (ESO)" w:date="2023-06-28T11:26:00Z" w:initials="CH(">
    <w:p w14:paraId="296FAE42" w14:textId="757309AD" w:rsidR="00B755BA" w:rsidRDefault="00B755BA">
      <w:pPr>
        <w:pStyle w:val="CommentText"/>
      </w:pPr>
      <w:r>
        <w:rPr>
          <w:rStyle w:val="CommentReference"/>
        </w:rPr>
        <w:annotationRef/>
      </w:r>
      <w:r>
        <w:t>Need to explain how we arrived at 13% and 87£ and how that leads to 50%. Explain why. Action for Paul Mott</w:t>
      </w:r>
    </w:p>
  </w:comment>
  <w:comment w:id="46" w:author="Paul Mullen" w:date="2023-06-21T08:29:00Z" w:initials="M(PJ">
    <w:p w14:paraId="095C7041" w14:textId="3AC6321B" w:rsidR="009A14BF" w:rsidRDefault="009A14BF">
      <w:pPr>
        <w:pStyle w:val="CommentText"/>
      </w:pPr>
      <w:r>
        <w:rPr>
          <w:rStyle w:val="CommentReference"/>
        </w:rPr>
        <w:annotationRef/>
      </w:r>
      <w:r>
        <w:t>Words added by Paul Mott and slightly amended</w:t>
      </w:r>
    </w:p>
  </w:comment>
  <w:comment w:id="55" w:author="Paul Mullen" w:date="2023-06-21T08:39:00Z" w:initials="M(PJ">
    <w:p w14:paraId="25844524" w14:textId="77777777" w:rsidR="000D4B65" w:rsidRDefault="000D4B65" w:rsidP="000D4B65">
      <w:pPr>
        <w:pStyle w:val="CommentText"/>
      </w:pPr>
      <w:r>
        <w:rPr>
          <w:rStyle w:val="CommentReference"/>
        </w:rPr>
        <w:annotationRef/>
      </w:r>
      <w:r>
        <w:t>Is this correct?</w:t>
      </w:r>
    </w:p>
  </w:comment>
  <w:comment w:id="56" w:author="Claire Huxley (ESO) [2]" w:date="2023-06-27T15:36:00Z" w:initials="H(C">
    <w:p w14:paraId="5E5D4AAC" w14:textId="77777777" w:rsidR="000D4B65" w:rsidRDefault="000D4B65" w:rsidP="000D4B65">
      <w:pPr>
        <w:pStyle w:val="CommentText"/>
      </w:pPr>
      <w:r>
        <w:rPr>
          <w:rStyle w:val="CommentReference"/>
        </w:rPr>
        <w:annotationRef/>
      </w:r>
      <w:r>
        <w:t>Feedback needed on whether this is the correct assumption</w:t>
      </w:r>
    </w:p>
  </w:comment>
  <w:comment w:id="58" w:author="Paul Mullen" w:date="2023-06-21T09:20:00Z" w:initials="M(PJ">
    <w:p w14:paraId="3A9A0248" w14:textId="765A4F7D" w:rsidR="008B5F3C" w:rsidRDefault="008B5F3C">
      <w:pPr>
        <w:pStyle w:val="CommentText"/>
      </w:pPr>
      <w:r>
        <w:rPr>
          <w:rStyle w:val="CommentReference"/>
        </w:rPr>
        <w:annotationRef/>
      </w:r>
      <w:r>
        <w:t>Jo – need some commentary here</w:t>
      </w:r>
    </w:p>
  </w:comment>
  <w:comment w:id="59" w:author="Zhou (ESO), Jo" w:date="2023-06-20T22:11:00Z" w:initials="Z(J">
    <w:p w14:paraId="55F2B571" w14:textId="77777777" w:rsidR="008B5F3C" w:rsidRDefault="008B5F3C" w:rsidP="008B5F3C">
      <w:pPr>
        <w:pStyle w:val="CommentText"/>
      </w:pPr>
      <w:r>
        <w:rPr>
          <w:rStyle w:val="CommentReference"/>
        </w:rPr>
        <w:annotationRef/>
      </w:r>
      <w:r>
        <w:t>I’ve added these paragraphs, please review. Will also add charts</w:t>
      </w:r>
    </w:p>
  </w:comment>
  <w:comment w:id="60" w:author="Paul Mullen" w:date="2023-06-21T09:26:00Z" w:initials="M(PJ">
    <w:p w14:paraId="65397F6A" w14:textId="09D38693" w:rsidR="008B5F3C" w:rsidRDefault="008B5F3C">
      <w:pPr>
        <w:pStyle w:val="CommentText"/>
      </w:pPr>
      <w:r>
        <w:rPr>
          <w:rStyle w:val="CommentReference"/>
        </w:rPr>
        <w:annotationRef/>
      </w:r>
      <w:r>
        <w:t>Don’t understand this</w:t>
      </w:r>
      <w:r w:rsidR="00FD0B02">
        <w:t xml:space="preserve"> – Jo can you expand so clear to reader</w:t>
      </w:r>
    </w:p>
  </w:comment>
  <w:comment w:id="66" w:author="Claire Huxley (ESO)" w:date="2023-06-27T16:50:00Z" w:initials="CH(">
    <w:p w14:paraId="0D791A6D" w14:textId="77777777" w:rsidR="00CC0231" w:rsidRDefault="00CC0231" w:rsidP="00CC0231">
      <w:pPr>
        <w:pStyle w:val="CommentText"/>
      </w:pPr>
      <w:r>
        <w:rPr>
          <w:rStyle w:val="CommentReference"/>
        </w:rPr>
        <w:annotationRef/>
      </w:r>
      <w:r>
        <w:t xml:space="preserve">Add to this following WG on the </w:t>
      </w:r>
      <w:proofErr w:type="gramStart"/>
      <w:r>
        <w:t>5</w:t>
      </w:r>
      <w:r w:rsidRPr="00AA173F">
        <w:rPr>
          <w:vertAlign w:val="superscript"/>
        </w:rPr>
        <w:t>th</w:t>
      </w:r>
      <w:proofErr w:type="gramEnd"/>
      <w:r>
        <w:t xml:space="preserve"> July</w:t>
      </w:r>
    </w:p>
  </w:comment>
  <w:comment w:id="67" w:author="Claire Huxley (ESO)" w:date="2023-06-27T16:51:00Z" w:initials="CH(">
    <w:p w14:paraId="79F78F4D" w14:textId="77777777" w:rsidR="00CC0231" w:rsidRDefault="00CC0231" w:rsidP="00CC0231">
      <w:pPr>
        <w:pStyle w:val="CommentText"/>
      </w:pPr>
      <w:r>
        <w:rPr>
          <w:rStyle w:val="CommentReference"/>
        </w:rPr>
        <w:annotationRef/>
      </w:r>
      <w:r>
        <w:t>Links to action 20 for Jo</w:t>
      </w:r>
    </w:p>
  </w:comment>
  <w:comment w:id="87" w:author="Guidance" w:date="2020-09-08T14:36:00Z" w:initials="G">
    <w:p w14:paraId="559511F0" w14:textId="77777777" w:rsidR="00CA7D4A" w:rsidRDefault="00CA7D4A" w:rsidP="00CA7D4A">
      <w:pPr>
        <w:pStyle w:val="CommentText"/>
      </w:pPr>
      <w:r>
        <w:rPr>
          <w:rStyle w:val="CommentReference"/>
        </w:rPr>
        <w:annotationRef/>
      </w:r>
      <w:r>
        <w:t>Enter the proposals which the workgroup voted on to be better than the Baseline.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CA4AEE" w15:done="0"/>
  <w15:commentEx w15:paraId="4E0DE055" w15:paraIdParent="46CA4AEE" w15:done="0"/>
  <w15:commentEx w15:paraId="4E994087" w15:done="0"/>
  <w15:commentEx w15:paraId="2931FC0F" w15:done="0"/>
  <w15:commentEx w15:paraId="6B48EFDB" w15:done="0"/>
  <w15:commentEx w15:paraId="4F6360AA" w15:done="0"/>
  <w15:commentEx w15:paraId="4FCFC393" w15:paraIdParent="4F6360AA" w15:done="0"/>
  <w15:commentEx w15:paraId="70E356A7" w15:done="0"/>
  <w15:commentEx w15:paraId="5C803AFA" w15:done="0"/>
  <w15:commentEx w15:paraId="3E6381D4" w15:done="0"/>
  <w15:commentEx w15:paraId="036ABF30" w15:done="0"/>
  <w15:commentEx w15:paraId="4A2ACA04" w15:paraIdParent="036ABF30" w15:done="0"/>
  <w15:commentEx w15:paraId="6C76219C" w15:done="0"/>
  <w15:commentEx w15:paraId="71754BCF" w15:paraIdParent="6C76219C" w15:done="0"/>
  <w15:commentEx w15:paraId="685EBEAA" w15:done="0"/>
  <w15:commentEx w15:paraId="37646B20" w15:paraIdParent="685EBEAA" w15:done="0"/>
  <w15:commentEx w15:paraId="150CDDBE" w15:done="0"/>
  <w15:commentEx w15:paraId="59EE1931" w15:done="0"/>
  <w15:commentEx w15:paraId="296FAE42" w15:done="0"/>
  <w15:commentEx w15:paraId="095C7041" w15:done="0"/>
  <w15:commentEx w15:paraId="25844524" w15:done="0"/>
  <w15:commentEx w15:paraId="5E5D4AAC" w15:done="0"/>
  <w15:commentEx w15:paraId="3A9A0248" w15:done="0"/>
  <w15:commentEx w15:paraId="55F2B571" w15:done="0"/>
  <w15:commentEx w15:paraId="65397F6A" w15:done="0"/>
  <w15:commentEx w15:paraId="0D791A6D" w15:done="0"/>
  <w15:commentEx w15:paraId="79F78F4D" w15:paraIdParent="0D791A6D" w15:done="0"/>
  <w15:commentEx w15:paraId="559511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694E0" w16cex:dateUtc="2023-06-28T10:15:00Z"/>
  <w16cex:commentExtensible w16cex:durableId="284694FE" w16cex:dateUtc="2023-06-28T10:16:00Z"/>
  <w16cex:commentExtensible w16cex:durableId="283D35C4" w16cex:dateUtc="2023-06-21T07:39:00Z"/>
  <w16cex:commentExtensible w16cex:durableId="2845809A" w16cex:dateUtc="2023-06-27T14:36:00Z"/>
  <w16cex:commentExtensible w16cex:durableId="2817029D" w16cex:dateUtc="2023-05-23T08:15:00Z"/>
  <w16cex:commentExtensible w16cex:durableId="2818903B" w16cex:dateUtc="2023-05-24T12:31:00Z"/>
  <w16cex:commentExtensible w16cex:durableId="2846963E" w16cex:dateUtc="2023-06-28T10:21:00Z"/>
  <w16cex:commentExtensible w16cex:durableId="283EEB89" w16cex:dateUtc="2023-06-22T14:47:00Z"/>
  <w16cex:commentExtensible w16cex:durableId="283EE96E" w16cex:dateUtc="2023-06-22T14:38:00Z"/>
  <w16cex:commentExtensible w16cex:durableId="283EEB0C" w16cex:dateUtc="2023-06-22T14:45:00Z"/>
  <w16cex:commentExtensible w16cex:durableId="28469692" w16cex:dateUtc="2023-06-28T10:22:00Z"/>
  <w16cex:commentExtensible w16cex:durableId="2846969C" w16cex:dateUtc="2023-06-28T10:23:00Z"/>
  <w16cex:commentExtensible w16cex:durableId="28172712" w16cex:dateUtc="2023-05-23T10:50:00Z"/>
  <w16cex:commentExtensible w16cex:durableId="284696B7" w16cex:dateUtc="2023-06-28T10:23:00Z"/>
  <w16cex:commentExtensible w16cex:durableId="281B0803" w16cex:dateUtc="2023-05-26T09:27:00Z"/>
  <w16cex:commentExtensible w16cex:durableId="284696C5" w16cex:dateUtc="2023-06-28T10:23:00Z"/>
  <w16cex:commentExtensible w16cex:durableId="283D3180" w16cex:dateUtc="2023-06-21T07:21:00Z"/>
  <w16cex:commentExtensible w16cex:durableId="28469730" w16cex:dateUtc="2023-06-28T10:25:00Z"/>
  <w16cex:commentExtensible w16cex:durableId="28469749" w16cex:dateUtc="2023-06-28T10:26:00Z"/>
  <w16cex:commentExtensible w16cex:durableId="283D3365" w16cex:dateUtc="2023-06-21T07:29:00Z"/>
  <w16cex:commentExtensible w16cex:durableId="284697FF" w16cex:dateUtc="2023-06-21T07:39:00Z"/>
  <w16cex:commentExtensible w16cex:durableId="284697FE" w16cex:dateUtc="2023-06-27T14:36:00Z"/>
  <w16cex:commentExtensible w16cex:durableId="283D3F62" w16cex:dateUtc="2023-06-21T08:20:00Z"/>
  <w16cex:commentExtensible w16cex:durableId="283CA27F" w16cex:dateUtc="2023-06-20T21:11:00Z"/>
  <w16cex:commentExtensible w16cex:durableId="283D40C8" w16cex:dateUtc="2023-06-21T08:26:00Z"/>
  <w16cex:commentExtensible w16cex:durableId="284591CC" w16cex:dateUtc="2023-06-27T15:50:00Z"/>
  <w16cex:commentExtensible w16cex:durableId="28459227" w16cex:dateUtc="2023-06-27T1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CA4AEE" w16cid:durableId="284694E0"/>
  <w16cid:commentId w16cid:paraId="4E0DE055" w16cid:durableId="284694FE"/>
  <w16cid:commentId w16cid:paraId="4E994087" w16cid:durableId="283D35C4"/>
  <w16cid:commentId w16cid:paraId="2931FC0F" w16cid:durableId="2845809A"/>
  <w16cid:commentId w16cid:paraId="6B48EFDB" w16cid:durableId="2817029D"/>
  <w16cid:commentId w16cid:paraId="4F6360AA" w16cid:durableId="2818903B"/>
  <w16cid:commentId w16cid:paraId="4FCFC393" w16cid:durableId="2846963E"/>
  <w16cid:commentId w16cid:paraId="70E356A7" w16cid:durableId="283EEB89"/>
  <w16cid:commentId w16cid:paraId="5C803AFA" w16cid:durableId="283EE96E"/>
  <w16cid:commentId w16cid:paraId="3E6381D4" w16cid:durableId="283EEB0C"/>
  <w16cid:commentId w16cid:paraId="036ABF30" w16cid:durableId="28469692"/>
  <w16cid:commentId w16cid:paraId="4A2ACA04" w16cid:durableId="2846969C"/>
  <w16cid:commentId w16cid:paraId="6C76219C" w16cid:durableId="28172712"/>
  <w16cid:commentId w16cid:paraId="71754BCF" w16cid:durableId="284696B7"/>
  <w16cid:commentId w16cid:paraId="685EBEAA" w16cid:durableId="281B0803"/>
  <w16cid:commentId w16cid:paraId="37646B20" w16cid:durableId="284696C5"/>
  <w16cid:commentId w16cid:paraId="150CDDBE" w16cid:durableId="283D3180"/>
  <w16cid:commentId w16cid:paraId="59EE1931" w16cid:durableId="28469730"/>
  <w16cid:commentId w16cid:paraId="296FAE42" w16cid:durableId="28469749"/>
  <w16cid:commentId w16cid:paraId="095C7041" w16cid:durableId="283D3365"/>
  <w16cid:commentId w16cid:paraId="25844524" w16cid:durableId="284697FF"/>
  <w16cid:commentId w16cid:paraId="5E5D4AAC" w16cid:durableId="284697FE"/>
  <w16cid:commentId w16cid:paraId="3A9A0248" w16cid:durableId="283D3F62"/>
  <w16cid:commentId w16cid:paraId="55F2B571" w16cid:durableId="283CA27F"/>
  <w16cid:commentId w16cid:paraId="65397F6A" w16cid:durableId="283D40C8"/>
  <w16cid:commentId w16cid:paraId="0D791A6D" w16cid:durableId="284591CC"/>
  <w16cid:commentId w16cid:paraId="79F78F4D" w16cid:durableId="28459227"/>
  <w16cid:commentId w16cid:paraId="559511F0" w16cid:durableId="238311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3FA4D" w14:textId="77777777" w:rsidR="00E30766" w:rsidRDefault="00E30766" w:rsidP="00B72663">
      <w:pPr>
        <w:spacing w:line="240" w:lineRule="auto"/>
      </w:pPr>
      <w:r>
        <w:separator/>
      </w:r>
    </w:p>
  </w:endnote>
  <w:endnote w:type="continuationSeparator" w:id="0">
    <w:p w14:paraId="188335F6" w14:textId="77777777" w:rsidR="00E30766" w:rsidRDefault="00E30766" w:rsidP="00B72663">
      <w:pPr>
        <w:spacing w:line="240" w:lineRule="auto"/>
      </w:pPr>
      <w:r>
        <w:continuationSeparator/>
      </w:r>
    </w:p>
  </w:endnote>
  <w:endnote w:type="continuationNotice" w:id="1">
    <w:p w14:paraId="005AD5A5" w14:textId="77777777" w:rsidR="00E30766" w:rsidRDefault="00E307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45455"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F5649" w14:textId="77777777" w:rsidR="00E30766" w:rsidRDefault="00E30766" w:rsidP="00B72663">
      <w:pPr>
        <w:spacing w:line="240" w:lineRule="auto"/>
      </w:pPr>
      <w:r>
        <w:separator/>
      </w:r>
    </w:p>
  </w:footnote>
  <w:footnote w:type="continuationSeparator" w:id="0">
    <w:p w14:paraId="785F3CD0" w14:textId="77777777" w:rsidR="00E30766" w:rsidRDefault="00E30766" w:rsidP="00B72663">
      <w:pPr>
        <w:spacing w:line="240" w:lineRule="auto"/>
      </w:pPr>
      <w:r>
        <w:continuationSeparator/>
      </w:r>
    </w:p>
  </w:footnote>
  <w:footnote w:type="continuationNotice" w:id="1">
    <w:p w14:paraId="1D201DBF" w14:textId="77777777" w:rsidR="00E30766" w:rsidRDefault="00E30766">
      <w:pPr>
        <w:spacing w:line="240" w:lineRule="auto"/>
      </w:pPr>
    </w:p>
  </w:footnote>
  <w:footnote w:id="2">
    <w:p w14:paraId="3699FF8E" w14:textId="1EE684B4" w:rsidR="00D56128" w:rsidRPr="00D56128" w:rsidRDefault="00D56128" w:rsidP="00D56128">
      <w:pPr>
        <w:pStyle w:val="FootnoteText"/>
        <w:jc w:val="both"/>
      </w:pPr>
      <w:r w:rsidRPr="00D56128">
        <w:rPr>
          <w:rStyle w:val="FootnoteReference"/>
        </w:rPr>
        <w:footnoteRef/>
      </w:r>
      <w:r w:rsidRPr="00D56128">
        <w:t xml:space="preserve"> From Ofgem’s decision letter of 11 November 2020 “Given the significant interaction between this modification and CMP353, and any future reform to the expansion constant methodology, we would expect NGESO to revisit the issue of rezoning alongside the development of any future change to the expansion constant”</w:t>
      </w:r>
    </w:p>
  </w:footnote>
  <w:footnote w:id="3">
    <w:p w14:paraId="4529E17F" w14:textId="77777777" w:rsidR="008D3B67" w:rsidRDefault="008D3B67" w:rsidP="008D3B67">
      <w:pPr>
        <w:pStyle w:val="FootnoteText"/>
        <w:jc w:val="both"/>
      </w:pPr>
      <w:r>
        <w:rPr>
          <w:rStyle w:val="FootnoteReference"/>
        </w:rPr>
        <w:footnoteRef/>
      </w:r>
      <w:r>
        <w:t xml:space="preserve"> CUSC 8.19.3 </w:t>
      </w:r>
      <w:r w:rsidRPr="004170E3">
        <w:rPr>
          <w:i/>
          <w:iCs/>
        </w:rPr>
        <w:t>“Subject to Paragraphs 8.14.3 and 8.17A.4(b), the CUSC Modifications Panel may decide to amalgamate a CUSC Modification Proposal with one or more other CUSC Modification Proposals where the subject-matter of such CUSC Modification Proposals is sufficiently proximate to justify amalgamation on the grounds of efficiency and/or where such CUSC Modification Proposals are logically dependent on each other.”</w:t>
      </w:r>
    </w:p>
  </w:footnote>
  <w:footnote w:id="4">
    <w:p w14:paraId="21A4C061" w14:textId="77777777" w:rsidR="00F26BCE" w:rsidRDefault="00F26BCE" w:rsidP="00F26BCE">
      <w:pPr>
        <w:pStyle w:val="FootnoteText"/>
      </w:pPr>
      <w:r>
        <w:rPr>
          <w:rStyle w:val="FootnoteReference"/>
        </w:rPr>
        <w:footnoteRef/>
      </w:r>
      <w:r>
        <w:t xml:space="preserve"> CUSC 14.15.59</w:t>
      </w:r>
    </w:p>
  </w:footnote>
  <w:footnote w:id="5">
    <w:p w14:paraId="48751A89" w14:textId="77777777" w:rsidR="00F26BCE" w:rsidRDefault="00F26BCE" w:rsidP="00F26BCE">
      <w:pPr>
        <w:pStyle w:val="FootnoteText"/>
      </w:pPr>
      <w:r>
        <w:rPr>
          <w:rStyle w:val="FootnoteReference"/>
        </w:rPr>
        <w:footnoteRef/>
      </w:r>
      <w:r>
        <w:t xml:space="preserve"> This could mean the depreciation period in the Expansion Constant could differ from the regulatory settlement</w:t>
      </w:r>
    </w:p>
  </w:footnote>
  <w:footnote w:id="6">
    <w:p w14:paraId="4F87D6AE" w14:textId="77777777" w:rsidR="00F26BCE" w:rsidRPr="006D5419" w:rsidRDefault="00F26BCE" w:rsidP="00F26BCE">
      <w:pPr>
        <w:pStyle w:val="FootnoteText"/>
        <w:rPr>
          <w:i/>
          <w:iCs/>
        </w:rPr>
      </w:pPr>
      <w:r>
        <w:rPr>
          <w:rStyle w:val="FootnoteReference"/>
        </w:rPr>
        <w:footnoteRef/>
      </w:r>
      <w:r>
        <w:t xml:space="preserve"> CUSC 14.15.61 </w:t>
      </w:r>
      <w:r>
        <w:rPr>
          <w:i/>
          <w:iCs/>
        </w:rPr>
        <w:t>–</w:t>
      </w:r>
      <w:r w:rsidRPr="006D5419">
        <w:rPr>
          <w:i/>
          <w:iCs/>
        </w:rPr>
        <w:t xml:space="preserve"> </w:t>
      </w:r>
      <w:r>
        <w:rPr>
          <w:i/>
          <w:iCs/>
        </w:rPr>
        <w:t>“</w:t>
      </w:r>
      <w:r w:rsidRPr="006D5419">
        <w:rPr>
          <w:i/>
          <w:iCs/>
        </w:rPr>
        <w:t>The</w:t>
      </w:r>
      <w:r>
        <w:rPr>
          <w:i/>
          <w:iCs/>
        </w:rPr>
        <w:t xml:space="preserve"> </w:t>
      </w:r>
      <w:r w:rsidRPr="006D5419">
        <w:rPr>
          <w:i/>
          <w:iCs/>
        </w:rPr>
        <w:t>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The Company’s best view; however it is considered as commercially sensitive and is therefore treated as confidential. The calculation of the expansion constant also relies on a significant amount of transmission asset information, much of which is provided in the Seven Year Statement.</w:t>
      </w:r>
      <w:r>
        <w:rPr>
          <w:i/>
          <w:iCs/>
        </w:rPr>
        <w:t>”</w:t>
      </w:r>
    </w:p>
  </w:footnote>
  <w:footnote w:id="7">
    <w:p w14:paraId="5F91203E" w14:textId="77777777" w:rsidR="001E79EA" w:rsidRDefault="001E79EA" w:rsidP="001E79EA">
      <w:pPr>
        <w:pStyle w:val="CommentText"/>
      </w:pPr>
      <w:r>
        <w:rPr>
          <w:rStyle w:val="FootnoteReference"/>
        </w:rPr>
        <w:footnoteRef/>
      </w:r>
      <w:r>
        <w:t xml:space="preserve"> For further detail on this NETS reinforcement, please refer to TORI Quarterly Update report, which has 1 summary page on SPT-RI-284: </w:t>
      </w:r>
      <w:hyperlink r:id="rId1" w:history="1">
        <w:r>
          <w:rPr>
            <w:rStyle w:val="Hyperlink"/>
            <w:rFonts w:eastAsiaTheme="majorEastAsia"/>
          </w:rPr>
          <w:t>Transmission Connections - SP Energy Networks</w:t>
        </w:r>
      </w:hyperlink>
      <w:r>
        <w:t xml:space="preserve"> </w:t>
      </w:r>
    </w:p>
  </w:footnote>
  <w:footnote w:id="8">
    <w:p w14:paraId="67149B3C" w14:textId="77777777" w:rsidR="00F706E9" w:rsidRDefault="00F706E9" w:rsidP="00F706E9">
      <w:pPr>
        <w:pStyle w:val="FootnoteText"/>
      </w:pPr>
      <w:r>
        <w:rPr>
          <w:rStyle w:val="FootnoteReference"/>
        </w:rPr>
        <w:footnoteRef/>
      </w:r>
      <w:r>
        <w:t xml:space="preserve"> Current methodology looks at cost of capital and debt but the RAV is an initial market value that is then refined by deducting for depreciation and inflating by CPIH</w:t>
      </w:r>
    </w:p>
  </w:footnote>
  <w:footnote w:id="9">
    <w:p w14:paraId="336733BB" w14:textId="77777777" w:rsidR="00402AD1" w:rsidRDefault="00402AD1" w:rsidP="006277ED">
      <w:pPr>
        <w:pStyle w:val="FootnoteText"/>
      </w:pPr>
      <w:r>
        <w:rPr>
          <w:rStyle w:val="FootnoteReference"/>
        </w:rPr>
        <w:footnoteRef/>
      </w:r>
      <w:r>
        <w:t xml:space="preserve"> If the modification has an impact on Article 18 T&amp;Cs, it will need to follow the process </w:t>
      </w:r>
      <w:r w:rsidRPr="005603D9">
        <w:t xml:space="preserve">set out in Article 18 of the </w:t>
      </w:r>
      <w:r>
        <w:t>Electricity Balancing Regulation</w:t>
      </w:r>
      <w:r w:rsidRPr="005603D9">
        <w:t xml:space="preserve"> (</w:t>
      </w:r>
      <w:r>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76B34" w14:textId="2D10CE12" w:rsidR="000E6646" w:rsidRDefault="009446C6" w:rsidP="000E6646">
    <w:pPr>
      <w:pStyle w:val="Header"/>
      <w:ind w:left="720" w:firstLine="720"/>
      <w:jc w:val="right"/>
    </w:pPr>
    <w:bookmarkStart w:id="123" w:name="_Hlk31876634"/>
    <w:bookmarkStart w:id="124" w:name="_Hlk31876635"/>
    <w:r w:rsidRPr="00184853">
      <w:rPr>
        <w:noProof/>
      </w:rPr>
      <w:drawing>
        <wp:anchor distT="0" distB="0" distL="114300" distR="114300" simplePos="0" relativeHeight="251658240" behindDoc="0" locked="1" layoutInCell="1" allowOverlap="1" wp14:anchorId="510A76FA" wp14:editId="198335DB">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bookmarkEnd w:id="123"/>
    <w:bookmarkEnd w:id="124"/>
    <w:r w:rsidR="004B767D">
      <w:t>Workgroup Report</w:t>
    </w:r>
    <w:r w:rsidR="000E6646">
      <w:t xml:space="preserve"> </w:t>
    </w:r>
    <w:r w:rsidR="000E6646" w:rsidRPr="00B7794A">
      <w:t>CMP</w:t>
    </w:r>
    <w:r w:rsidR="003E6D76">
      <w:t>315 and CMP375</w:t>
    </w:r>
    <w:r w:rsidR="000E6646">
      <w:t xml:space="preserve"> </w:t>
    </w:r>
  </w:p>
  <w:p w14:paraId="18D922DB" w14:textId="6D6ABA37" w:rsidR="009446C6" w:rsidRDefault="000E6646" w:rsidP="009446C6">
    <w:pPr>
      <w:pStyle w:val="Header"/>
      <w:ind w:left="720" w:firstLine="720"/>
      <w:jc w:val="right"/>
    </w:pPr>
    <w:r>
      <w:t xml:space="preserve">Published on </w:t>
    </w:r>
    <w:r w:rsidR="00D00EEE">
      <w:t>20 July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0" type="#_x0000_t75" style="width:27.65pt;height:12.1pt;visibility:visible;mso-wrap-style:square" o:bullet="t">
        <v:imagedata r:id="rId1" o:title=""/>
      </v:shape>
    </w:pict>
  </w:numPicBullet>
  <w:abstractNum w:abstractNumId="0" w15:restartNumberingAfterBreak="0">
    <w:nsid w:val="D56FCE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42B4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425175"/>
    <w:multiLevelType w:val="hybridMultilevel"/>
    <w:tmpl w:val="BE6E27E4"/>
    <w:lvl w:ilvl="0" w:tplc="6FAEFA80">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33F3620"/>
    <w:multiLevelType w:val="hybridMultilevel"/>
    <w:tmpl w:val="86804C3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55705B9"/>
    <w:multiLevelType w:val="hybridMultilevel"/>
    <w:tmpl w:val="90F6D740"/>
    <w:lvl w:ilvl="0" w:tplc="75002634">
      <w:start w:val="1"/>
      <w:numFmt w:val="decimal"/>
      <w:lvlText w:val="%1."/>
      <w:lvlJc w:val="left"/>
      <w:pPr>
        <w:tabs>
          <w:tab w:val="num" w:pos="720"/>
        </w:tabs>
        <w:ind w:left="720" w:hanging="360"/>
      </w:pPr>
    </w:lvl>
    <w:lvl w:ilvl="1" w:tplc="13A4E58A" w:tentative="1">
      <w:start w:val="1"/>
      <w:numFmt w:val="decimal"/>
      <w:lvlText w:val="%2."/>
      <w:lvlJc w:val="left"/>
      <w:pPr>
        <w:tabs>
          <w:tab w:val="num" w:pos="1440"/>
        </w:tabs>
        <w:ind w:left="1440" w:hanging="360"/>
      </w:pPr>
    </w:lvl>
    <w:lvl w:ilvl="2" w:tplc="99C8273E" w:tentative="1">
      <w:start w:val="1"/>
      <w:numFmt w:val="decimal"/>
      <w:lvlText w:val="%3."/>
      <w:lvlJc w:val="left"/>
      <w:pPr>
        <w:tabs>
          <w:tab w:val="num" w:pos="2160"/>
        </w:tabs>
        <w:ind w:left="2160" w:hanging="360"/>
      </w:pPr>
    </w:lvl>
    <w:lvl w:ilvl="3" w:tplc="D30048B6" w:tentative="1">
      <w:start w:val="1"/>
      <w:numFmt w:val="decimal"/>
      <w:lvlText w:val="%4."/>
      <w:lvlJc w:val="left"/>
      <w:pPr>
        <w:tabs>
          <w:tab w:val="num" w:pos="2880"/>
        </w:tabs>
        <w:ind w:left="2880" w:hanging="360"/>
      </w:pPr>
    </w:lvl>
    <w:lvl w:ilvl="4" w:tplc="BB486124" w:tentative="1">
      <w:start w:val="1"/>
      <w:numFmt w:val="decimal"/>
      <w:lvlText w:val="%5."/>
      <w:lvlJc w:val="left"/>
      <w:pPr>
        <w:tabs>
          <w:tab w:val="num" w:pos="3600"/>
        </w:tabs>
        <w:ind w:left="3600" w:hanging="360"/>
      </w:pPr>
    </w:lvl>
    <w:lvl w:ilvl="5" w:tplc="149E47AE" w:tentative="1">
      <w:start w:val="1"/>
      <w:numFmt w:val="decimal"/>
      <w:lvlText w:val="%6."/>
      <w:lvlJc w:val="left"/>
      <w:pPr>
        <w:tabs>
          <w:tab w:val="num" w:pos="4320"/>
        </w:tabs>
        <w:ind w:left="4320" w:hanging="360"/>
      </w:pPr>
    </w:lvl>
    <w:lvl w:ilvl="6" w:tplc="7174E9BC" w:tentative="1">
      <w:start w:val="1"/>
      <w:numFmt w:val="decimal"/>
      <w:lvlText w:val="%7."/>
      <w:lvlJc w:val="left"/>
      <w:pPr>
        <w:tabs>
          <w:tab w:val="num" w:pos="5040"/>
        </w:tabs>
        <w:ind w:left="5040" w:hanging="360"/>
      </w:pPr>
    </w:lvl>
    <w:lvl w:ilvl="7" w:tplc="5E267644" w:tentative="1">
      <w:start w:val="1"/>
      <w:numFmt w:val="decimal"/>
      <w:lvlText w:val="%8."/>
      <w:lvlJc w:val="left"/>
      <w:pPr>
        <w:tabs>
          <w:tab w:val="num" w:pos="5760"/>
        </w:tabs>
        <w:ind w:left="5760" w:hanging="360"/>
      </w:pPr>
    </w:lvl>
    <w:lvl w:ilvl="8" w:tplc="8CD2E268" w:tentative="1">
      <w:start w:val="1"/>
      <w:numFmt w:val="decimal"/>
      <w:lvlText w:val="%9."/>
      <w:lvlJc w:val="left"/>
      <w:pPr>
        <w:tabs>
          <w:tab w:val="num" w:pos="6480"/>
        </w:tabs>
        <w:ind w:left="6480" w:hanging="360"/>
      </w:pPr>
    </w:lvl>
  </w:abstractNum>
  <w:abstractNum w:abstractNumId="5"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9330772"/>
    <w:multiLevelType w:val="hybridMultilevel"/>
    <w:tmpl w:val="1CB4A304"/>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744730"/>
    <w:multiLevelType w:val="hybridMultilevel"/>
    <w:tmpl w:val="9E0E1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074BAA"/>
    <w:multiLevelType w:val="hybridMultilevel"/>
    <w:tmpl w:val="08561602"/>
    <w:lvl w:ilvl="0" w:tplc="AD02BAAC">
      <w:start w:val="1"/>
      <w:numFmt w:val="decimal"/>
      <w:lvlText w:val="%1."/>
      <w:lvlJc w:val="left"/>
      <w:pPr>
        <w:tabs>
          <w:tab w:val="num" w:pos="720"/>
        </w:tabs>
        <w:ind w:left="720" w:hanging="360"/>
      </w:pPr>
    </w:lvl>
    <w:lvl w:ilvl="1" w:tplc="D9701E44" w:tentative="1">
      <w:start w:val="1"/>
      <w:numFmt w:val="decimal"/>
      <w:lvlText w:val="%2."/>
      <w:lvlJc w:val="left"/>
      <w:pPr>
        <w:tabs>
          <w:tab w:val="num" w:pos="1440"/>
        </w:tabs>
        <w:ind w:left="1440" w:hanging="360"/>
      </w:pPr>
    </w:lvl>
    <w:lvl w:ilvl="2" w:tplc="93DC0642" w:tentative="1">
      <w:start w:val="1"/>
      <w:numFmt w:val="decimal"/>
      <w:lvlText w:val="%3."/>
      <w:lvlJc w:val="left"/>
      <w:pPr>
        <w:tabs>
          <w:tab w:val="num" w:pos="2160"/>
        </w:tabs>
        <w:ind w:left="2160" w:hanging="360"/>
      </w:pPr>
    </w:lvl>
    <w:lvl w:ilvl="3" w:tplc="7908AF5C" w:tentative="1">
      <w:start w:val="1"/>
      <w:numFmt w:val="decimal"/>
      <w:lvlText w:val="%4."/>
      <w:lvlJc w:val="left"/>
      <w:pPr>
        <w:tabs>
          <w:tab w:val="num" w:pos="2880"/>
        </w:tabs>
        <w:ind w:left="2880" w:hanging="360"/>
      </w:pPr>
    </w:lvl>
    <w:lvl w:ilvl="4" w:tplc="DB1A0336" w:tentative="1">
      <w:start w:val="1"/>
      <w:numFmt w:val="decimal"/>
      <w:lvlText w:val="%5."/>
      <w:lvlJc w:val="left"/>
      <w:pPr>
        <w:tabs>
          <w:tab w:val="num" w:pos="3600"/>
        </w:tabs>
        <w:ind w:left="3600" w:hanging="360"/>
      </w:pPr>
    </w:lvl>
    <w:lvl w:ilvl="5" w:tplc="9E0222A2" w:tentative="1">
      <w:start w:val="1"/>
      <w:numFmt w:val="decimal"/>
      <w:lvlText w:val="%6."/>
      <w:lvlJc w:val="left"/>
      <w:pPr>
        <w:tabs>
          <w:tab w:val="num" w:pos="4320"/>
        </w:tabs>
        <w:ind w:left="4320" w:hanging="360"/>
      </w:pPr>
    </w:lvl>
    <w:lvl w:ilvl="6" w:tplc="174E63A0" w:tentative="1">
      <w:start w:val="1"/>
      <w:numFmt w:val="decimal"/>
      <w:lvlText w:val="%7."/>
      <w:lvlJc w:val="left"/>
      <w:pPr>
        <w:tabs>
          <w:tab w:val="num" w:pos="5040"/>
        </w:tabs>
        <w:ind w:left="5040" w:hanging="360"/>
      </w:pPr>
    </w:lvl>
    <w:lvl w:ilvl="7" w:tplc="5C92A638" w:tentative="1">
      <w:start w:val="1"/>
      <w:numFmt w:val="decimal"/>
      <w:lvlText w:val="%8."/>
      <w:lvlJc w:val="left"/>
      <w:pPr>
        <w:tabs>
          <w:tab w:val="num" w:pos="5760"/>
        </w:tabs>
        <w:ind w:left="5760" w:hanging="360"/>
      </w:pPr>
    </w:lvl>
    <w:lvl w:ilvl="8" w:tplc="5036C22E" w:tentative="1">
      <w:start w:val="1"/>
      <w:numFmt w:val="decimal"/>
      <w:lvlText w:val="%9."/>
      <w:lvlJc w:val="left"/>
      <w:pPr>
        <w:tabs>
          <w:tab w:val="num" w:pos="6480"/>
        </w:tabs>
        <w:ind w:left="6480" w:hanging="360"/>
      </w:pPr>
    </w:lvl>
  </w:abstractNum>
  <w:abstractNum w:abstractNumId="10" w15:restartNumberingAfterBreak="0">
    <w:nsid w:val="12F44582"/>
    <w:multiLevelType w:val="hybridMultilevel"/>
    <w:tmpl w:val="A1AE0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B1443D"/>
    <w:multiLevelType w:val="hybridMultilevel"/>
    <w:tmpl w:val="1C76468C"/>
    <w:lvl w:ilvl="0" w:tplc="D480C166">
      <w:start w:val="2"/>
      <w:numFmt w:val="decimal"/>
      <w:lvlText w:val="%1."/>
      <w:lvlJc w:val="left"/>
      <w:pPr>
        <w:tabs>
          <w:tab w:val="num" w:pos="720"/>
        </w:tabs>
        <w:ind w:left="720" w:hanging="360"/>
      </w:pPr>
    </w:lvl>
    <w:lvl w:ilvl="1" w:tplc="F206712C" w:tentative="1">
      <w:start w:val="1"/>
      <w:numFmt w:val="decimal"/>
      <w:lvlText w:val="%2."/>
      <w:lvlJc w:val="left"/>
      <w:pPr>
        <w:tabs>
          <w:tab w:val="num" w:pos="1440"/>
        </w:tabs>
        <w:ind w:left="1440" w:hanging="360"/>
      </w:pPr>
    </w:lvl>
    <w:lvl w:ilvl="2" w:tplc="3E56C0EE" w:tentative="1">
      <w:start w:val="1"/>
      <w:numFmt w:val="decimal"/>
      <w:lvlText w:val="%3."/>
      <w:lvlJc w:val="left"/>
      <w:pPr>
        <w:tabs>
          <w:tab w:val="num" w:pos="2160"/>
        </w:tabs>
        <w:ind w:left="2160" w:hanging="360"/>
      </w:pPr>
    </w:lvl>
    <w:lvl w:ilvl="3" w:tplc="DEE8290C" w:tentative="1">
      <w:start w:val="1"/>
      <w:numFmt w:val="decimal"/>
      <w:lvlText w:val="%4."/>
      <w:lvlJc w:val="left"/>
      <w:pPr>
        <w:tabs>
          <w:tab w:val="num" w:pos="2880"/>
        </w:tabs>
        <w:ind w:left="2880" w:hanging="360"/>
      </w:pPr>
    </w:lvl>
    <w:lvl w:ilvl="4" w:tplc="285A6FE2" w:tentative="1">
      <w:start w:val="1"/>
      <w:numFmt w:val="decimal"/>
      <w:lvlText w:val="%5."/>
      <w:lvlJc w:val="left"/>
      <w:pPr>
        <w:tabs>
          <w:tab w:val="num" w:pos="3600"/>
        </w:tabs>
        <w:ind w:left="3600" w:hanging="360"/>
      </w:pPr>
    </w:lvl>
    <w:lvl w:ilvl="5" w:tplc="A4B0875C" w:tentative="1">
      <w:start w:val="1"/>
      <w:numFmt w:val="decimal"/>
      <w:lvlText w:val="%6."/>
      <w:lvlJc w:val="left"/>
      <w:pPr>
        <w:tabs>
          <w:tab w:val="num" w:pos="4320"/>
        </w:tabs>
        <w:ind w:left="4320" w:hanging="360"/>
      </w:pPr>
    </w:lvl>
    <w:lvl w:ilvl="6" w:tplc="651407DE" w:tentative="1">
      <w:start w:val="1"/>
      <w:numFmt w:val="decimal"/>
      <w:lvlText w:val="%7."/>
      <w:lvlJc w:val="left"/>
      <w:pPr>
        <w:tabs>
          <w:tab w:val="num" w:pos="5040"/>
        </w:tabs>
        <w:ind w:left="5040" w:hanging="360"/>
      </w:pPr>
    </w:lvl>
    <w:lvl w:ilvl="7" w:tplc="46C43992" w:tentative="1">
      <w:start w:val="1"/>
      <w:numFmt w:val="decimal"/>
      <w:lvlText w:val="%8."/>
      <w:lvlJc w:val="left"/>
      <w:pPr>
        <w:tabs>
          <w:tab w:val="num" w:pos="5760"/>
        </w:tabs>
        <w:ind w:left="5760" w:hanging="360"/>
      </w:pPr>
    </w:lvl>
    <w:lvl w:ilvl="8" w:tplc="EB84D18C" w:tentative="1">
      <w:start w:val="1"/>
      <w:numFmt w:val="decimal"/>
      <w:lvlText w:val="%9."/>
      <w:lvlJc w:val="left"/>
      <w:pPr>
        <w:tabs>
          <w:tab w:val="num" w:pos="6480"/>
        </w:tabs>
        <w:ind w:left="6480" w:hanging="360"/>
      </w:pPr>
    </w:lvl>
  </w:abstractNum>
  <w:abstractNum w:abstractNumId="12" w15:restartNumberingAfterBreak="0">
    <w:nsid w:val="180F2FA7"/>
    <w:multiLevelType w:val="hybridMultilevel"/>
    <w:tmpl w:val="913A03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1A86381B"/>
    <w:multiLevelType w:val="hybridMultilevel"/>
    <w:tmpl w:val="334A2CB6"/>
    <w:lvl w:ilvl="0" w:tplc="9274E6CE">
      <w:start w:val="2"/>
      <w:numFmt w:val="decimal"/>
      <w:lvlText w:val="%1."/>
      <w:lvlJc w:val="left"/>
      <w:pPr>
        <w:tabs>
          <w:tab w:val="num" w:pos="720"/>
        </w:tabs>
        <w:ind w:left="720" w:hanging="360"/>
      </w:pPr>
    </w:lvl>
    <w:lvl w:ilvl="1" w:tplc="2D440616" w:tentative="1">
      <w:start w:val="1"/>
      <w:numFmt w:val="decimal"/>
      <w:lvlText w:val="%2."/>
      <w:lvlJc w:val="left"/>
      <w:pPr>
        <w:tabs>
          <w:tab w:val="num" w:pos="1440"/>
        </w:tabs>
        <w:ind w:left="1440" w:hanging="360"/>
      </w:pPr>
    </w:lvl>
    <w:lvl w:ilvl="2" w:tplc="F7B8F300" w:tentative="1">
      <w:start w:val="1"/>
      <w:numFmt w:val="decimal"/>
      <w:lvlText w:val="%3."/>
      <w:lvlJc w:val="left"/>
      <w:pPr>
        <w:tabs>
          <w:tab w:val="num" w:pos="2160"/>
        </w:tabs>
        <w:ind w:left="2160" w:hanging="360"/>
      </w:pPr>
    </w:lvl>
    <w:lvl w:ilvl="3" w:tplc="E1F069B4" w:tentative="1">
      <w:start w:val="1"/>
      <w:numFmt w:val="decimal"/>
      <w:lvlText w:val="%4."/>
      <w:lvlJc w:val="left"/>
      <w:pPr>
        <w:tabs>
          <w:tab w:val="num" w:pos="2880"/>
        </w:tabs>
        <w:ind w:left="2880" w:hanging="360"/>
      </w:pPr>
    </w:lvl>
    <w:lvl w:ilvl="4" w:tplc="93CEC360" w:tentative="1">
      <w:start w:val="1"/>
      <w:numFmt w:val="decimal"/>
      <w:lvlText w:val="%5."/>
      <w:lvlJc w:val="left"/>
      <w:pPr>
        <w:tabs>
          <w:tab w:val="num" w:pos="3600"/>
        </w:tabs>
        <w:ind w:left="3600" w:hanging="360"/>
      </w:pPr>
    </w:lvl>
    <w:lvl w:ilvl="5" w:tplc="BFBC340E" w:tentative="1">
      <w:start w:val="1"/>
      <w:numFmt w:val="decimal"/>
      <w:lvlText w:val="%6."/>
      <w:lvlJc w:val="left"/>
      <w:pPr>
        <w:tabs>
          <w:tab w:val="num" w:pos="4320"/>
        </w:tabs>
        <w:ind w:left="4320" w:hanging="360"/>
      </w:pPr>
    </w:lvl>
    <w:lvl w:ilvl="6" w:tplc="67EA1626" w:tentative="1">
      <w:start w:val="1"/>
      <w:numFmt w:val="decimal"/>
      <w:lvlText w:val="%7."/>
      <w:lvlJc w:val="left"/>
      <w:pPr>
        <w:tabs>
          <w:tab w:val="num" w:pos="5040"/>
        </w:tabs>
        <w:ind w:left="5040" w:hanging="360"/>
      </w:pPr>
    </w:lvl>
    <w:lvl w:ilvl="7" w:tplc="15780FE8" w:tentative="1">
      <w:start w:val="1"/>
      <w:numFmt w:val="decimal"/>
      <w:lvlText w:val="%8."/>
      <w:lvlJc w:val="left"/>
      <w:pPr>
        <w:tabs>
          <w:tab w:val="num" w:pos="5760"/>
        </w:tabs>
        <w:ind w:left="5760" w:hanging="360"/>
      </w:pPr>
    </w:lvl>
    <w:lvl w:ilvl="8" w:tplc="77149E1E" w:tentative="1">
      <w:start w:val="1"/>
      <w:numFmt w:val="decimal"/>
      <w:lvlText w:val="%9."/>
      <w:lvlJc w:val="left"/>
      <w:pPr>
        <w:tabs>
          <w:tab w:val="num" w:pos="6480"/>
        </w:tabs>
        <w:ind w:left="6480" w:hanging="360"/>
      </w:pPr>
    </w:lvl>
  </w:abstractNum>
  <w:abstractNum w:abstractNumId="16" w15:restartNumberingAfterBreak="0">
    <w:nsid w:val="1DB3122F"/>
    <w:multiLevelType w:val="hybridMultilevel"/>
    <w:tmpl w:val="AABA3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264458"/>
    <w:multiLevelType w:val="hybridMultilevel"/>
    <w:tmpl w:val="57A83CB8"/>
    <w:lvl w:ilvl="0" w:tplc="B68474FA">
      <w:start w:val="1"/>
      <w:numFmt w:val="decimal"/>
      <w:lvlText w:val="%1."/>
      <w:lvlJc w:val="left"/>
      <w:pPr>
        <w:tabs>
          <w:tab w:val="num" w:pos="720"/>
        </w:tabs>
        <w:ind w:left="720" w:hanging="360"/>
      </w:pPr>
    </w:lvl>
    <w:lvl w:ilvl="1" w:tplc="14DCAFD6" w:tentative="1">
      <w:start w:val="1"/>
      <w:numFmt w:val="decimal"/>
      <w:lvlText w:val="%2."/>
      <w:lvlJc w:val="left"/>
      <w:pPr>
        <w:tabs>
          <w:tab w:val="num" w:pos="1440"/>
        </w:tabs>
        <w:ind w:left="1440" w:hanging="360"/>
      </w:pPr>
    </w:lvl>
    <w:lvl w:ilvl="2" w:tplc="54FA5A62" w:tentative="1">
      <w:start w:val="1"/>
      <w:numFmt w:val="decimal"/>
      <w:lvlText w:val="%3."/>
      <w:lvlJc w:val="left"/>
      <w:pPr>
        <w:tabs>
          <w:tab w:val="num" w:pos="2160"/>
        </w:tabs>
        <w:ind w:left="2160" w:hanging="360"/>
      </w:pPr>
    </w:lvl>
    <w:lvl w:ilvl="3" w:tplc="C374D0C8" w:tentative="1">
      <w:start w:val="1"/>
      <w:numFmt w:val="decimal"/>
      <w:lvlText w:val="%4."/>
      <w:lvlJc w:val="left"/>
      <w:pPr>
        <w:tabs>
          <w:tab w:val="num" w:pos="2880"/>
        </w:tabs>
        <w:ind w:left="2880" w:hanging="360"/>
      </w:pPr>
    </w:lvl>
    <w:lvl w:ilvl="4" w:tplc="092AD0E8" w:tentative="1">
      <w:start w:val="1"/>
      <w:numFmt w:val="decimal"/>
      <w:lvlText w:val="%5."/>
      <w:lvlJc w:val="left"/>
      <w:pPr>
        <w:tabs>
          <w:tab w:val="num" w:pos="3600"/>
        </w:tabs>
        <w:ind w:left="3600" w:hanging="360"/>
      </w:pPr>
    </w:lvl>
    <w:lvl w:ilvl="5" w:tplc="CD3614A6" w:tentative="1">
      <w:start w:val="1"/>
      <w:numFmt w:val="decimal"/>
      <w:lvlText w:val="%6."/>
      <w:lvlJc w:val="left"/>
      <w:pPr>
        <w:tabs>
          <w:tab w:val="num" w:pos="4320"/>
        </w:tabs>
        <w:ind w:left="4320" w:hanging="360"/>
      </w:pPr>
    </w:lvl>
    <w:lvl w:ilvl="6" w:tplc="7304E3B8" w:tentative="1">
      <w:start w:val="1"/>
      <w:numFmt w:val="decimal"/>
      <w:lvlText w:val="%7."/>
      <w:lvlJc w:val="left"/>
      <w:pPr>
        <w:tabs>
          <w:tab w:val="num" w:pos="5040"/>
        </w:tabs>
        <w:ind w:left="5040" w:hanging="360"/>
      </w:pPr>
    </w:lvl>
    <w:lvl w:ilvl="7" w:tplc="A8CAD7C2" w:tentative="1">
      <w:start w:val="1"/>
      <w:numFmt w:val="decimal"/>
      <w:lvlText w:val="%8."/>
      <w:lvlJc w:val="left"/>
      <w:pPr>
        <w:tabs>
          <w:tab w:val="num" w:pos="5760"/>
        </w:tabs>
        <w:ind w:left="5760" w:hanging="360"/>
      </w:pPr>
    </w:lvl>
    <w:lvl w:ilvl="8" w:tplc="AF2CDBE2" w:tentative="1">
      <w:start w:val="1"/>
      <w:numFmt w:val="decimal"/>
      <w:lvlText w:val="%9."/>
      <w:lvlJc w:val="left"/>
      <w:pPr>
        <w:tabs>
          <w:tab w:val="num" w:pos="6480"/>
        </w:tabs>
        <w:ind w:left="6480" w:hanging="360"/>
      </w:pPr>
    </w:lvl>
  </w:abstractNum>
  <w:abstractNum w:abstractNumId="18" w15:restartNumberingAfterBreak="0">
    <w:nsid w:val="229745A3"/>
    <w:multiLevelType w:val="hybridMultilevel"/>
    <w:tmpl w:val="973EB4A6"/>
    <w:lvl w:ilvl="0" w:tplc="D4E4CD50">
      <w:start w:val="1"/>
      <w:numFmt w:val="decimal"/>
      <w:lvlText w:val="%1."/>
      <w:lvlJc w:val="left"/>
      <w:pPr>
        <w:tabs>
          <w:tab w:val="num" w:pos="720"/>
        </w:tabs>
        <w:ind w:left="720" w:hanging="360"/>
      </w:pPr>
    </w:lvl>
    <w:lvl w:ilvl="1" w:tplc="F21E001A" w:tentative="1">
      <w:start w:val="1"/>
      <w:numFmt w:val="decimal"/>
      <w:lvlText w:val="%2."/>
      <w:lvlJc w:val="left"/>
      <w:pPr>
        <w:tabs>
          <w:tab w:val="num" w:pos="1440"/>
        </w:tabs>
        <w:ind w:left="1440" w:hanging="360"/>
      </w:pPr>
    </w:lvl>
    <w:lvl w:ilvl="2" w:tplc="546C314A" w:tentative="1">
      <w:start w:val="1"/>
      <w:numFmt w:val="decimal"/>
      <w:lvlText w:val="%3."/>
      <w:lvlJc w:val="left"/>
      <w:pPr>
        <w:tabs>
          <w:tab w:val="num" w:pos="2160"/>
        </w:tabs>
        <w:ind w:left="2160" w:hanging="360"/>
      </w:pPr>
    </w:lvl>
    <w:lvl w:ilvl="3" w:tplc="2D080A90" w:tentative="1">
      <w:start w:val="1"/>
      <w:numFmt w:val="decimal"/>
      <w:lvlText w:val="%4."/>
      <w:lvlJc w:val="left"/>
      <w:pPr>
        <w:tabs>
          <w:tab w:val="num" w:pos="2880"/>
        </w:tabs>
        <w:ind w:left="2880" w:hanging="360"/>
      </w:pPr>
    </w:lvl>
    <w:lvl w:ilvl="4" w:tplc="9314133E" w:tentative="1">
      <w:start w:val="1"/>
      <w:numFmt w:val="decimal"/>
      <w:lvlText w:val="%5."/>
      <w:lvlJc w:val="left"/>
      <w:pPr>
        <w:tabs>
          <w:tab w:val="num" w:pos="3600"/>
        </w:tabs>
        <w:ind w:left="3600" w:hanging="360"/>
      </w:pPr>
    </w:lvl>
    <w:lvl w:ilvl="5" w:tplc="79DED5FC" w:tentative="1">
      <w:start w:val="1"/>
      <w:numFmt w:val="decimal"/>
      <w:lvlText w:val="%6."/>
      <w:lvlJc w:val="left"/>
      <w:pPr>
        <w:tabs>
          <w:tab w:val="num" w:pos="4320"/>
        </w:tabs>
        <w:ind w:left="4320" w:hanging="360"/>
      </w:pPr>
    </w:lvl>
    <w:lvl w:ilvl="6" w:tplc="B01A53B8" w:tentative="1">
      <w:start w:val="1"/>
      <w:numFmt w:val="decimal"/>
      <w:lvlText w:val="%7."/>
      <w:lvlJc w:val="left"/>
      <w:pPr>
        <w:tabs>
          <w:tab w:val="num" w:pos="5040"/>
        </w:tabs>
        <w:ind w:left="5040" w:hanging="360"/>
      </w:pPr>
    </w:lvl>
    <w:lvl w:ilvl="7" w:tplc="2D8828B8" w:tentative="1">
      <w:start w:val="1"/>
      <w:numFmt w:val="decimal"/>
      <w:lvlText w:val="%8."/>
      <w:lvlJc w:val="left"/>
      <w:pPr>
        <w:tabs>
          <w:tab w:val="num" w:pos="5760"/>
        </w:tabs>
        <w:ind w:left="5760" w:hanging="360"/>
      </w:pPr>
    </w:lvl>
    <w:lvl w:ilvl="8" w:tplc="6076FCC6" w:tentative="1">
      <w:start w:val="1"/>
      <w:numFmt w:val="decimal"/>
      <w:lvlText w:val="%9."/>
      <w:lvlJc w:val="left"/>
      <w:pPr>
        <w:tabs>
          <w:tab w:val="num" w:pos="6480"/>
        </w:tabs>
        <w:ind w:left="6480" w:hanging="360"/>
      </w:pPr>
    </w:lvl>
  </w:abstractNum>
  <w:abstractNum w:abstractNumId="19" w15:restartNumberingAfterBreak="0">
    <w:nsid w:val="2326323E"/>
    <w:multiLevelType w:val="hybridMultilevel"/>
    <w:tmpl w:val="6E7CF1E2"/>
    <w:lvl w:ilvl="0" w:tplc="4E326E28">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26A256CB"/>
    <w:multiLevelType w:val="hybridMultilevel"/>
    <w:tmpl w:val="34E23F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CE0CEE"/>
    <w:multiLevelType w:val="multilevel"/>
    <w:tmpl w:val="603EBD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CF679D1"/>
    <w:multiLevelType w:val="hybridMultilevel"/>
    <w:tmpl w:val="580091F0"/>
    <w:lvl w:ilvl="0" w:tplc="08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FB0058B"/>
    <w:multiLevelType w:val="hybridMultilevel"/>
    <w:tmpl w:val="30F20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2796901"/>
    <w:multiLevelType w:val="hybridMultilevel"/>
    <w:tmpl w:val="1CB4A304"/>
    <w:lvl w:ilvl="0" w:tplc="0809000F">
      <w:start w:val="1"/>
      <w:numFmt w:val="decimal"/>
      <w:lvlText w:val="%1."/>
      <w:lvlJc w:val="left"/>
      <w:pPr>
        <w:ind w:left="1080" w:hanging="360"/>
      </w:p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1" w15:restartNumberingAfterBreak="0">
    <w:nsid w:val="43EF75B6"/>
    <w:multiLevelType w:val="hybridMultilevel"/>
    <w:tmpl w:val="449EF750"/>
    <w:lvl w:ilvl="0" w:tplc="56DA6470">
      <w:start w:val="2"/>
      <w:numFmt w:val="decimal"/>
      <w:lvlText w:val="%1."/>
      <w:lvlJc w:val="left"/>
      <w:pPr>
        <w:tabs>
          <w:tab w:val="num" w:pos="720"/>
        </w:tabs>
        <w:ind w:left="720" w:hanging="360"/>
      </w:pPr>
    </w:lvl>
    <w:lvl w:ilvl="1" w:tplc="807440AC" w:tentative="1">
      <w:start w:val="1"/>
      <w:numFmt w:val="decimal"/>
      <w:lvlText w:val="%2."/>
      <w:lvlJc w:val="left"/>
      <w:pPr>
        <w:tabs>
          <w:tab w:val="num" w:pos="1440"/>
        </w:tabs>
        <w:ind w:left="1440" w:hanging="360"/>
      </w:pPr>
    </w:lvl>
    <w:lvl w:ilvl="2" w:tplc="8088558A" w:tentative="1">
      <w:start w:val="1"/>
      <w:numFmt w:val="decimal"/>
      <w:lvlText w:val="%3."/>
      <w:lvlJc w:val="left"/>
      <w:pPr>
        <w:tabs>
          <w:tab w:val="num" w:pos="2160"/>
        </w:tabs>
        <w:ind w:left="2160" w:hanging="360"/>
      </w:pPr>
    </w:lvl>
    <w:lvl w:ilvl="3" w:tplc="F41C8B46" w:tentative="1">
      <w:start w:val="1"/>
      <w:numFmt w:val="decimal"/>
      <w:lvlText w:val="%4."/>
      <w:lvlJc w:val="left"/>
      <w:pPr>
        <w:tabs>
          <w:tab w:val="num" w:pos="2880"/>
        </w:tabs>
        <w:ind w:left="2880" w:hanging="360"/>
      </w:pPr>
    </w:lvl>
    <w:lvl w:ilvl="4" w:tplc="78442648" w:tentative="1">
      <w:start w:val="1"/>
      <w:numFmt w:val="decimal"/>
      <w:lvlText w:val="%5."/>
      <w:lvlJc w:val="left"/>
      <w:pPr>
        <w:tabs>
          <w:tab w:val="num" w:pos="3600"/>
        </w:tabs>
        <w:ind w:left="3600" w:hanging="360"/>
      </w:pPr>
    </w:lvl>
    <w:lvl w:ilvl="5" w:tplc="E0B63204" w:tentative="1">
      <w:start w:val="1"/>
      <w:numFmt w:val="decimal"/>
      <w:lvlText w:val="%6."/>
      <w:lvlJc w:val="left"/>
      <w:pPr>
        <w:tabs>
          <w:tab w:val="num" w:pos="4320"/>
        </w:tabs>
        <w:ind w:left="4320" w:hanging="360"/>
      </w:pPr>
    </w:lvl>
    <w:lvl w:ilvl="6" w:tplc="16DAEE8A" w:tentative="1">
      <w:start w:val="1"/>
      <w:numFmt w:val="decimal"/>
      <w:lvlText w:val="%7."/>
      <w:lvlJc w:val="left"/>
      <w:pPr>
        <w:tabs>
          <w:tab w:val="num" w:pos="5040"/>
        </w:tabs>
        <w:ind w:left="5040" w:hanging="360"/>
      </w:pPr>
    </w:lvl>
    <w:lvl w:ilvl="7" w:tplc="E35AAF00" w:tentative="1">
      <w:start w:val="1"/>
      <w:numFmt w:val="decimal"/>
      <w:lvlText w:val="%8."/>
      <w:lvlJc w:val="left"/>
      <w:pPr>
        <w:tabs>
          <w:tab w:val="num" w:pos="5760"/>
        </w:tabs>
        <w:ind w:left="5760" w:hanging="360"/>
      </w:pPr>
    </w:lvl>
    <w:lvl w:ilvl="8" w:tplc="3640C674" w:tentative="1">
      <w:start w:val="1"/>
      <w:numFmt w:val="decimal"/>
      <w:lvlText w:val="%9."/>
      <w:lvlJc w:val="left"/>
      <w:pPr>
        <w:tabs>
          <w:tab w:val="num" w:pos="6480"/>
        </w:tabs>
        <w:ind w:left="6480" w:hanging="360"/>
      </w:pPr>
    </w:lvl>
  </w:abstractNum>
  <w:abstractNum w:abstractNumId="32" w15:restartNumberingAfterBreak="0">
    <w:nsid w:val="4526058A"/>
    <w:multiLevelType w:val="multilevel"/>
    <w:tmpl w:val="0BE49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5BC0629"/>
    <w:multiLevelType w:val="hybridMultilevel"/>
    <w:tmpl w:val="9FE814BC"/>
    <w:lvl w:ilvl="0" w:tplc="7088A68A">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467D68E3"/>
    <w:multiLevelType w:val="hybridMultilevel"/>
    <w:tmpl w:val="3DC28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6DD3E87"/>
    <w:multiLevelType w:val="hybridMultilevel"/>
    <w:tmpl w:val="1A268DAE"/>
    <w:lvl w:ilvl="0" w:tplc="E76823A4">
      <w:start w:val="3"/>
      <w:numFmt w:val="decimal"/>
      <w:lvlText w:val="%1."/>
      <w:lvlJc w:val="left"/>
      <w:pPr>
        <w:tabs>
          <w:tab w:val="num" w:pos="720"/>
        </w:tabs>
        <w:ind w:left="720" w:hanging="360"/>
      </w:pPr>
    </w:lvl>
    <w:lvl w:ilvl="1" w:tplc="B374E386" w:tentative="1">
      <w:start w:val="1"/>
      <w:numFmt w:val="decimal"/>
      <w:lvlText w:val="%2."/>
      <w:lvlJc w:val="left"/>
      <w:pPr>
        <w:tabs>
          <w:tab w:val="num" w:pos="1440"/>
        </w:tabs>
        <w:ind w:left="1440" w:hanging="360"/>
      </w:pPr>
    </w:lvl>
    <w:lvl w:ilvl="2" w:tplc="2810362A" w:tentative="1">
      <w:start w:val="1"/>
      <w:numFmt w:val="decimal"/>
      <w:lvlText w:val="%3."/>
      <w:lvlJc w:val="left"/>
      <w:pPr>
        <w:tabs>
          <w:tab w:val="num" w:pos="2160"/>
        </w:tabs>
        <w:ind w:left="2160" w:hanging="360"/>
      </w:pPr>
    </w:lvl>
    <w:lvl w:ilvl="3" w:tplc="56BCFBD8" w:tentative="1">
      <w:start w:val="1"/>
      <w:numFmt w:val="decimal"/>
      <w:lvlText w:val="%4."/>
      <w:lvlJc w:val="left"/>
      <w:pPr>
        <w:tabs>
          <w:tab w:val="num" w:pos="2880"/>
        </w:tabs>
        <w:ind w:left="2880" w:hanging="360"/>
      </w:pPr>
    </w:lvl>
    <w:lvl w:ilvl="4" w:tplc="161C8B2A" w:tentative="1">
      <w:start w:val="1"/>
      <w:numFmt w:val="decimal"/>
      <w:lvlText w:val="%5."/>
      <w:lvlJc w:val="left"/>
      <w:pPr>
        <w:tabs>
          <w:tab w:val="num" w:pos="3600"/>
        </w:tabs>
        <w:ind w:left="3600" w:hanging="360"/>
      </w:pPr>
    </w:lvl>
    <w:lvl w:ilvl="5" w:tplc="3B4679CE" w:tentative="1">
      <w:start w:val="1"/>
      <w:numFmt w:val="decimal"/>
      <w:lvlText w:val="%6."/>
      <w:lvlJc w:val="left"/>
      <w:pPr>
        <w:tabs>
          <w:tab w:val="num" w:pos="4320"/>
        </w:tabs>
        <w:ind w:left="4320" w:hanging="360"/>
      </w:pPr>
    </w:lvl>
    <w:lvl w:ilvl="6" w:tplc="33AA5036" w:tentative="1">
      <w:start w:val="1"/>
      <w:numFmt w:val="decimal"/>
      <w:lvlText w:val="%7."/>
      <w:lvlJc w:val="left"/>
      <w:pPr>
        <w:tabs>
          <w:tab w:val="num" w:pos="5040"/>
        </w:tabs>
        <w:ind w:left="5040" w:hanging="360"/>
      </w:pPr>
    </w:lvl>
    <w:lvl w:ilvl="7" w:tplc="A0F66CA6" w:tentative="1">
      <w:start w:val="1"/>
      <w:numFmt w:val="decimal"/>
      <w:lvlText w:val="%8."/>
      <w:lvlJc w:val="left"/>
      <w:pPr>
        <w:tabs>
          <w:tab w:val="num" w:pos="5760"/>
        </w:tabs>
        <w:ind w:left="5760" w:hanging="360"/>
      </w:pPr>
    </w:lvl>
    <w:lvl w:ilvl="8" w:tplc="90882CFA" w:tentative="1">
      <w:start w:val="1"/>
      <w:numFmt w:val="decimal"/>
      <w:lvlText w:val="%9."/>
      <w:lvlJc w:val="left"/>
      <w:pPr>
        <w:tabs>
          <w:tab w:val="num" w:pos="6480"/>
        </w:tabs>
        <w:ind w:left="6480" w:hanging="360"/>
      </w:pPr>
    </w:lvl>
  </w:abstractNum>
  <w:abstractNum w:abstractNumId="36" w15:restartNumberingAfterBreak="0">
    <w:nsid w:val="48F652DC"/>
    <w:multiLevelType w:val="hybridMultilevel"/>
    <w:tmpl w:val="FCC6E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B930646"/>
    <w:multiLevelType w:val="hybridMultilevel"/>
    <w:tmpl w:val="C7C8F1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4D6E28FF"/>
    <w:multiLevelType w:val="hybridMultilevel"/>
    <w:tmpl w:val="FC1AF514"/>
    <w:lvl w:ilvl="0" w:tplc="B908F5F0">
      <w:start w:val="2"/>
      <w:numFmt w:val="decimal"/>
      <w:lvlText w:val="%1."/>
      <w:lvlJc w:val="left"/>
      <w:pPr>
        <w:tabs>
          <w:tab w:val="num" w:pos="720"/>
        </w:tabs>
        <w:ind w:left="720" w:hanging="360"/>
      </w:pPr>
    </w:lvl>
    <w:lvl w:ilvl="1" w:tplc="83B408C8" w:tentative="1">
      <w:start w:val="1"/>
      <w:numFmt w:val="decimal"/>
      <w:lvlText w:val="%2."/>
      <w:lvlJc w:val="left"/>
      <w:pPr>
        <w:tabs>
          <w:tab w:val="num" w:pos="1440"/>
        </w:tabs>
        <w:ind w:left="1440" w:hanging="360"/>
      </w:pPr>
    </w:lvl>
    <w:lvl w:ilvl="2" w:tplc="4BAEA352" w:tentative="1">
      <w:start w:val="1"/>
      <w:numFmt w:val="decimal"/>
      <w:lvlText w:val="%3."/>
      <w:lvlJc w:val="left"/>
      <w:pPr>
        <w:tabs>
          <w:tab w:val="num" w:pos="2160"/>
        </w:tabs>
        <w:ind w:left="2160" w:hanging="360"/>
      </w:pPr>
    </w:lvl>
    <w:lvl w:ilvl="3" w:tplc="EF809D22" w:tentative="1">
      <w:start w:val="1"/>
      <w:numFmt w:val="decimal"/>
      <w:lvlText w:val="%4."/>
      <w:lvlJc w:val="left"/>
      <w:pPr>
        <w:tabs>
          <w:tab w:val="num" w:pos="2880"/>
        </w:tabs>
        <w:ind w:left="2880" w:hanging="360"/>
      </w:pPr>
    </w:lvl>
    <w:lvl w:ilvl="4" w:tplc="AF0A9DB4" w:tentative="1">
      <w:start w:val="1"/>
      <w:numFmt w:val="decimal"/>
      <w:lvlText w:val="%5."/>
      <w:lvlJc w:val="left"/>
      <w:pPr>
        <w:tabs>
          <w:tab w:val="num" w:pos="3600"/>
        </w:tabs>
        <w:ind w:left="3600" w:hanging="360"/>
      </w:pPr>
    </w:lvl>
    <w:lvl w:ilvl="5" w:tplc="B0C40098" w:tentative="1">
      <w:start w:val="1"/>
      <w:numFmt w:val="decimal"/>
      <w:lvlText w:val="%6."/>
      <w:lvlJc w:val="left"/>
      <w:pPr>
        <w:tabs>
          <w:tab w:val="num" w:pos="4320"/>
        </w:tabs>
        <w:ind w:left="4320" w:hanging="360"/>
      </w:pPr>
    </w:lvl>
    <w:lvl w:ilvl="6" w:tplc="41B640E6" w:tentative="1">
      <w:start w:val="1"/>
      <w:numFmt w:val="decimal"/>
      <w:lvlText w:val="%7."/>
      <w:lvlJc w:val="left"/>
      <w:pPr>
        <w:tabs>
          <w:tab w:val="num" w:pos="5040"/>
        </w:tabs>
        <w:ind w:left="5040" w:hanging="360"/>
      </w:pPr>
    </w:lvl>
    <w:lvl w:ilvl="7" w:tplc="2F6A7722" w:tentative="1">
      <w:start w:val="1"/>
      <w:numFmt w:val="decimal"/>
      <w:lvlText w:val="%8."/>
      <w:lvlJc w:val="left"/>
      <w:pPr>
        <w:tabs>
          <w:tab w:val="num" w:pos="5760"/>
        </w:tabs>
        <w:ind w:left="5760" w:hanging="360"/>
      </w:pPr>
    </w:lvl>
    <w:lvl w:ilvl="8" w:tplc="F98C2DB4" w:tentative="1">
      <w:start w:val="1"/>
      <w:numFmt w:val="decimal"/>
      <w:lvlText w:val="%9."/>
      <w:lvlJc w:val="left"/>
      <w:pPr>
        <w:tabs>
          <w:tab w:val="num" w:pos="6480"/>
        </w:tabs>
        <w:ind w:left="6480" w:hanging="360"/>
      </w:pPr>
    </w:lvl>
  </w:abstractNum>
  <w:abstractNum w:abstractNumId="40"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F460227"/>
    <w:multiLevelType w:val="hybridMultilevel"/>
    <w:tmpl w:val="7C86A886"/>
    <w:lvl w:ilvl="0" w:tplc="A992FB94">
      <w:start w:val="1"/>
      <w:numFmt w:val="decimal"/>
      <w:lvlText w:val="%1."/>
      <w:lvlJc w:val="left"/>
      <w:pPr>
        <w:tabs>
          <w:tab w:val="num" w:pos="720"/>
        </w:tabs>
        <w:ind w:left="720" w:hanging="360"/>
      </w:pPr>
    </w:lvl>
    <w:lvl w:ilvl="1" w:tplc="25B4D9F4" w:tentative="1">
      <w:start w:val="1"/>
      <w:numFmt w:val="decimal"/>
      <w:lvlText w:val="%2."/>
      <w:lvlJc w:val="left"/>
      <w:pPr>
        <w:tabs>
          <w:tab w:val="num" w:pos="1440"/>
        </w:tabs>
        <w:ind w:left="1440" w:hanging="360"/>
      </w:pPr>
    </w:lvl>
    <w:lvl w:ilvl="2" w:tplc="FAC0300C" w:tentative="1">
      <w:start w:val="1"/>
      <w:numFmt w:val="decimal"/>
      <w:lvlText w:val="%3."/>
      <w:lvlJc w:val="left"/>
      <w:pPr>
        <w:tabs>
          <w:tab w:val="num" w:pos="2160"/>
        </w:tabs>
        <w:ind w:left="2160" w:hanging="360"/>
      </w:pPr>
    </w:lvl>
    <w:lvl w:ilvl="3" w:tplc="A830D896" w:tentative="1">
      <w:start w:val="1"/>
      <w:numFmt w:val="decimal"/>
      <w:lvlText w:val="%4."/>
      <w:lvlJc w:val="left"/>
      <w:pPr>
        <w:tabs>
          <w:tab w:val="num" w:pos="2880"/>
        </w:tabs>
        <w:ind w:left="2880" w:hanging="360"/>
      </w:pPr>
    </w:lvl>
    <w:lvl w:ilvl="4" w:tplc="7B700556" w:tentative="1">
      <w:start w:val="1"/>
      <w:numFmt w:val="decimal"/>
      <w:lvlText w:val="%5."/>
      <w:lvlJc w:val="left"/>
      <w:pPr>
        <w:tabs>
          <w:tab w:val="num" w:pos="3600"/>
        </w:tabs>
        <w:ind w:left="3600" w:hanging="360"/>
      </w:pPr>
    </w:lvl>
    <w:lvl w:ilvl="5" w:tplc="0C0EB2EE" w:tentative="1">
      <w:start w:val="1"/>
      <w:numFmt w:val="decimal"/>
      <w:lvlText w:val="%6."/>
      <w:lvlJc w:val="left"/>
      <w:pPr>
        <w:tabs>
          <w:tab w:val="num" w:pos="4320"/>
        </w:tabs>
        <w:ind w:left="4320" w:hanging="360"/>
      </w:pPr>
    </w:lvl>
    <w:lvl w:ilvl="6" w:tplc="E24E8806" w:tentative="1">
      <w:start w:val="1"/>
      <w:numFmt w:val="decimal"/>
      <w:lvlText w:val="%7."/>
      <w:lvlJc w:val="left"/>
      <w:pPr>
        <w:tabs>
          <w:tab w:val="num" w:pos="5040"/>
        </w:tabs>
        <w:ind w:left="5040" w:hanging="360"/>
      </w:pPr>
    </w:lvl>
    <w:lvl w:ilvl="7" w:tplc="E7FEABD0" w:tentative="1">
      <w:start w:val="1"/>
      <w:numFmt w:val="decimal"/>
      <w:lvlText w:val="%8."/>
      <w:lvlJc w:val="left"/>
      <w:pPr>
        <w:tabs>
          <w:tab w:val="num" w:pos="5760"/>
        </w:tabs>
        <w:ind w:left="5760" w:hanging="360"/>
      </w:pPr>
    </w:lvl>
    <w:lvl w:ilvl="8" w:tplc="CBDC7322" w:tentative="1">
      <w:start w:val="1"/>
      <w:numFmt w:val="decimal"/>
      <w:lvlText w:val="%9."/>
      <w:lvlJc w:val="left"/>
      <w:pPr>
        <w:tabs>
          <w:tab w:val="num" w:pos="6480"/>
        </w:tabs>
        <w:ind w:left="6480" w:hanging="360"/>
      </w:pPr>
    </w:lvl>
  </w:abstractNum>
  <w:abstractNum w:abstractNumId="42"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21E040E"/>
    <w:multiLevelType w:val="hybridMultilevel"/>
    <w:tmpl w:val="5E0A3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4D117B"/>
    <w:multiLevelType w:val="hybridMultilevel"/>
    <w:tmpl w:val="BAD2BC84"/>
    <w:lvl w:ilvl="0" w:tplc="9FA89ED8">
      <w:start w:val="3"/>
      <w:numFmt w:val="decimal"/>
      <w:lvlText w:val="%1."/>
      <w:lvlJc w:val="left"/>
      <w:pPr>
        <w:tabs>
          <w:tab w:val="num" w:pos="720"/>
        </w:tabs>
        <w:ind w:left="720" w:hanging="360"/>
      </w:pPr>
    </w:lvl>
    <w:lvl w:ilvl="1" w:tplc="5DA88E56" w:tentative="1">
      <w:start w:val="1"/>
      <w:numFmt w:val="decimal"/>
      <w:lvlText w:val="%2."/>
      <w:lvlJc w:val="left"/>
      <w:pPr>
        <w:tabs>
          <w:tab w:val="num" w:pos="1440"/>
        </w:tabs>
        <w:ind w:left="1440" w:hanging="360"/>
      </w:pPr>
    </w:lvl>
    <w:lvl w:ilvl="2" w:tplc="20E417C0" w:tentative="1">
      <w:start w:val="1"/>
      <w:numFmt w:val="decimal"/>
      <w:lvlText w:val="%3."/>
      <w:lvlJc w:val="left"/>
      <w:pPr>
        <w:tabs>
          <w:tab w:val="num" w:pos="2160"/>
        </w:tabs>
        <w:ind w:left="2160" w:hanging="360"/>
      </w:pPr>
    </w:lvl>
    <w:lvl w:ilvl="3" w:tplc="5F2EC77A" w:tentative="1">
      <w:start w:val="1"/>
      <w:numFmt w:val="decimal"/>
      <w:lvlText w:val="%4."/>
      <w:lvlJc w:val="left"/>
      <w:pPr>
        <w:tabs>
          <w:tab w:val="num" w:pos="2880"/>
        </w:tabs>
        <w:ind w:left="2880" w:hanging="360"/>
      </w:pPr>
    </w:lvl>
    <w:lvl w:ilvl="4" w:tplc="20D85444" w:tentative="1">
      <w:start w:val="1"/>
      <w:numFmt w:val="decimal"/>
      <w:lvlText w:val="%5."/>
      <w:lvlJc w:val="left"/>
      <w:pPr>
        <w:tabs>
          <w:tab w:val="num" w:pos="3600"/>
        </w:tabs>
        <w:ind w:left="3600" w:hanging="360"/>
      </w:pPr>
    </w:lvl>
    <w:lvl w:ilvl="5" w:tplc="420C25AE" w:tentative="1">
      <w:start w:val="1"/>
      <w:numFmt w:val="decimal"/>
      <w:lvlText w:val="%6."/>
      <w:lvlJc w:val="left"/>
      <w:pPr>
        <w:tabs>
          <w:tab w:val="num" w:pos="4320"/>
        </w:tabs>
        <w:ind w:left="4320" w:hanging="360"/>
      </w:pPr>
    </w:lvl>
    <w:lvl w:ilvl="6" w:tplc="D6C282FA" w:tentative="1">
      <w:start w:val="1"/>
      <w:numFmt w:val="decimal"/>
      <w:lvlText w:val="%7."/>
      <w:lvlJc w:val="left"/>
      <w:pPr>
        <w:tabs>
          <w:tab w:val="num" w:pos="5040"/>
        </w:tabs>
        <w:ind w:left="5040" w:hanging="360"/>
      </w:pPr>
    </w:lvl>
    <w:lvl w:ilvl="7" w:tplc="3A9498FC" w:tentative="1">
      <w:start w:val="1"/>
      <w:numFmt w:val="decimal"/>
      <w:lvlText w:val="%8."/>
      <w:lvlJc w:val="left"/>
      <w:pPr>
        <w:tabs>
          <w:tab w:val="num" w:pos="5760"/>
        </w:tabs>
        <w:ind w:left="5760" w:hanging="360"/>
      </w:pPr>
    </w:lvl>
    <w:lvl w:ilvl="8" w:tplc="872E8300" w:tentative="1">
      <w:start w:val="1"/>
      <w:numFmt w:val="decimal"/>
      <w:lvlText w:val="%9."/>
      <w:lvlJc w:val="left"/>
      <w:pPr>
        <w:tabs>
          <w:tab w:val="num" w:pos="6480"/>
        </w:tabs>
        <w:ind w:left="6480" w:hanging="360"/>
      </w:pPr>
    </w:lvl>
  </w:abstractNum>
  <w:abstractNum w:abstractNumId="45" w15:restartNumberingAfterBreak="0">
    <w:nsid w:val="54E64DD1"/>
    <w:multiLevelType w:val="hybridMultilevel"/>
    <w:tmpl w:val="0528211E"/>
    <w:lvl w:ilvl="0" w:tplc="BC1C1A9A">
      <w:start w:val="3"/>
      <w:numFmt w:val="decimal"/>
      <w:lvlText w:val="%1."/>
      <w:lvlJc w:val="left"/>
      <w:pPr>
        <w:tabs>
          <w:tab w:val="num" w:pos="720"/>
        </w:tabs>
        <w:ind w:left="720" w:hanging="360"/>
      </w:pPr>
    </w:lvl>
    <w:lvl w:ilvl="1" w:tplc="E9228434" w:tentative="1">
      <w:start w:val="1"/>
      <w:numFmt w:val="decimal"/>
      <w:lvlText w:val="%2."/>
      <w:lvlJc w:val="left"/>
      <w:pPr>
        <w:tabs>
          <w:tab w:val="num" w:pos="1440"/>
        </w:tabs>
        <w:ind w:left="1440" w:hanging="360"/>
      </w:pPr>
    </w:lvl>
    <w:lvl w:ilvl="2" w:tplc="4C442BC4" w:tentative="1">
      <w:start w:val="1"/>
      <w:numFmt w:val="decimal"/>
      <w:lvlText w:val="%3."/>
      <w:lvlJc w:val="left"/>
      <w:pPr>
        <w:tabs>
          <w:tab w:val="num" w:pos="2160"/>
        </w:tabs>
        <w:ind w:left="2160" w:hanging="360"/>
      </w:pPr>
    </w:lvl>
    <w:lvl w:ilvl="3" w:tplc="62280D00" w:tentative="1">
      <w:start w:val="1"/>
      <w:numFmt w:val="decimal"/>
      <w:lvlText w:val="%4."/>
      <w:lvlJc w:val="left"/>
      <w:pPr>
        <w:tabs>
          <w:tab w:val="num" w:pos="2880"/>
        </w:tabs>
        <w:ind w:left="2880" w:hanging="360"/>
      </w:pPr>
    </w:lvl>
    <w:lvl w:ilvl="4" w:tplc="F642D49C" w:tentative="1">
      <w:start w:val="1"/>
      <w:numFmt w:val="decimal"/>
      <w:lvlText w:val="%5."/>
      <w:lvlJc w:val="left"/>
      <w:pPr>
        <w:tabs>
          <w:tab w:val="num" w:pos="3600"/>
        </w:tabs>
        <w:ind w:left="3600" w:hanging="360"/>
      </w:pPr>
    </w:lvl>
    <w:lvl w:ilvl="5" w:tplc="E8FCA4A4" w:tentative="1">
      <w:start w:val="1"/>
      <w:numFmt w:val="decimal"/>
      <w:lvlText w:val="%6."/>
      <w:lvlJc w:val="left"/>
      <w:pPr>
        <w:tabs>
          <w:tab w:val="num" w:pos="4320"/>
        </w:tabs>
        <w:ind w:left="4320" w:hanging="360"/>
      </w:pPr>
    </w:lvl>
    <w:lvl w:ilvl="6" w:tplc="CCAA4AD4" w:tentative="1">
      <w:start w:val="1"/>
      <w:numFmt w:val="decimal"/>
      <w:lvlText w:val="%7."/>
      <w:lvlJc w:val="left"/>
      <w:pPr>
        <w:tabs>
          <w:tab w:val="num" w:pos="5040"/>
        </w:tabs>
        <w:ind w:left="5040" w:hanging="360"/>
      </w:pPr>
    </w:lvl>
    <w:lvl w:ilvl="7" w:tplc="17F8E478" w:tentative="1">
      <w:start w:val="1"/>
      <w:numFmt w:val="decimal"/>
      <w:lvlText w:val="%8."/>
      <w:lvlJc w:val="left"/>
      <w:pPr>
        <w:tabs>
          <w:tab w:val="num" w:pos="5760"/>
        </w:tabs>
        <w:ind w:left="5760" w:hanging="360"/>
      </w:pPr>
    </w:lvl>
    <w:lvl w:ilvl="8" w:tplc="534C251E" w:tentative="1">
      <w:start w:val="1"/>
      <w:numFmt w:val="decimal"/>
      <w:lvlText w:val="%9."/>
      <w:lvlJc w:val="left"/>
      <w:pPr>
        <w:tabs>
          <w:tab w:val="num" w:pos="6480"/>
        </w:tabs>
        <w:ind w:left="6480" w:hanging="360"/>
      </w:pPr>
    </w:lvl>
  </w:abstractNum>
  <w:abstractNum w:abstractNumId="46" w15:restartNumberingAfterBreak="0">
    <w:nsid w:val="559443E5"/>
    <w:multiLevelType w:val="hybridMultilevel"/>
    <w:tmpl w:val="D05C1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70D46FC"/>
    <w:multiLevelType w:val="hybridMultilevel"/>
    <w:tmpl w:val="4C8C129A"/>
    <w:lvl w:ilvl="0" w:tplc="08090001">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8"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09050A4"/>
    <w:multiLevelType w:val="multilevel"/>
    <w:tmpl w:val="E5FEE2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2A652B6"/>
    <w:multiLevelType w:val="hybridMultilevel"/>
    <w:tmpl w:val="95184F26"/>
    <w:lvl w:ilvl="0" w:tplc="BB5A049C">
      <w:start w:val="1"/>
      <w:numFmt w:val="bullet"/>
      <w:lvlText w:val="•"/>
      <w:lvlJc w:val="left"/>
      <w:pPr>
        <w:tabs>
          <w:tab w:val="num" w:pos="720"/>
        </w:tabs>
        <w:ind w:left="720" w:hanging="360"/>
      </w:pPr>
      <w:rPr>
        <w:rFonts w:ascii="Arial" w:hAnsi="Arial" w:hint="default"/>
      </w:rPr>
    </w:lvl>
    <w:lvl w:ilvl="1" w:tplc="542484B8">
      <w:start w:val="1"/>
      <w:numFmt w:val="decimal"/>
      <w:lvlText w:val="%2."/>
      <w:lvlJc w:val="left"/>
      <w:pPr>
        <w:tabs>
          <w:tab w:val="num" w:pos="1440"/>
        </w:tabs>
        <w:ind w:left="1440" w:hanging="360"/>
      </w:pPr>
    </w:lvl>
    <w:lvl w:ilvl="2" w:tplc="0094AA74" w:tentative="1">
      <w:start w:val="1"/>
      <w:numFmt w:val="bullet"/>
      <w:lvlText w:val="•"/>
      <w:lvlJc w:val="left"/>
      <w:pPr>
        <w:tabs>
          <w:tab w:val="num" w:pos="2160"/>
        </w:tabs>
        <w:ind w:left="2160" w:hanging="360"/>
      </w:pPr>
      <w:rPr>
        <w:rFonts w:ascii="Arial" w:hAnsi="Arial" w:hint="default"/>
      </w:rPr>
    </w:lvl>
    <w:lvl w:ilvl="3" w:tplc="9A2E677A" w:tentative="1">
      <w:start w:val="1"/>
      <w:numFmt w:val="bullet"/>
      <w:lvlText w:val="•"/>
      <w:lvlJc w:val="left"/>
      <w:pPr>
        <w:tabs>
          <w:tab w:val="num" w:pos="2880"/>
        </w:tabs>
        <w:ind w:left="2880" w:hanging="360"/>
      </w:pPr>
      <w:rPr>
        <w:rFonts w:ascii="Arial" w:hAnsi="Arial" w:hint="default"/>
      </w:rPr>
    </w:lvl>
    <w:lvl w:ilvl="4" w:tplc="16367644" w:tentative="1">
      <w:start w:val="1"/>
      <w:numFmt w:val="bullet"/>
      <w:lvlText w:val="•"/>
      <w:lvlJc w:val="left"/>
      <w:pPr>
        <w:tabs>
          <w:tab w:val="num" w:pos="3600"/>
        </w:tabs>
        <w:ind w:left="3600" w:hanging="360"/>
      </w:pPr>
      <w:rPr>
        <w:rFonts w:ascii="Arial" w:hAnsi="Arial" w:hint="default"/>
      </w:rPr>
    </w:lvl>
    <w:lvl w:ilvl="5" w:tplc="8038845E" w:tentative="1">
      <w:start w:val="1"/>
      <w:numFmt w:val="bullet"/>
      <w:lvlText w:val="•"/>
      <w:lvlJc w:val="left"/>
      <w:pPr>
        <w:tabs>
          <w:tab w:val="num" w:pos="4320"/>
        </w:tabs>
        <w:ind w:left="4320" w:hanging="360"/>
      </w:pPr>
      <w:rPr>
        <w:rFonts w:ascii="Arial" w:hAnsi="Arial" w:hint="default"/>
      </w:rPr>
    </w:lvl>
    <w:lvl w:ilvl="6" w:tplc="8FB241A4" w:tentative="1">
      <w:start w:val="1"/>
      <w:numFmt w:val="bullet"/>
      <w:lvlText w:val="•"/>
      <w:lvlJc w:val="left"/>
      <w:pPr>
        <w:tabs>
          <w:tab w:val="num" w:pos="5040"/>
        </w:tabs>
        <w:ind w:left="5040" w:hanging="360"/>
      </w:pPr>
      <w:rPr>
        <w:rFonts w:ascii="Arial" w:hAnsi="Arial" w:hint="default"/>
      </w:rPr>
    </w:lvl>
    <w:lvl w:ilvl="7" w:tplc="7CE84ED6" w:tentative="1">
      <w:start w:val="1"/>
      <w:numFmt w:val="bullet"/>
      <w:lvlText w:val="•"/>
      <w:lvlJc w:val="left"/>
      <w:pPr>
        <w:tabs>
          <w:tab w:val="num" w:pos="5760"/>
        </w:tabs>
        <w:ind w:left="5760" w:hanging="360"/>
      </w:pPr>
      <w:rPr>
        <w:rFonts w:ascii="Arial" w:hAnsi="Arial" w:hint="default"/>
      </w:rPr>
    </w:lvl>
    <w:lvl w:ilvl="8" w:tplc="EC922678" w:tentative="1">
      <w:start w:val="1"/>
      <w:numFmt w:val="bullet"/>
      <w:lvlText w:val="•"/>
      <w:lvlJc w:val="left"/>
      <w:pPr>
        <w:tabs>
          <w:tab w:val="num" w:pos="6480"/>
        </w:tabs>
        <w:ind w:left="6480" w:hanging="360"/>
      </w:pPr>
      <w:rPr>
        <w:rFonts w:ascii="Arial" w:hAnsi="Arial" w:hint="default"/>
      </w:rPr>
    </w:lvl>
  </w:abstractNum>
  <w:abstractNum w:abstractNumId="54"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61B5BC0"/>
    <w:multiLevelType w:val="hybridMultilevel"/>
    <w:tmpl w:val="61E284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7" w15:restartNumberingAfterBreak="0">
    <w:nsid w:val="673246AF"/>
    <w:multiLevelType w:val="hybridMultilevel"/>
    <w:tmpl w:val="DB18DC0A"/>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58" w15:restartNumberingAfterBreak="0">
    <w:nsid w:val="676D0C51"/>
    <w:multiLevelType w:val="hybridMultilevel"/>
    <w:tmpl w:val="FD4CED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9" w15:restartNumberingAfterBreak="0">
    <w:nsid w:val="677E2213"/>
    <w:multiLevelType w:val="hybridMultilevel"/>
    <w:tmpl w:val="FBFEFE3E"/>
    <w:lvl w:ilvl="0" w:tplc="14B0EEC8">
      <w:start w:val="1"/>
      <w:numFmt w:val="decimal"/>
      <w:lvlText w:val="%1."/>
      <w:lvlJc w:val="left"/>
      <w:pPr>
        <w:tabs>
          <w:tab w:val="num" w:pos="720"/>
        </w:tabs>
        <w:ind w:left="720" w:hanging="360"/>
      </w:pPr>
    </w:lvl>
    <w:lvl w:ilvl="1" w:tplc="F190E6AC">
      <w:start w:val="1"/>
      <w:numFmt w:val="decimal"/>
      <w:lvlText w:val="%2."/>
      <w:lvlJc w:val="left"/>
      <w:pPr>
        <w:tabs>
          <w:tab w:val="num" w:pos="1440"/>
        </w:tabs>
        <w:ind w:left="1440" w:hanging="360"/>
      </w:pPr>
    </w:lvl>
    <w:lvl w:ilvl="2" w:tplc="EAEAD890">
      <w:start w:val="1"/>
      <w:numFmt w:val="decimal"/>
      <w:lvlText w:val="%3."/>
      <w:lvlJc w:val="left"/>
      <w:pPr>
        <w:tabs>
          <w:tab w:val="num" w:pos="2160"/>
        </w:tabs>
        <w:ind w:left="2160" w:hanging="360"/>
      </w:pPr>
    </w:lvl>
    <w:lvl w:ilvl="3" w:tplc="AB08FDA8" w:tentative="1">
      <w:start w:val="1"/>
      <w:numFmt w:val="decimal"/>
      <w:lvlText w:val="%4."/>
      <w:lvlJc w:val="left"/>
      <w:pPr>
        <w:tabs>
          <w:tab w:val="num" w:pos="2880"/>
        </w:tabs>
        <w:ind w:left="2880" w:hanging="360"/>
      </w:pPr>
    </w:lvl>
    <w:lvl w:ilvl="4" w:tplc="CBBA1FC8" w:tentative="1">
      <w:start w:val="1"/>
      <w:numFmt w:val="decimal"/>
      <w:lvlText w:val="%5."/>
      <w:lvlJc w:val="left"/>
      <w:pPr>
        <w:tabs>
          <w:tab w:val="num" w:pos="3600"/>
        </w:tabs>
        <w:ind w:left="3600" w:hanging="360"/>
      </w:pPr>
    </w:lvl>
    <w:lvl w:ilvl="5" w:tplc="9F4492E8" w:tentative="1">
      <w:start w:val="1"/>
      <w:numFmt w:val="decimal"/>
      <w:lvlText w:val="%6."/>
      <w:lvlJc w:val="left"/>
      <w:pPr>
        <w:tabs>
          <w:tab w:val="num" w:pos="4320"/>
        </w:tabs>
        <w:ind w:left="4320" w:hanging="360"/>
      </w:pPr>
    </w:lvl>
    <w:lvl w:ilvl="6" w:tplc="73AE3A0E" w:tentative="1">
      <w:start w:val="1"/>
      <w:numFmt w:val="decimal"/>
      <w:lvlText w:val="%7."/>
      <w:lvlJc w:val="left"/>
      <w:pPr>
        <w:tabs>
          <w:tab w:val="num" w:pos="5040"/>
        </w:tabs>
        <w:ind w:left="5040" w:hanging="360"/>
      </w:pPr>
    </w:lvl>
    <w:lvl w:ilvl="7" w:tplc="AF66542A" w:tentative="1">
      <w:start w:val="1"/>
      <w:numFmt w:val="decimal"/>
      <w:lvlText w:val="%8."/>
      <w:lvlJc w:val="left"/>
      <w:pPr>
        <w:tabs>
          <w:tab w:val="num" w:pos="5760"/>
        </w:tabs>
        <w:ind w:left="5760" w:hanging="360"/>
      </w:pPr>
    </w:lvl>
    <w:lvl w:ilvl="8" w:tplc="43CA210A" w:tentative="1">
      <w:start w:val="1"/>
      <w:numFmt w:val="decimal"/>
      <w:lvlText w:val="%9."/>
      <w:lvlJc w:val="left"/>
      <w:pPr>
        <w:tabs>
          <w:tab w:val="num" w:pos="6480"/>
        </w:tabs>
        <w:ind w:left="6480" w:hanging="360"/>
      </w:pPr>
    </w:lvl>
  </w:abstractNum>
  <w:abstractNum w:abstractNumId="60" w15:restartNumberingAfterBreak="0">
    <w:nsid w:val="67905CD7"/>
    <w:multiLevelType w:val="hybridMultilevel"/>
    <w:tmpl w:val="ECF2A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9F657B3"/>
    <w:multiLevelType w:val="hybridMultilevel"/>
    <w:tmpl w:val="84D41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AD23F0B"/>
    <w:multiLevelType w:val="hybridMultilevel"/>
    <w:tmpl w:val="ADBA49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AE1059A"/>
    <w:multiLevelType w:val="hybridMultilevel"/>
    <w:tmpl w:val="0D640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B3F24A6"/>
    <w:multiLevelType w:val="hybridMultilevel"/>
    <w:tmpl w:val="BD46CB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5" w15:restartNumberingAfterBreak="0">
    <w:nsid w:val="6CA53A78"/>
    <w:multiLevelType w:val="hybridMultilevel"/>
    <w:tmpl w:val="8F04342A"/>
    <w:lvl w:ilvl="0" w:tplc="AFA01AEE">
      <w:start w:val="1"/>
      <w:numFmt w:val="bullet"/>
      <w:lvlText w:val="•"/>
      <w:lvlJc w:val="left"/>
      <w:pPr>
        <w:tabs>
          <w:tab w:val="num" w:pos="720"/>
        </w:tabs>
        <w:ind w:left="720" w:hanging="360"/>
      </w:pPr>
      <w:rPr>
        <w:rFonts w:ascii="Arial" w:hAnsi="Arial" w:hint="default"/>
      </w:rPr>
    </w:lvl>
    <w:lvl w:ilvl="1" w:tplc="A54A92A2" w:tentative="1">
      <w:start w:val="1"/>
      <w:numFmt w:val="bullet"/>
      <w:lvlText w:val="•"/>
      <w:lvlJc w:val="left"/>
      <w:pPr>
        <w:tabs>
          <w:tab w:val="num" w:pos="1440"/>
        </w:tabs>
        <w:ind w:left="1440" w:hanging="360"/>
      </w:pPr>
      <w:rPr>
        <w:rFonts w:ascii="Arial" w:hAnsi="Arial" w:hint="default"/>
      </w:rPr>
    </w:lvl>
    <w:lvl w:ilvl="2" w:tplc="B85E94C8" w:tentative="1">
      <w:start w:val="1"/>
      <w:numFmt w:val="bullet"/>
      <w:lvlText w:val="•"/>
      <w:lvlJc w:val="left"/>
      <w:pPr>
        <w:tabs>
          <w:tab w:val="num" w:pos="2160"/>
        </w:tabs>
        <w:ind w:left="2160" w:hanging="360"/>
      </w:pPr>
      <w:rPr>
        <w:rFonts w:ascii="Arial" w:hAnsi="Arial" w:hint="default"/>
      </w:rPr>
    </w:lvl>
    <w:lvl w:ilvl="3" w:tplc="5F00F7B8" w:tentative="1">
      <w:start w:val="1"/>
      <w:numFmt w:val="bullet"/>
      <w:lvlText w:val="•"/>
      <w:lvlJc w:val="left"/>
      <w:pPr>
        <w:tabs>
          <w:tab w:val="num" w:pos="2880"/>
        </w:tabs>
        <w:ind w:left="2880" w:hanging="360"/>
      </w:pPr>
      <w:rPr>
        <w:rFonts w:ascii="Arial" w:hAnsi="Arial" w:hint="default"/>
      </w:rPr>
    </w:lvl>
    <w:lvl w:ilvl="4" w:tplc="FA02D980" w:tentative="1">
      <w:start w:val="1"/>
      <w:numFmt w:val="bullet"/>
      <w:lvlText w:val="•"/>
      <w:lvlJc w:val="left"/>
      <w:pPr>
        <w:tabs>
          <w:tab w:val="num" w:pos="3600"/>
        </w:tabs>
        <w:ind w:left="3600" w:hanging="360"/>
      </w:pPr>
      <w:rPr>
        <w:rFonts w:ascii="Arial" w:hAnsi="Arial" w:hint="default"/>
      </w:rPr>
    </w:lvl>
    <w:lvl w:ilvl="5" w:tplc="90DA81B0" w:tentative="1">
      <w:start w:val="1"/>
      <w:numFmt w:val="bullet"/>
      <w:lvlText w:val="•"/>
      <w:lvlJc w:val="left"/>
      <w:pPr>
        <w:tabs>
          <w:tab w:val="num" w:pos="4320"/>
        </w:tabs>
        <w:ind w:left="4320" w:hanging="360"/>
      </w:pPr>
      <w:rPr>
        <w:rFonts w:ascii="Arial" w:hAnsi="Arial" w:hint="default"/>
      </w:rPr>
    </w:lvl>
    <w:lvl w:ilvl="6" w:tplc="A40E447E" w:tentative="1">
      <w:start w:val="1"/>
      <w:numFmt w:val="bullet"/>
      <w:lvlText w:val="•"/>
      <w:lvlJc w:val="left"/>
      <w:pPr>
        <w:tabs>
          <w:tab w:val="num" w:pos="5040"/>
        </w:tabs>
        <w:ind w:left="5040" w:hanging="360"/>
      </w:pPr>
      <w:rPr>
        <w:rFonts w:ascii="Arial" w:hAnsi="Arial" w:hint="default"/>
      </w:rPr>
    </w:lvl>
    <w:lvl w:ilvl="7" w:tplc="EAE2944A" w:tentative="1">
      <w:start w:val="1"/>
      <w:numFmt w:val="bullet"/>
      <w:lvlText w:val="•"/>
      <w:lvlJc w:val="left"/>
      <w:pPr>
        <w:tabs>
          <w:tab w:val="num" w:pos="5760"/>
        </w:tabs>
        <w:ind w:left="5760" w:hanging="360"/>
      </w:pPr>
      <w:rPr>
        <w:rFonts w:ascii="Arial" w:hAnsi="Arial" w:hint="default"/>
      </w:rPr>
    </w:lvl>
    <w:lvl w:ilvl="8" w:tplc="58065B5E"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11B6A98"/>
    <w:multiLevelType w:val="hybridMultilevel"/>
    <w:tmpl w:val="409AC4CC"/>
    <w:lvl w:ilvl="0" w:tplc="0809000F">
      <w:start w:val="1"/>
      <w:numFmt w:val="decimal"/>
      <w:lvlText w:val="%1."/>
      <w:lvlJc w:val="left"/>
      <w:pPr>
        <w:ind w:left="790" w:hanging="360"/>
      </w:pPr>
    </w:lvl>
    <w:lvl w:ilvl="1" w:tplc="08090019" w:tentative="1">
      <w:start w:val="1"/>
      <w:numFmt w:val="lowerLetter"/>
      <w:lvlText w:val="%2."/>
      <w:lvlJc w:val="left"/>
      <w:pPr>
        <w:ind w:left="1510" w:hanging="360"/>
      </w:pPr>
    </w:lvl>
    <w:lvl w:ilvl="2" w:tplc="0809001B" w:tentative="1">
      <w:start w:val="1"/>
      <w:numFmt w:val="lowerRoman"/>
      <w:lvlText w:val="%3."/>
      <w:lvlJc w:val="right"/>
      <w:pPr>
        <w:ind w:left="2230" w:hanging="180"/>
      </w:pPr>
    </w:lvl>
    <w:lvl w:ilvl="3" w:tplc="0809000F" w:tentative="1">
      <w:start w:val="1"/>
      <w:numFmt w:val="decimal"/>
      <w:lvlText w:val="%4."/>
      <w:lvlJc w:val="left"/>
      <w:pPr>
        <w:ind w:left="2950" w:hanging="360"/>
      </w:pPr>
    </w:lvl>
    <w:lvl w:ilvl="4" w:tplc="08090019" w:tentative="1">
      <w:start w:val="1"/>
      <w:numFmt w:val="lowerLetter"/>
      <w:lvlText w:val="%5."/>
      <w:lvlJc w:val="left"/>
      <w:pPr>
        <w:ind w:left="3670" w:hanging="360"/>
      </w:pPr>
    </w:lvl>
    <w:lvl w:ilvl="5" w:tplc="0809001B" w:tentative="1">
      <w:start w:val="1"/>
      <w:numFmt w:val="lowerRoman"/>
      <w:lvlText w:val="%6."/>
      <w:lvlJc w:val="right"/>
      <w:pPr>
        <w:ind w:left="4390" w:hanging="180"/>
      </w:pPr>
    </w:lvl>
    <w:lvl w:ilvl="6" w:tplc="0809000F" w:tentative="1">
      <w:start w:val="1"/>
      <w:numFmt w:val="decimal"/>
      <w:lvlText w:val="%7."/>
      <w:lvlJc w:val="left"/>
      <w:pPr>
        <w:ind w:left="5110" w:hanging="360"/>
      </w:pPr>
    </w:lvl>
    <w:lvl w:ilvl="7" w:tplc="08090019" w:tentative="1">
      <w:start w:val="1"/>
      <w:numFmt w:val="lowerLetter"/>
      <w:lvlText w:val="%8."/>
      <w:lvlJc w:val="left"/>
      <w:pPr>
        <w:ind w:left="5830" w:hanging="360"/>
      </w:pPr>
    </w:lvl>
    <w:lvl w:ilvl="8" w:tplc="0809001B" w:tentative="1">
      <w:start w:val="1"/>
      <w:numFmt w:val="lowerRoman"/>
      <w:lvlText w:val="%9."/>
      <w:lvlJc w:val="right"/>
      <w:pPr>
        <w:ind w:left="6550" w:hanging="180"/>
      </w:pPr>
    </w:lvl>
  </w:abstractNum>
  <w:abstractNum w:abstractNumId="68" w15:restartNumberingAfterBreak="0">
    <w:nsid w:val="716D2E16"/>
    <w:multiLevelType w:val="hybridMultilevel"/>
    <w:tmpl w:val="67128446"/>
    <w:lvl w:ilvl="0" w:tplc="E020B97A">
      <w:start w:val="1"/>
      <w:numFmt w:val="bullet"/>
      <w:lvlText w:val="•"/>
      <w:lvlJc w:val="left"/>
      <w:pPr>
        <w:tabs>
          <w:tab w:val="num" w:pos="720"/>
        </w:tabs>
        <w:ind w:left="720" w:hanging="360"/>
      </w:pPr>
      <w:rPr>
        <w:rFonts w:ascii="Arial" w:hAnsi="Arial" w:hint="default"/>
      </w:rPr>
    </w:lvl>
    <w:lvl w:ilvl="1" w:tplc="EF288F02">
      <w:numFmt w:val="bullet"/>
      <w:lvlText w:val="•"/>
      <w:lvlJc w:val="left"/>
      <w:pPr>
        <w:tabs>
          <w:tab w:val="num" w:pos="1440"/>
        </w:tabs>
        <w:ind w:left="1440" w:hanging="360"/>
      </w:pPr>
      <w:rPr>
        <w:rFonts w:ascii="Arial" w:hAnsi="Arial" w:hint="default"/>
      </w:rPr>
    </w:lvl>
    <w:lvl w:ilvl="2" w:tplc="A46A0458">
      <w:numFmt w:val="bullet"/>
      <w:lvlText w:val="•"/>
      <w:lvlJc w:val="left"/>
      <w:pPr>
        <w:tabs>
          <w:tab w:val="num" w:pos="2160"/>
        </w:tabs>
        <w:ind w:left="2160" w:hanging="360"/>
      </w:pPr>
      <w:rPr>
        <w:rFonts w:ascii="Arial" w:hAnsi="Arial" w:hint="default"/>
      </w:rPr>
    </w:lvl>
    <w:lvl w:ilvl="3" w:tplc="DC4C0CC0" w:tentative="1">
      <w:start w:val="1"/>
      <w:numFmt w:val="bullet"/>
      <w:lvlText w:val="•"/>
      <w:lvlJc w:val="left"/>
      <w:pPr>
        <w:tabs>
          <w:tab w:val="num" w:pos="2880"/>
        </w:tabs>
        <w:ind w:left="2880" w:hanging="360"/>
      </w:pPr>
      <w:rPr>
        <w:rFonts w:ascii="Arial" w:hAnsi="Arial" w:hint="default"/>
      </w:rPr>
    </w:lvl>
    <w:lvl w:ilvl="4" w:tplc="9E26A778" w:tentative="1">
      <w:start w:val="1"/>
      <w:numFmt w:val="bullet"/>
      <w:lvlText w:val="•"/>
      <w:lvlJc w:val="left"/>
      <w:pPr>
        <w:tabs>
          <w:tab w:val="num" w:pos="3600"/>
        </w:tabs>
        <w:ind w:left="3600" w:hanging="360"/>
      </w:pPr>
      <w:rPr>
        <w:rFonts w:ascii="Arial" w:hAnsi="Arial" w:hint="default"/>
      </w:rPr>
    </w:lvl>
    <w:lvl w:ilvl="5" w:tplc="56D6E05A" w:tentative="1">
      <w:start w:val="1"/>
      <w:numFmt w:val="bullet"/>
      <w:lvlText w:val="•"/>
      <w:lvlJc w:val="left"/>
      <w:pPr>
        <w:tabs>
          <w:tab w:val="num" w:pos="4320"/>
        </w:tabs>
        <w:ind w:left="4320" w:hanging="360"/>
      </w:pPr>
      <w:rPr>
        <w:rFonts w:ascii="Arial" w:hAnsi="Arial" w:hint="default"/>
      </w:rPr>
    </w:lvl>
    <w:lvl w:ilvl="6" w:tplc="8EC47B58" w:tentative="1">
      <w:start w:val="1"/>
      <w:numFmt w:val="bullet"/>
      <w:lvlText w:val="•"/>
      <w:lvlJc w:val="left"/>
      <w:pPr>
        <w:tabs>
          <w:tab w:val="num" w:pos="5040"/>
        </w:tabs>
        <w:ind w:left="5040" w:hanging="360"/>
      </w:pPr>
      <w:rPr>
        <w:rFonts w:ascii="Arial" w:hAnsi="Arial" w:hint="default"/>
      </w:rPr>
    </w:lvl>
    <w:lvl w:ilvl="7" w:tplc="4C388702" w:tentative="1">
      <w:start w:val="1"/>
      <w:numFmt w:val="bullet"/>
      <w:lvlText w:val="•"/>
      <w:lvlJc w:val="left"/>
      <w:pPr>
        <w:tabs>
          <w:tab w:val="num" w:pos="5760"/>
        </w:tabs>
        <w:ind w:left="5760" w:hanging="360"/>
      </w:pPr>
      <w:rPr>
        <w:rFonts w:ascii="Arial" w:hAnsi="Arial" w:hint="default"/>
      </w:rPr>
    </w:lvl>
    <w:lvl w:ilvl="8" w:tplc="E41812B6"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72D80BE2"/>
    <w:multiLevelType w:val="hybridMultilevel"/>
    <w:tmpl w:val="11FE9B4C"/>
    <w:lvl w:ilvl="0" w:tplc="202CA044">
      <w:start w:val="1"/>
      <w:numFmt w:val="decimal"/>
      <w:lvlText w:val="%1."/>
      <w:lvlJc w:val="left"/>
      <w:pPr>
        <w:tabs>
          <w:tab w:val="num" w:pos="720"/>
        </w:tabs>
        <w:ind w:left="720" w:hanging="360"/>
      </w:pPr>
    </w:lvl>
    <w:lvl w:ilvl="1" w:tplc="CB54CF00" w:tentative="1">
      <w:start w:val="1"/>
      <w:numFmt w:val="decimal"/>
      <w:lvlText w:val="%2."/>
      <w:lvlJc w:val="left"/>
      <w:pPr>
        <w:tabs>
          <w:tab w:val="num" w:pos="1440"/>
        </w:tabs>
        <w:ind w:left="1440" w:hanging="360"/>
      </w:pPr>
    </w:lvl>
    <w:lvl w:ilvl="2" w:tplc="D3E45E4E" w:tentative="1">
      <w:start w:val="1"/>
      <w:numFmt w:val="decimal"/>
      <w:lvlText w:val="%3."/>
      <w:lvlJc w:val="left"/>
      <w:pPr>
        <w:tabs>
          <w:tab w:val="num" w:pos="2160"/>
        </w:tabs>
        <w:ind w:left="2160" w:hanging="360"/>
      </w:pPr>
    </w:lvl>
    <w:lvl w:ilvl="3" w:tplc="4906EF94" w:tentative="1">
      <w:start w:val="1"/>
      <w:numFmt w:val="decimal"/>
      <w:lvlText w:val="%4."/>
      <w:lvlJc w:val="left"/>
      <w:pPr>
        <w:tabs>
          <w:tab w:val="num" w:pos="2880"/>
        </w:tabs>
        <w:ind w:left="2880" w:hanging="360"/>
      </w:pPr>
    </w:lvl>
    <w:lvl w:ilvl="4" w:tplc="975C0BC8" w:tentative="1">
      <w:start w:val="1"/>
      <w:numFmt w:val="decimal"/>
      <w:lvlText w:val="%5."/>
      <w:lvlJc w:val="left"/>
      <w:pPr>
        <w:tabs>
          <w:tab w:val="num" w:pos="3600"/>
        </w:tabs>
        <w:ind w:left="3600" w:hanging="360"/>
      </w:pPr>
    </w:lvl>
    <w:lvl w:ilvl="5" w:tplc="79763A94" w:tentative="1">
      <w:start w:val="1"/>
      <w:numFmt w:val="decimal"/>
      <w:lvlText w:val="%6."/>
      <w:lvlJc w:val="left"/>
      <w:pPr>
        <w:tabs>
          <w:tab w:val="num" w:pos="4320"/>
        </w:tabs>
        <w:ind w:left="4320" w:hanging="360"/>
      </w:pPr>
    </w:lvl>
    <w:lvl w:ilvl="6" w:tplc="BC708D50" w:tentative="1">
      <w:start w:val="1"/>
      <w:numFmt w:val="decimal"/>
      <w:lvlText w:val="%7."/>
      <w:lvlJc w:val="left"/>
      <w:pPr>
        <w:tabs>
          <w:tab w:val="num" w:pos="5040"/>
        </w:tabs>
        <w:ind w:left="5040" w:hanging="360"/>
      </w:pPr>
    </w:lvl>
    <w:lvl w:ilvl="7" w:tplc="D1DA52A4" w:tentative="1">
      <w:start w:val="1"/>
      <w:numFmt w:val="decimal"/>
      <w:lvlText w:val="%8."/>
      <w:lvlJc w:val="left"/>
      <w:pPr>
        <w:tabs>
          <w:tab w:val="num" w:pos="5760"/>
        </w:tabs>
        <w:ind w:left="5760" w:hanging="360"/>
      </w:pPr>
    </w:lvl>
    <w:lvl w:ilvl="8" w:tplc="DCFC60A2" w:tentative="1">
      <w:start w:val="1"/>
      <w:numFmt w:val="decimal"/>
      <w:lvlText w:val="%9."/>
      <w:lvlJc w:val="left"/>
      <w:pPr>
        <w:tabs>
          <w:tab w:val="num" w:pos="6480"/>
        </w:tabs>
        <w:ind w:left="6480" w:hanging="360"/>
      </w:pPr>
    </w:lvl>
  </w:abstractNum>
  <w:abstractNum w:abstractNumId="70"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2" w15:restartNumberingAfterBreak="0">
    <w:nsid w:val="75824D1F"/>
    <w:multiLevelType w:val="multilevel"/>
    <w:tmpl w:val="D0A259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4" w15:restartNumberingAfterBreak="0">
    <w:nsid w:val="77F67049"/>
    <w:multiLevelType w:val="multilevel"/>
    <w:tmpl w:val="BDFCF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78581CF1"/>
    <w:multiLevelType w:val="multilevel"/>
    <w:tmpl w:val="483A4B22"/>
    <w:lvl w:ilvl="0">
      <w:start w:val="1"/>
      <w:numFmt w:val="bullet"/>
      <w:pStyle w:val="Bullet"/>
      <w:lvlText w:val=""/>
      <w:lvlJc w:val="left"/>
      <w:pPr>
        <w:ind w:left="360" w:hanging="360"/>
      </w:pPr>
      <w:rPr>
        <w:rFonts w:ascii="Symbol" w:hAnsi="Symbol" w:hint="default"/>
        <w:b w:val="0"/>
        <w:i w:val="0"/>
        <w:color w:val="727274" w:themeColor="text2"/>
        <w:position w:val="0"/>
        <w:sz w:val="18"/>
      </w:rPr>
    </w:lvl>
    <w:lvl w:ilvl="1">
      <w:start w:val="1"/>
      <w:numFmt w:val="bullet"/>
      <w:lvlText w:val=""/>
      <w:lvlJc w:val="left"/>
      <w:pPr>
        <w:tabs>
          <w:tab w:val="num" w:pos="737"/>
        </w:tabs>
        <w:ind w:left="1021" w:hanging="284"/>
      </w:pPr>
      <w:rPr>
        <w:rFonts w:ascii="Wingdings" w:hAnsi="Wingdings" w:hint="default"/>
        <w:b w:val="0"/>
        <w:i w:val="0"/>
        <w:color w:val="00A3C7"/>
        <w:sz w:val="18"/>
      </w:rPr>
    </w:lvl>
    <w:lvl w:ilvl="2">
      <w:start w:val="1"/>
      <w:numFmt w:val="bullet"/>
      <w:lvlText w:val=""/>
      <w:lvlJc w:val="left"/>
      <w:pPr>
        <w:tabs>
          <w:tab w:val="num" w:pos="1021"/>
        </w:tabs>
        <w:ind w:left="1304" w:hanging="283"/>
      </w:pPr>
      <w:rPr>
        <w:rFonts w:ascii="Wingdings" w:hAnsi="Wingdings" w:hint="default"/>
        <w:b w:val="0"/>
        <w:i w:val="0"/>
        <w:color w:val="00A3C7"/>
        <w:position w:val="0"/>
        <w:sz w:val="18"/>
      </w:rPr>
    </w:lvl>
    <w:lvl w:ilvl="3">
      <w:start w:val="1"/>
      <w:numFmt w:val="bullet"/>
      <w:lvlText w:val=""/>
      <w:lvlJc w:val="left"/>
      <w:pPr>
        <w:tabs>
          <w:tab w:val="num" w:pos="1304"/>
        </w:tabs>
        <w:ind w:left="1304" w:hanging="283"/>
      </w:pPr>
      <w:rPr>
        <w:rFonts w:ascii="Wingdings" w:hAnsi="Wingdings" w:hint="default"/>
        <w:b w:val="0"/>
        <w:i w:val="0"/>
        <w:color w:val="auto"/>
        <w:sz w:val="17"/>
      </w:rPr>
    </w:lvl>
    <w:lvl w:ilvl="4">
      <w:start w:val="1"/>
      <w:numFmt w:val="bullet"/>
      <w:lvlText w:val=""/>
      <w:lvlJc w:val="left"/>
      <w:pPr>
        <w:tabs>
          <w:tab w:val="num" w:pos="1134"/>
        </w:tabs>
        <w:ind w:left="1134" w:hanging="227"/>
      </w:pPr>
      <w:rPr>
        <w:rFonts w:ascii="Wingdings" w:hAnsi="Wingdings" w:hint="default"/>
        <w:b w:val="0"/>
        <w:i w:val="0"/>
        <w:color w:val="auto"/>
        <w:sz w:val="17"/>
      </w:rPr>
    </w:lvl>
    <w:lvl w:ilvl="5">
      <w:start w:val="1"/>
      <w:numFmt w:val="bullet"/>
      <w:lvlText w:val=""/>
      <w:lvlJc w:val="left"/>
      <w:pPr>
        <w:tabs>
          <w:tab w:val="num" w:pos="1361"/>
        </w:tabs>
        <w:ind w:left="1361" w:hanging="227"/>
      </w:pPr>
      <w:rPr>
        <w:rFonts w:ascii="Wingdings" w:hAnsi="Wingdings" w:hint="default"/>
        <w:color w:val="auto"/>
      </w:rPr>
    </w:lvl>
    <w:lvl w:ilvl="6">
      <w:start w:val="1"/>
      <w:numFmt w:val="bullet"/>
      <w:lvlText w:val=""/>
      <w:lvlJc w:val="left"/>
      <w:pPr>
        <w:tabs>
          <w:tab w:val="num" w:pos="1588"/>
        </w:tabs>
        <w:ind w:left="1588" w:hanging="227"/>
      </w:pPr>
      <w:rPr>
        <w:rFonts w:ascii="Wingdings" w:hAnsi="Wingdings" w:hint="default"/>
        <w:b w:val="0"/>
        <w:i w:val="0"/>
        <w:color w:val="auto"/>
        <w:sz w:val="17"/>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b w:val="0"/>
        <w:i w:val="0"/>
        <w:color w:val="auto"/>
        <w:sz w:val="17"/>
      </w:rPr>
    </w:lvl>
  </w:abstractNum>
  <w:abstractNum w:abstractNumId="76"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E7C1F87"/>
    <w:multiLevelType w:val="hybridMultilevel"/>
    <w:tmpl w:val="57722928"/>
    <w:lvl w:ilvl="0" w:tplc="33E06DBC">
      <w:start w:val="1"/>
      <w:numFmt w:val="bullet"/>
      <w:lvlText w:val="•"/>
      <w:lvlJc w:val="left"/>
      <w:pPr>
        <w:tabs>
          <w:tab w:val="num" w:pos="720"/>
        </w:tabs>
        <w:ind w:left="720" w:hanging="360"/>
      </w:pPr>
      <w:rPr>
        <w:rFonts w:ascii="Arial" w:hAnsi="Arial" w:hint="default"/>
      </w:rPr>
    </w:lvl>
    <w:lvl w:ilvl="1" w:tplc="24EE357C" w:tentative="1">
      <w:start w:val="1"/>
      <w:numFmt w:val="bullet"/>
      <w:lvlText w:val="•"/>
      <w:lvlJc w:val="left"/>
      <w:pPr>
        <w:tabs>
          <w:tab w:val="num" w:pos="1440"/>
        </w:tabs>
        <w:ind w:left="1440" w:hanging="360"/>
      </w:pPr>
      <w:rPr>
        <w:rFonts w:ascii="Arial" w:hAnsi="Arial" w:hint="default"/>
      </w:rPr>
    </w:lvl>
    <w:lvl w:ilvl="2" w:tplc="468CE43C" w:tentative="1">
      <w:start w:val="1"/>
      <w:numFmt w:val="bullet"/>
      <w:lvlText w:val="•"/>
      <w:lvlJc w:val="left"/>
      <w:pPr>
        <w:tabs>
          <w:tab w:val="num" w:pos="2160"/>
        </w:tabs>
        <w:ind w:left="2160" w:hanging="360"/>
      </w:pPr>
      <w:rPr>
        <w:rFonts w:ascii="Arial" w:hAnsi="Arial" w:hint="default"/>
      </w:rPr>
    </w:lvl>
    <w:lvl w:ilvl="3" w:tplc="53CE7F6E" w:tentative="1">
      <w:start w:val="1"/>
      <w:numFmt w:val="bullet"/>
      <w:lvlText w:val="•"/>
      <w:lvlJc w:val="left"/>
      <w:pPr>
        <w:tabs>
          <w:tab w:val="num" w:pos="2880"/>
        </w:tabs>
        <w:ind w:left="2880" w:hanging="360"/>
      </w:pPr>
      <w:rPr>
        <w:rFonts w:ascii="Arial" w:hAnsi="Arial" w:hint="default"/>
      </w:rPr>
    </w:lvl>
    <w:lvl w:ilvl="4" w:tplc="144E42BA" w:tentative="1">
      <w:start w:val="1"/>
      <w:numFmt w:val="bullet"/>
      <w:lvlText w:val="•"/>
      <w:lvlJc w:val="left"/>
      <w:pPr>
        <w:tabs>
          <w:tab w:val="num" w:pos="3600"/>
        </w:tabs>
        <w:ind w:left="3600" w:hanging="360"/>
      </w:pPr>
      <w:rPr>
        <w:rFonts w:ascii="Arial" w:hAnsi="Arial" w:hint="default"/>
      </w:rPr>
    </w:lvl>
    <w:lvl w:ilvl="5" w:tplc="49EC6068" w:tentative="1">
      <w:start w:val="1"/>
      <w:numFmt w:val="bullet"/>
      <w:lvlText w:val="•"/>
      <w:lvlJc w:val="left"/>
      <w:pPr>
        <w:tabs>
          <w:tab w:val="num" w:pos="4320"/>
        </w:tabs>
        <w:ind w:left="4320" w:hanging="360"/>
      </w:pPr>
      <w:rPr>
        <w:rFonts w:ascii="Arial" w:hAnsi="Arial" w:hint="default"/>
      </w:rPr>
    </w:lvl>
    <w:lvl w:ilvl="6" w:tplc="13F641B2" w:tentative="1">
      <w:start w:val="1"/>
      <w:numFmt w:val="bullet"/>
      <w:lvlText w:val="•"/>
      <w:lvlJc w:val="left"/>
      <w:pPr>
        <w:tabs>
          <w:tab w:val="num" w:pos="5040"/>
        </w:tabs>
        <w:ind w:left="5040" w:hanging="360"/>
      </w:pPr>
      <w:rPr>
        <w:rFonts w:ascii="Arial" w:hAnsi="Arial" w:hint="default"/>
      </w:rPr>
    </w:lvl>
    <w:lvl w:ilvl="7" w:tplc="A0707D08" w:tentative="1">
      <w:start w:val="1"/>
      <w:numFmt w:val="bullet"/>
      <w:lvlText w:val="•"/>
      <w:lvlJc w:val="left"/>
      <w:pPr>
        <w:tabs>
          <w:tab w:val="num" w:pos="5760"/>
        </w:tabs>
        <w:ind w:left="5760" w:hanging="360"/>
      </w:pPr>
      <w:rPr>
        <w:rFonts w:ascii="Arial" w:hAnsi="Arial" w:hint="default"/>
      </w:rPr>
    </w:lvl>
    <w:lvl w:ilvl="8" w:tplc="325097D6" w:tentative="1">
      <w:start w:val="1"/>
      <w:numFmt w:val="bullet"/>
      <w:lvlText w:val="•"/>
      <w:lvlJc w:val="left"/>
      <w:pPr>
        <w:tabs>
          <w:tab w:val="num" w:pos="6480"/>
        </w:tabs>
        <w:ind w:left="6480" w:hanging="360"/>
      </w:pPr>
      <w:rPr>
        <w:rFonts w:ascii="Arial" w:hAnsi="Arial" w:hint="default"/>
      </w:rPr>
    </w:lvl>
  </w:abstractNum>
  <w:num w:numId="1" w16cid:durableId="947081691">
    <w:abstractNumId w:val="29"/>
  </w:num>
  <w:num w:numId="2" w16cid:durableId="1342704164">
    <w:abstractNumId w:val="13"/>
  </w:num>
  <w:num w:numId="3" w16cid:durableId="526989405">
    <w:abstractNumId w:val="55"/>
  </w:num>
  <w:num w:numId="4" w16cid:durableId="1705328209">
    <w:abstractNumId w:val="66"/>
  </w:num>
  <w:num w:numId="5" w16cid:durableId="833107925">
    <w:abstractNumId w:val="40"/>
  </w:num>
  <w:num w:numId="6" w16cid:durableId="1108503686">
    <w:abstractNumId w:val="23"/>
  </w:num>
  <w:num w:numId="7" w16cid:durableId="618343210">
    <w:abstractNumId w:val="42"/>
  </w:num>
  <w:num w:numId="8" w16cid:durableId="34086527">
    <w:abstractNumId w:val="7"/>
  </w:num>
  <w:num w:numId="9" w16cid:durableId="1799377161">
    <w:abstractNumId w:val="54"/>
  </w:num>
  <w:num w:numId="10" w16cid:durableId="559944478">
    <w:abstractNumId w:val="21"/>
  </w:num>
  <w:num w:numId="11" w16cid:durableId="64189603">
    <w:abstractNumId w:val="27"/>
  </w:num>
  <w:num w:numId="12" w16cid:durableId="318003852">
    <w:abstractNumId w:val="49"/>
  </w:num>
  <w:num w:numId="13" w16cid:durableId="1259487314">
    <w:abstractNumId w:val="52"/>
  </w:num>
  <w:num w:numId="14" w16cid:durableId="2006203794">
    <w:abstractNumId w:val="76"/>
  </w:num>
  <w:num w:numId="15" w16cid:durableId="375666800">
    <w:abstractNumId w:val="50"/>
  </w:num>
  <w:num w:numId="16" w16cid:durableId="713114866">
    <w:abstractNumId w:val="34"/>
  </w:num>
  <w:num w:numId="17" w16cid:durableId="333924003">
    <w:abstractNumId w:val="24"/>
  </w:num>
  <w:num w:numId="18" w16cid:durableId="316417438">
    <w:abstractNumId w:val="48"/>
  </w:num>
  <w:num w:numId="19" w16cid:durableId="2111854611">
    <w:abstractNumId w:val="70"/>
  </w:num>
  <w:num w:numId="20" w16cid:durableId="1927112309">
    <w:abstractNumId w:val="5"/>
  </w:num>
  <w:num w:numId="21" w16cid:durableId="37114905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91079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21516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00353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177748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78041">
    <w:abstractNumId w:val="65"/>
  </w:num>
  <w:num w:numId="27" w16cid:durableId="141311326">
    <w:abstractNumId w:val="28"/>
  </w:num>
  <w:num w:numId="28" w16cid:durableId="1505051504">
    <w:abstractNumId w:val="53"/>
  </w:num>
  <w:num w:numId="29" w16cid:durableId="1237738971">
    <w:abstractNumId w:val="68"/>
  </w:num>
  <w:num w:numId="30" w16cid:durableId="307782136">
    <w:abstractNumId w:val="9"/>
  </w:num>
  <w:num w:numId="31" w16cid:durableId="1823309559">
    <w:abstractNumId w:val="31"/>
  </w:num>
  <w:num w:numId="32" w16cid:durableId="542525981">
    <w:abstractNumId w:val="35"/>
  </w:num>
  <w:num w:numId="33" w16cid:durableId="436800389">
    <w:abstractNumId w:val="18"/>
  </w:num>
  <w:num w:numId="34" w16cid:durableId="1714231629">
    <w:abstractNumId w:val="15"/>
  </w:num>
  <w:num w:numId="35" w16cid:durableId="158663444">
    <w:abstractNumId w:val="4"/>
  </w:num>
  <w:num w:numId="36" w16cid:durableId="2091998111">
    <w:abstractNumId w:val="39"/>
  </w:num>
  <w:num w:numId="37" w16cid:durableId="639574519">
    <w:abstractNumId w:val="44"/>
  </w:num>
  <w:num w:numId="38" w16cid:durableId="844394348">
    <w:abstractNumId w:val="69"/>
  </w:num>
  <w:num w:numId="39" w16cid:durableId="1853446607">
    <w:abstractNumId w:val="11"/>
  </w:num>
  <w:num w:numId="40" w16cid:durableId="2004236371">
    <w:abstractNumId w:val="45"/>
  </w:num>
  <w:num w:numId="41" w16cid:durableId="1791430821">
    <w:abstractNumId w:val="41"/>
  </w:num>
  <w:num w:numId="42" w16cid:durableId="1553033496">
    <w:abstractNumId w:val="77"/>
  </w:num>
  <w:num w:numId="43" w16cid:durableId="1772508329">
    <w:abstractNumId w:val="10"/>
  </w:num>
  <w:num w:numId="44" w16cid:durableId="426003533">
    <w:abstractNumId w:val="8"/>
  </w:num>
  <w:num w:numId="45" w16cid:durableId="4826222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38455459">
    <w:abstractNumId w:val="0"/>
  </w:num>
  <w:num w:numId="47" w16cid:durableId="351882913">
    <w:abstractNumId w:val="1"/>
  </w:num>
  <w:num w:numId="48" w16cid:durableId="1429428597">
    <w:abstractNumId w:val="63"/>
  </w:num>
  <w:num w:numId="49" w16cid:durableId="1931968341">
    <w:abstractNumId w:val="43"/>
  </w:num>
  <w:num w:numId="50" w16cid:durableId="935940815">
    <w:abstractNumId w:val="67"/>
  </w:num>
  <w:num w:numId="51" w16cid:durableId="489370546">
    <w:abstractNumId w:val="12"/>
  </w:num>
  <w:num w:numId="52" w16cid:durableId="91462588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46460252">
    <w:abstractNumId w:val="32"/>
  </w:num>
  <w:num w:numId="54" w16cid:durableId="1212621121">
    <w:abstractNumId w:val="20"/>
  </w:num>
  <w:num w:numId="55" w16cid:durableId="808593015">
    <w:abstractNumId w:val="14"/>
  </w:num>
  <w:num w:numId="56" w16cid:durableId="871666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99920583">
    <w:abstractNumId w:val="72"/>
  </w:num>
  <w:num w:numId="58" w16cid:durableId="257837357">
    <w:abstractNumId w:val="74"/>
  </w:num>
  <w:num w:numId="59" w16cid:durableId="1600092297">
    <w:abstractNumId w:val="51"/>
  </w:num>
  <w:num w:numId="60" w16cid:durableId="1108350169">
    <w:abstractNumId w:val="25"/>
  </w:num>
  <w:num w:numId="61" w16cid:durableId="1504392931">
    <w:abstractNumId w:val="62"/>
  </w:num>
  <w:num w:numId="62" w16cid:durableId="1403409605">
    <w:abstractNumId w:val="59"/>
  </w:num>
  <w:num w:numId="63" w16cid:durableId="1678188448">
    <w:abstractNumId w:val="17"/>
  </w:num>
  <w:num w:numId="64" w16cid:durableId="289284108">
    <w:abstractNumId w:val="56"/>
  </w:num>
  <w:num w:numId="65" w16cid:durableId="1665007943">
    <w:abstractNumId w:val="30"/>
    <w:lvlOverride w:ilvl="0">
      <w:startOverride w:val="1"/>
    </w:lvlOverride>
    <w:lvlOverride w:ilvl="1"/>
    <w:lvlOverride w:ilvl="2"/>
    <w:lvlOverride w:ilvl="3"/>
    <w:lvlOverride w:ilvl="4"/>
    <w:lvlOverride w:ilvl="5"/>
    <w:lvlOverride w:ilvl="6"/>
    <w:lvlOverride w:ilvl="7"/>
    <w:lvlOverride w:ilvl="8"/>
  </w:num>
  <w:num w:numId="66" w16cid:durableId="61074612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03605592">
    <w:abstractNumId w:val="60"/>
  </w:num>
  <w:num w:numId="68" w16cid:durableId="425687470">
    <w:abstractNumId w:val="16"/>
  </w:num>
  <w:num w:numId="69" w16cid:durableId="1563297459">
    <w:abstractNumId w:val="75"/>
  </w:num>
  <w:num w:numId="70" w16cid:durableId="1837840972">
    <w:abstractNumId w:val="3"/>
  </w:num>
  <w:num w:numId="71" w16cid:durableId="1822963409">
    <w:abstractNumId w:val="47"/>
  </w:num>
  <w:num w:numId="72" w16cid:durableId="266357342">
    <w:abstractNumId w:val="37"/>
  </w:num>
  <w:num w:numId="73" w16cid:durableId="1862813080">
    <w:abstractNumId w:val="20"/>
  </w:num>
  <w:num w:numId="74" w16cid:durableId="1510605043">
    <w:abstractNumId w:val="26"/>
    <w:lvlOverride w:ilvl="0">
      <w:startOverride w:val="1"/>
    </w:lvlOverride>
    <w:lvlOverride w:ilvl="1"/>
    <w:lvlOverride w:ilvl="2"/>
    <w:lvlOverride w:ilvl="3"/>
    <w:lvlOverride w:ilvl="4"/>
    <w:lvlOverride w:ilvl="5"/>
    <w:lvlOverride w:ilvl="6"/>
    <w:lvlOverride w:ilvl="7"/>
    <w:lvlOverride w:ilvl="8"/>
  </w:num>
  <w:num w:numId="75" w16cid:durableId="335500195">
    <w:abstractNumId w:val="36"/>
  </w:num>
  <w:num w:numId="76" w16cid:durableId="1068311496">
    <w:abstractNumId w:val="46"/>
  </w:num>
  <w:num w:numId="77" w16cid:durableId="757556011">
    <w:abstractNumId w:val="6"/>
  </w:num>
  <w:num w:numId="78" w16cid:durableId="11813110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959706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56331124">
    <w:abstractNumId w:val="2"/>
  </w:num>
  <w:num w:numId="81" w16cid:durableId="310062135">
    <w:abstractNumId w:val="57"/>
  </w:num>
  <w:num w:numId="82" w16cid:durableId="2133937646">
    <w:abstractNumId w:val="61"/>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ire Huxley (ESO)">
    <w15:presenceInfo w15:providerId="AD" w15:userId="S::Claire.Huxley@uk.nationalgrid.com::d86452ef-b181-4cae-9288-bf5fd3d4b493"/>
  </w15:person>
  <w15:person w15:author="Paul Mullen">
    <w15:presenceInfo w15:providerId="AD" w15:userId="S::paul.j.mullen@uk.nationalgrid.com::bf3d1d73-b4d7-4bb4-8793-c91dcec30622"/>
  </w15:person>
  <w15:person w15:author="Claire Huxley (ESO) [2]">
    <w15:presenceInfo w15:providerId="AD" w15:userId="S::Claire.Huxley@uk.nationalgrid.com::d86452ef-b181-4cae-9288-bf5fd3d4b493"/>
  </w15:person>
  <w15:person w15:author="Zhou (ESO), Jo">
    <w15:presenceInfo w15:providerId="AD" w15:userId="S::Jo.Zhou@uk.nationalgrid.com::aa9ebdfa-66cc-4d41-9c26-707639c18e61"/>
  </w15:person>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D57"/>
    <w:rsid w:val="00001E89"/>
    <w:rsid w:val="00004129"/>
    <w:rsid w:val="0001641F"/>
    <w:rsid w:val="00025834"/>
    <w:rsid w:val="00026A3F"/>
    <w:rsid w:val="00035629"/>
    <w:rsid w:val="00042204"/>
    <w:rsid w:val="00043548"/>
    <w:rsid w:val="00050444"/>
    <w:rsid w:val="00054F28"/>
    <w:rsid w:val="00060B91"/>
    <w:rsid w:val="00090C90"/>
    <w:rsid w:val="000A3F51"/>
    <w:rsid w:val="000B0DAD"/>
    <w:rsid w:val="000B2268"/>
    <w:rsid w:val="000B513F"/>
    <w:rsid w:val="000B57D6"/>
    <w:rsid w:val="000B5D79"/>
    <w:rsid w:val="000D2EEE"/>
    <w:rsid w:val="000D4B65"/>
    <w:rsid w:val="000D61EF"/>
    <w:rsid w:val="000D74DF"/>
    <w:rsid w:val="000E18C2"/>
    <w:rsid w:val="000E2957"/>
    <w:rsid w:val="000E3BCA"/>
    <w:rsid w:val="000E6646"/>
    <w:rsid w:val="000E7929"/>
    <w:rsid w:val="000F0E64"/>
    <w:rsid w:val="000F26AE"/>
    <w:rsid w:val="000F3737"/>
    <w:rsid w:val="000F438F"/>
    <w:rsid w:val="000F7116"/>
    <w:rsid w:val="00101346"/>
    <w:rsid w:val="0010328C"/>
    <w:rsid w:val="0010485D"/>
    <w:rsid w:val="00114732"/>
    <w:rsid w:val="00117F72"/>
    <w:rsid w:val="00122755"/>
    <w:rsid w:val="00123AA7"/>
    <w:rsid w:val="001243A6"/>
    <w:rsid w:val="00126A39"/>
    <w:rsid w:val="00140DB6"/>
    <w:rsid w:val="0014503B"/>
    <w:rsid w:val="00150EB1"/>
    <w:rsid w:val="00151991"/>
    <w:rsid w:val="00153022"/>
    <w:rsid w:val="00161EBD"/>
    <w:rsid w:val="00163777"/>
    <w:rsid w:val="00164F6F"/>
    <w:rsid w:val="001654DE"/>
    <w:rsid w:val="00165A7D"/>
    <w:rsid w:val="00165E9B"/>
    <w:rsid w:val="00170B88"/>
    <w:rsid w:val="0017158C"/>
    <w:rsid w:val="00172A9B"/>
    <w:rsid w:val="00172C15"/>
    <w:rsid w:val="00180ECC"/>
    <w:rsid w:val="00182D02"/>
    <w:rsid w:val="00187FDB"/>
    <w:rsid w:val="001942F9"/>
    <w:rsid w:val="001960B5"/>
    <w:rsid w:val="001A10AC"/>
    <w:rsid w:val="001A18BC"/>
    <w:rsid w:val="001A56FD"/>
    <w:rsid w:val="001B67BB"/>
    <w:rsid w:val="001B7BC4"/>
    <w:rsid w:val="001C0E1A"/>
    <w:rsid w:val="001C0E76"/>
    <w:rsid w:val="001C3685"/>
    <w:rsid w:val="001C4FB8"/>
    <w:rsid w:val="001C731C"/>
    <w:rsid w:val="001D05D0"/>
    <w:rsid w:val="001D6FA3"/>
    <w:rsid w:val="001E1568"/>
    <w:rsid w:val="001E22EA"/>
    <w:rsid w:val="001E2D15"/>
    <w:rsid w:val="001E4B62"/>
    <w:rsid w:val="001E79EA"/>
    <w:rsid w:val="001F0985"/>
    <w:rsid w:val="001F2AAF"/>
    <w:rsid w:val="001F2C94"/>
    <w:rsid w:val="001F56FC"/>
    <w:rsid w:val="001F77E6"/>
    <w:rsid w:val="00200103"/>
    <w:rsid w:val="00201813"/>
    <w:rsid w:val="0020246A"/>
    <w:rsid w:val="00211F18"/>
    <w:rsid w:val="00212E1F"/>
    <w:rsid w:val="0021749E"/>
    <w:rsid w:val="00220A41"/>
    <w:rsid w:val="00222EA8"/>
    <w:rsid w:val="00224793"/>
    <w:rsid w:val="002254FD"/>
    <w:rsid w:val="00232008"/>
    <w:rsid w:val="00234229"/>
    <w:rsid w:val="0023592C"/>
    <w:rsid w:val="00243D34"/>
    <w:rsid w:val="00244B63"/>
    <w:rsid w:val="00251E4A"/>
    <w:rsid w:val="002578FD"/>
    <w:rsid w:val="0026144E"/>
    <w:rsid w:val="00261D90"/>
    <w:rsid w:val="0026734E"/>
    <w:rsid w:val="00270BA6"/>
    <w:rsid w:val="00270F36"/>
    <w:rsid w:val="002729E3"/>
    <w:rsid w:val="00293CDF"/>
    <w:rsid w:val="00293F53"/>
    <w:rsid w:val="00294408"/>
    <w:rsid w:val="002A5369"/>
    <w:rsid w:val="002A543C"/>
    <w:rsid w:val="002A6A41"/>
    <w:rsid w:val="002B17F9"/>
    <w:rsid w:val="002B1A2D"/>
    <w:rsid w:val="002B3D9E"/>
    <w:rsid w:val="002B470D"/>
    <w:rsid w:val="002B75A8"/>
    <w:rsid w:val="002B7FB7"/>
    <w:rsid w:val="002C03E1"/>
    <w:rsid w:val="002C17A1"/>
    <w:rsid w:val="002C44EC"/>
    <w:rsid w:val="002C6642"/>
    <w:rsid w:val="002C7437"/>
    <w:rsid w:val="002C7B1A"/>
    <w:rsid w:val="002D18AE"/>
    <w:rsid w:val="002D28DB"/>
    <w:rsid w:val="002D2C28"/>
    <w:rsid w:val="002E24AA"/>
    <w:rsid w:val="002F06E5"/>
    <w:rsid w:val="002F2733"/>
    <w:rsid w:val="0030076C"/>
    <w:rsid w:val="003017F4"/>
    <w:rsid w:val="00315137"/>
    <w:rsid w:val="003233F4"/>
    <w:rsid w:val="00325444"/>
    <w:rsid w:val="003256C1"/>
    <w:rsid w:val="00332DFE"/>
    <w:rsid w:val="003332D9"/>
    <w:rsid w:val="00337740"/>
    <w:rsid w:val="00342090"/>
    <w:rsid w:val="0034456B"/>
    <w:rsid w:val="00346A99"/>
    <w:rsid w:val="0035214B"/>
    <w:rsid w:val="003647DA"/>
    <w:rsid w:val="00373651"/>
    <w:rsid w:val="00373C67"/>
    <w:rsid w:val="00382FF3"/>
    <w:rsid w:val="00392659"/>
    <w:rsid w:val="0039436B"/>
    <w:rsid w:val="003A0208"/>
    <w:rsid w:val="003A28CF"/>
    <w:rsid w:val="003A3B70"/>
    <w:rsid w:val="003A3F31"/>
    <w:rsid w:val="003A793E"/>
    <w:rsid w:val="003B17AC"/>
    <w:rsid w:val="003B34D2"/>
    <w:rsid w:val="003C0967"/>
    <w:rsid w:val="003C31EB"/>
    <w:rsid w:val="003C369A"/>
    <w:rsid w:val="003D0605"/>
    <w:rsid w:val="003D13EB"/>
    <w:rsid w:val="003D4A80"/>
    <w:rsid w:val="003E6D76"/>
    <w:rsid w:val="003F1509"/>
    <w:rsid w:val="003F4723"/>
    <w:rsid w:val="003F7C8D"/>
    <w:rsid w:val="00402AD1"/>
    <w:rsid w:val="00407886"/>
    <w:rsid w:val="004162CB"/>
    <w:rsid w:val="004204BE"/>
    <w:rsid w:val="004206E3"/>
    <w:rsid w:val="00423A09"/>
    <w:rsid w:val="004257DC"/>
    <w:rsid w:val="004325E0"/>
    <w:rsid w:val="004356E4"/>
    <w:rsid w:val="00435BA1"/>
    <w:rsid w:val="004365B2"/>
    <w:rsid w:val="00437253"/>
    <w:rsid w:val="004404E7"/>
    <w:rsid w:val="00450486"/>
    <w:rsid w:val="00456530"/>
    <w:rsid w:val="004623C0"/>
    <w:rsid w:val="00465F84"/>
    <w:rsid w:val="00466177"/>
    <w:rsid w:val="00470B5B"/>
    <w:rsid w:val="00470FE1"/>
    <w:rsid w:val="00472933"/>
    <w:rsid w:val="00476BA9"/>
    <w:rsid w:val="00486A97"/>
    <w:rsid w:val="0049281A"/>
    <w:rsid w:val="00494910"/>
    <w:rsid w:val="004957BA"/>
    <w:rsid w:val="00497973"/>
    <w:rsid w:val="004A1380"/>
    <w:rsid w:val="004A6C31"/>
    <w:rsid w:val="004B0932"/>
    <w:rsid w:val="004B2DC2"/>
    <w:rsid w:val="004B767D"/>
    <w:rsid w:val="004C38D2"/>
    <w:rsid w:val="004C39E3"/>
    <w:rsid w:val="004C5E84"/>
    <w:rsid w:val="004C7075"/>
    <w:rsid w:val="004D12C6"/>
    <w:rsid w:val="004E402B"/>
    <w:rsid w:val="004E5B85"/>
    <w:rsid w:val="004F10E6"/>
    <w:rsid w:val="004F369A"/>
    <w:rsid w:val="004F4375"/>
    <w:rsid w:val="004F7430"/>
    <w:rsid w:val="00501FEF"/>
    <w:rsid w:val="00510045"/>
    <w:rsid w:val="00513DBF"/>
    <w:rsid w:val="00514EE2"/>
    <w:rsid w:val="00514EED"/>
    <w:rsid w:val="00517106"/>
    <w:rsid w:val="0051719B"/>
    <w:rsid w:val="00517EB0"/>
    <w:rsid w:val="0052061F"/>
    <w:rsid w:val="005216D1"/>
    <w:rsid w:val="00525710"/>
    <w:rsid w:val="005310F4"/>
    <w:rsid w:val="00535488"/>
    <w:rsid w:val="00540807"/>
    <w:rsid w:val="0055154E"/>
    <w:rsid w:val="005529CA"/>
    <w:rsid w:val="00555AC7"/>
    <w:rsid w:val="005603D9"/>
    <w:rsid w:val="0056126B"/>
    <w:rsid w:val="00564462"/>
    <w:rsid w:val="005667E0"/>
    <w:rsid w:val="00566ABB"/>
    <w:rsid w:val="0056792D"/>
    <w:rsid w:val="00573D8C"/>
    <w:rsid w:val="005764EC"/>
    <w:rsid w:val="005766CB"/>
    <w:rsid w:val="00580034"/>
    <w:rsid w:val="00580569"/>
    <w:rsid w:val="00583DF8"/>
    <w:rsid w:val="0059143B"/>
    <w:rsid w:val="00591634"/>
    <w:rsid w:val="00592099"/>
    <w:rsid w:val="0059292F"/>
    <w:rsid w:val="00593CC1"/>
    <w:rsid w:val="0059567B"/>
    <w:rsid w:val="0059632A"/>
    <w:rsid w:val="005B778B"/>
    <w:rsid w:val="005B7AF3"/>
    <w:rsid w:val="005C221F"/>
    <w:rsid w:val="005C34DD"/>
    <w:rsid w:val="005C388B"/>
    <w:rsid w:val="005C5ED9"/>
    <w:rsid w:val="005D6EEC"/>
    <w:rsid w:val="005E188C"/>
    <w:rsid w:val="005E262E"/>
    <w:rsid w:val="005E3456"/>
    <w:rsid w:val="005E642E"/>
    <w:rsid w:val="005F0AAF"/>
    <w:rsid w:val="005F35E3"/>
    <w:rsid w:val="005F7701"/>
    <w:rsid w:val="0060367A"/>
    <w:rsid w:val="00604BFB"/>
    <w:rsid w:val="00604C97"/>
    <w:rsid w:val="006100AC"/>
    <w:rsid w:val="006115A6"/>
    <w:rsid w:val="0061530A"/>
    <w:rsid w:val="00616962"/>
    <w:rsid w:val="006219D8"/>
    <w:rsid w:val="006277ED"/>
    <w:rsid w:val="00630136"/>
    <w:rsid w:val="00631D79"/>
    <w:rsid w:val="00632789"/>
    <w:rsid w:val="00634033"/>
    <w:rsid w:val="006423C4"/>
    <w:rsid w:val="00644FFB"/>
    <w:rsid w:val="00650AF3"/>
    <w:rsid w:val="006515D2"/>
    <w:rsid w:val="0065298C"/>
    <w:rsid w:val="006533F7"/>
    <w:rsid w:val="00654B0C"/>
    <w:rsid w:val="00657D3D"/>
    <w:rsid w:val="00666E4C"/>
    <w:rsid w:val="00670D9D"/>
    <w:rsid w:val="00681E1C"/>
    <w:rsid w:val="00690D22"/>
    <w:rsid w:val="00694CC8"/>
    <w:rsid w:val="006953BB"/>
    <w:rsid w:val="00696A5C"/>
    <w:rsid w:val="006A1BC1"/>
    <w:rsid w:val="006A46D4"/>
    <w:rsid w:val="006A608A"/>
    <w:rsid w:val="006A7608"/>
    <w:rsid w:val="006B6009"/>
    <w:rsid w:val="006C072F"/>
    <w:rsid w:val="006C2553"/>
    <w:rsid w:val="006C258E"/>
    <w:rsid w:val="006C3A25"/>
    <w:rsid w:val="006D212A"/>
    <w:rsid w:val="006D3395"/>
    <w:rsid w:val="006D4D30"/>
    <w:rsid w:val="006D6B59"/>
    <w:rsid w:val="006F1EF7"/>
    <w:rsid w:val="006F27D8"/>
    <w:rsid w:val="006F36B7"/>
    <w:rsid w:val="0070195A"/>
    <w:rsid w:val="00712882"/>
    <w:rsid w:val="00714E8E"/>
    <w:rsid w:val="007152AE"/>
    <w:rsid w:val="00716992"/>
    <w:rsid w:val="007216FB"/>
    <w:rsid w:val="00722FEF"/>
    <w:rsid w:val="00727AF5"/>
    <w:rsid w:val="00732CDA"/>
    <w:rsid w:val="00736FB5"/>
    <w:rsid w:val="00737726"/>
    <w:rsid w:val="00740090"/>
    <w:rsid w:val="0075179C"/>
    <w:rsid w:val="00751E50"/>
    <w:rsid w:val="0075555A"/>
    <w:rsid w:val="00756C77"/>
    <w:rsid w:val="00757AAB"/>
    <w:rsid w:val="00764293"/>
    <w:rsid w:val="00771DE2"/>
    <w:rsid w:val="00774F15"/>
    <w:rsid w:val="00784122"/>
    <w:rsid w:val="007848B6"/>
    <w:rsid w:val="00787B89"/>
    <w:rsid w:val="00790C47"/>
    <w:rsid w:val="00794BA3"/>
    <w:rsid w:val="0079511F"/>
    <w:rsid w:val="00795251"/>
    <w:rsid w:val="00797C4E"/>
    <w:rsid w:val="007A25B9"/>
    <w:rsid w:val="007A4D9F"/>
    <w:rsid w:val="007A5187"/>
    <w:rsid w:val="007A770E"/>
    <w:rsid w:val="007B0D68"/>
    <w:rsid w:val="007B493A"/>
    <w:rsid w:val="007B5008"/>
    <w:rsid w:val="007C1F76"/>
    <w:rsid w:val="007C3DB1"/>
    <w:rsid w:val="007C49D8"/>
    <w:rsid w:val="007C6616"/>
    <w:rsid w:val="007D13E3"/>
    <w:rsid w:val="007D6C8E"/>
    <w:rsid w:val="007F5E06"/>
    <w:rsid w:val="0080290C"/>
    <w:rsid w:val="0081135A"/>
    <w:rsid w:val="00811736"/>
    <w:rsid w:val="008117AD"/>
    <w:rsid w:val="00816170"/>
    <w:rsid w:val="00820EAF"/>
    <w:rsid w:val="00822E67"/>
    <w:rsid w:val="00823CC8"/>
    <w:rsid w:val="008270FB"/>
    <w:rsid w:val="00832629"/>
    <w:rsid w:val="00833FC9"/>
    <w:rsid w:val="00836119"/>
    <w:rsid w:val="00836223"/>
    <w:rsid w:val="00840929"/>
    <w:rsid w:val="008460F7"/>
    <w:rsid w:val="00846E88"/>
    <w:rsid w:val="008519EE"/>
    <w:rsid w:val="00863991"/>
    <w:rsid w:val="00864396"/>
    <w:rsid w:val="008652B4"/>
    <w:rsid w:val="00866060"/>
    <w:rsid w:val="008705DC"/>
    <w:rsid w:val="00874602"/>
    <w:rsid w:val="00875580"/>
    <w:rsid w:val="00875F71"/>
    <w:rsid w:val="008766B6"/>
    <w:rsid w:val="00877A04"/>
    <w:rsid w:val="008837C4"/>
    <w:rsid w:val="00885BAE"/>
    <w:rsid w:val="008867A1"/>
    <w:rsid w:val="008901C9"/>
    <w:rsid w:val="008905D8"/>
    <w:rsid w:val="00891A77"/>
    <w:rsid w:val="008978F6"/>
    <w:rsid w:val="008B0AD3"/>
    <w:rsid w:val="008B1B52"/>
    <w:rsid w:val="008B1CE9"/>
    <w:rsid w:val="008B5413"/>
    <w:rsid w:val="008B5F3C"/>
    <w:rsid w:val="008B7B3F"/>
    <w:rsid w:val="008D265D"/>
    <w:rsid w:val="008D2BD4"/>
    <w:rsid w:val="008D3B67"/>
    <w:rsid w:val="008E003A"/>
    <w:rsid w:val="008E0179"/>
    <w:rsid w:val="008E1078"/>
    <w:rsid w:val="008E1179"/>
    <w:rsid w:val="008E13FB"/>
    <w:rsid w:val="008E2468"/>
    <w:rsid w:val="008E3D3F"/>
    <w:rsid w:val="008F0CED"/>
    <w:rsid w:val="008F19A7"/>
    <w:rsid w:val="008F19B4"/>
    <w:rsid w:val="008F2150"/>
    <w:rsid w:val="008F4293"/>
    <w:rsid w:val="008F6B2A"/>
    <w:rsid w:val="0090263F"/>
    <w:rsid w:val="009027DA"/>
    <w:rsid w:val="00903D12"/>
    <w:rsid w:val="00903EBA"/>
    <w:rsid w:val="00905E05"/>
    <w:rsid w:val="00910115"/>
    <w:rsid w:val="009112D8"/>
    <w:rsid w:val="00913A45"/>
    <w:rsid w:val="0091783A"/>
    <w:rsid w:val="00921584"/>
    <w:rsid w:val="00922BD0"/>
    <w:rsid w:val="00923426"/>
    <w:rsid w:val="0092758C"/>
    <w:rsid w:val="00932604"/>
    <w:rsid w:val="00932A8E"/>
    <w:rsid w:val="0093606D"/>
    <w:rsid w:val="00936098"/>
    <w:rsid w:val="009374A8"/>
    <w:rsid w:val="0094093F"/>
    <w:rsid w:val="00941DF0"/>
    <w:rsid w:val="009446C6"/>
    <w:rsid w:val="009456D1"/>
    <w:rsid w:val="00945E8B"/>
    <w:rsid w:val="009462ED"/>
    <w:rsid w:val="0094741E"/>
    <w:rsid w:val="00947A38"/>
    <w:rsid w:val="00947E06"/>
    <w:rsid w:val="00950875"/>
    <w:rsid w:val="00951276"/>
    <w:rsid w:val="00951C19"/>
    <w:rsid w:val="00953B89"/>
    <w:rsid w:val="00957756"/>
    <w:rsid w:val="009607BC"/>
    <w:rsid w:val="009608D3"/>
    <w:rsid w:val="00962AFC"/>
    <w:rsid w:val="00966DF4"/>
    <w:rsid w:val="00972B27"/>
    <w:rsid w:val="00973B00"/>
    <w:rsid w:val="00973D5A"/>
    <w:rsid w:val="00975A35"/>
    <w:rsid w:val="009765EA"/>
    <w:rsid w:val="00976F98"/>
    <w:rsid w:val="00982FBE"/>
    <w:rsid w:val="009831A6"/>
    <w:rsid w:val="009850A7"/>
    <w:rsid w:val="0099016F"/>
    <w:rsid w:val="00991285"/>
    <w:rsid w:val="009A14BF"/>
    <w:rsid w:val="009A206C"/>
    <w:rsid w:val="009A3491"/>
    <w:rsid w:val="009A6C5A"/>
    <w:rsid w:val="009A7732"/>
    <w:rsid w:val="009B0115"/>
    <w:rsid w:val="009B0AD1"/>
    <w:rsid w:val="009B5836"/>
    <w:rsid w:val="009B6688"/>
    <w:rsid w:val="009C0E22"/>
    <w:rsid w:val="009C29E3"/>
    <w:rsid w:val="009C36B4"/>
    <w:rsid w:val="009C52A3"/>
    <w:rsid w:val="009D33C1"/>
    <w:rsid w:val="009D3CD2"/>
    <w:rsid w:val="009D57EB"/>
    <w:rsid w:val="009D6930"/>
    <w:rsid w:val="009D7F35"/>
    <w:rsid w:val="009E190F"/>
    <w:rsid w:val="009E3342"/>
    <w:rsid w:val="009E500B"/>
    <w:rsid w:val="009E5216"/>
    <w:rsid w:val="00A1200C"/>
    <w:rsid w:val="00A132B4"/>
    <w:rsid w:val="00A14136"/>
    <w:rsid w:val="00A20A3B"/>
    <w:rsid w:val="00A23349"/>
    <w:rsid w:val="00A24464"/>
    <w:rsid w:val="00A24F56"/>
    <w:rsid w:val="00A25D09"/>
    <w:rsid w:val="00A3267F"/>
    <w:rsid w:val="00A34591"/>
    <w:rsid w:val="00A34C7C"/>
    <w:rsid w:val="00A35A30"/>
    <w:rsid w:val="00A37BA3"/>
    <w:rsid w:val="00A407B0"/>
    <w:rsid w:val="00A41278"/>
    <w:rsid w:val="00A43F55"/>
    <w:rsid w:val="00A45197"/>
    <w:rsid w:val="00A52160"/>
    <w:rsid w:val="00A53545"/>
    <w:rsid w:val="00A54320"/>
    <w:rsid w:val="00A57385"/>
    <w:rsid w:val="00A659EF"/>
    <w:rsid w:val="00A664C0"/>
    <w:rsid w:val="00A70AD0"/>
    <w:rsid w:val="00A74296"/>
    <w:rsid w:val="00A747AE"/>
    <w:rsid w:val="00A74A94"/>
    <w:rsid w:val="00A74E36"/>
    <w:rsid w:val="00A75349"/>
    <w:rsid w:val="00A76164"/>
    <w:rsid w:val="00A769C5"/>
    <w:rsid w:val="00A8048E"/>
    <w:rsid w:val="00A812C4"/>
    <w:rsid w:val="00A81760"/>
    <w:rsid w:val="00A82D2E"/>
    <w:rsid w:val="00A83239"/>
    <w:rsid w:val="00A8564A"/>
    <w:rsid w:val="00A91EEB"/>
    <w:rsid w:val="00A9627F"/>
    <w:rsid w:val="00A962B6"/>
    <w:rsid w:val="00AA7209"/>
    <w:rsid w:val="00AB1535"/>
    <w:rsid w:val="00AB2F1C"/>
    <w:rsid w:val="00AC067A"/>
    <w:rsid w:val="00AC1063"/>
    <w:rsid w:val="00AD2F6F"/>
    <w:rsid w:val="00AD40FD"/>
    <w:rsid w:val="00AD463A"/>
    <w:rsid w:val="00AD6D90"/>
    <w:rsid w:val="00AE1E56"/>
    <w:rsid w:val="00AE3043"/>
    <w:rsid w:val="00AE359F"/>
    <w:rsid w:val="00AE3BAD"/>
    <w:rsid w:val="00AE657B"/>
    <w:rsid w:val="00AF0BDD"/>
    <w:rsid w:val="00AF6A2B"/>
    <w:rsid w:val="00B01A85"/>
    <w:rsid w:val="00B01DCD"/>
    <w:rsid w:val="00B06EA6"/>
    <w:rsid w:val="00B2143A"/>
    <w:rsid w:val="00B21C62"/>
    <w:rsid w:val="00B2361E"/>
    <w:rsid w:val="00B44C61"/>
    <w:rsid w:val="00B471F2"/>
    <w:rsid w:val="00B509A3"/>
    <w:rsid w:val="00B531A8"/>
    <w:rsid w:val="00B554B1"/>
    <w:rsid w:val="00B65F80"/>
    <w:rsid w:val="00B67596"/>
    <w:rsid w:val="00B7116D"/>
    <w:rsid w:val="00B72663"/>
    <w:rsid w:val="00B755BA"/>
    <w:rsid w:val="00B7794A"/>
    <w:rsid w:val="00B85154"/>
    <w:rsid w:val="00B87FAA"/>
    <w:rsid w:val="00B9047A"/>
    <w:rsid w:val="00B90986"/>
    <w:rsid w:val="00B921EF"/>
    <w:rsid w:val="00B92503"/>
    <w:rsid w:val="00B9422D"/>
    <w:rsid w:val="00BA440E"/>
    <w:rsid w:val="00BA6453"/>
    <w:rsid w:val="00BA79AA"/>
    <w:rsid w:val="00BB22D5"/>
    <w:rsid w:val="00BB45EF"/>
    <w:rsid w:val="00BB5533"/>
    <w:rsid w:val="00BC5058"/>
    <w:rsid w:val="00BC51C8"/>
    <w:rsid w:val="00BD0ED2"/>
    <w:rsid w:val="00BD6374"/>
    <w:rsid w:val="00BE0981"/>
    <w:rsid w:val="00BE213C"/>
    <w:rsid w:val="00BE4697"/>
    <w:rsid w:val="00BE6E10"/>
    <w:rsid w:val="00BF06E9"/>
    <w:rsid w:val="00C006F8"/>
    <w:rsid w:val="00C02D56"/>
    <w:rsid w:val="00C030E2"/>
    <w:rsid w:val="00C058BA"/>
    <w:rsid w:val="00C06491"/>
    <w:rsid w:val="00C11207"/>
    <w:rsid w:val="00C16DED"/>
    <w:rsid w:val="00C2197C"/>
    <w:rsid w:val="00C222E7"/>
    <w:rsid w:val="00C26E7F"/>
    <w:rsid w:val="00C27F89"/>
    <w:rsid w:val="00C3241B"/>
    <w:rsid w:val="00C332F2"/>
    <w:rsid w:val="00C33D59"/>
    <w:rsid w:val="00C35917"/>
    <w:rsid w:val="00C43F6D"/>
    <w:rsid w:val="00C508E2"/>
    <w:rsid w:val="00C524B4"/>
    <w:rsid w:val="00C52EC0"/>
    <w:rsid w:val="00C53337"/>
    <w:rsid w:val="00C57E1D"/>
    <w:rsid w:val="00C6114E"/>
    <w:rsid w:val="00C61C8B"/>
    <w:rsid w:val="00C74D34"/>
    <w:rsid w:val="00C76AF9"/>
    <w:rsid w:val="00C842EE"/>
    <w:rsid w:val="00C84DBF"/>
    <w:rsid w:val="00C92E92"/>
    <w:rsid w:val="00C95721"/>
    <w:rsid w:val="00CA5691"/>
    <w:rsid w:val="00CA7D4A"/>
    <w:rsid w:val="00CB40F0"/>
    <w:rsid w:val="00CB6A53"/>
    <w:rsid w:val="00CC0231"/>
    <w:rsid w:val="00CC430A"/>
    <w:rsid w:val="00CC6916"/>
    <w:rsid w:val="00CC69B0"/>
    <w:rsid w:val="00CC6C8C"/>
    <w:rsid w:val="00CD0E32"/>
    <w:rsid w:val="00CD466F"/>
    <w:rsid w:val="00CE5CBC"/>
    <w:rsid w:val="00CE6F55"/>
    <w:rsid w:val="00CF6F13"/>
    <w:rsid w:val="00CF715C"/>
    <w:rsid w:val="00CF7184"/>
    <w:rsid w:val="00D00EEE"/>
    <w:rsid w:val="00D0178A"/>
    <w:rsid w:val="00D042E7"/>
    <w:rsid w:val="00D04A24"/>
    <w:rsid w:val="00D0594B"/>
    <w:rsid w:val="00D05B0D"/>
    <w:rsid w:val="00D10718"/>
    <w:rsid w:val="00D112CA"/>
    <w:rsid w:val="00D118CF"/>
    <w:rsid w:val="00D1347E"/>
    <w:rsid w:val="00D20E29"/>
    <w:rsid w:val="00D24FEC"/>
    <w:rsid w:val="00D275E4"/>
    <w:rsid w:val="00D3031A"/>
    <w:rsid w:val="00D32575"/>
    <w:rsid w:val="00D34CB9"/>
    <w:rsid w:val="00D56128"/>
    <w:rsid w:val="00D57A6D"/>
    <w:rsid w:val="00D634E0"/>
    <w:rsid w:val="00D63C62"/>
    <w:rsid w:val="00D73D57"/>
    <w:rsid w:val="00D73FAF"/>
    <w:rsid w:val="00D8013A"/>
    <w:rsid w:val="00D80868"/>
    <w:rsid w:val="00DA6C38"/>
    <w:rsid w:val="00DA6CDE"/>
    <w:rsid w:val="00DB0BF2"/>
    <w:rsid w:val="00DB0E3D"/>
    <w:rsid w:val="00DB1489"/>
    <w:rsid w:val="00DC1364"/>
    <w:rsid w:val="00DC2BE6"/>
    <w:rsid w:val="00DC2DEB"/>
    <w:rsid w:val="00DC39DC"/>
    <w:rsid w:val="00DC4DE0"/>
    <w:rsid w:val="00DD2CF7"/>
    <w:rsid w:val="00DD4780"/>
    <w:rsid w:val="00DE456E"/>
    <w:rsid w:val="00DE59AE"/>
    <w:rsid w:val="00DF0E80"/>
    <w:rsid w:val="00DF2437"/>
    <w:rsid w:val="00E0117B"/>
    <w:rsid w:val="00E018D1"/>
    <w:rsid w:val="00E01A25"/>
    <w:rsid w:val="00E024B5"/>
    <w:rsid w:val="00E02DC4"/>
    <w:rsid w:val="00E0319F"/>
    <w:rsid w:val="00E100AC"/>
    <w:rsid w:val="00E10E73"/>
    <w:rsid w:val="00E11875"/>
    <w:rsid w:val="00E13BC7"/>
    <w:rsid w:val="00E13CA3"/>
    <w:rsid w:val="00E15A6A"/>
    <w:rsid w:val="00E20660"/>
    <w:rsid w:val="00E22836"/>
    <w:rsid w:val="00E277C2"/>
    <w:rsid w:val="00E30766"/>
    <w:rsid w:val="00E30D72"/>
    <w:rsid w:val="00E32767"/>
    <w:rsid w:val="00E32EF6"/>
    <w:rsid w:val="00E41D6E"/>
    <w:rsid w:val="00E43130"/>
    <w:rsid w:val="00E46899"/>
    <w:rsid w:val="00E47B59"/>
    <w:rsid w:val="00E52308"/>
    <w:rsid w:val="00E55782"/>
    <w:rsid w:val="00E603D6"/>
    <w:rsid w:val="00E608BB"/>
    <w:rsid w:val="00E6092C"/>
    <w:rsid w:val="00E60F52"/>
    <w:rsid w:val="00E6107E"/>
    <w:rsid w:val="00E634BD"/>
    <w:rsid w:val="00E70251"/>
    <w:rsid w:val="00E717A5"/>
    <w:rsid w:val="00E717B5"/>
    <w:rsid w:val="00E72B56"/>
    <w:rsid w:val="00E81069"/>
    <w:rsid w:val="00E826BE"/>
    <w:rsid w:val="00E83EC6"/>
    <w:rsid w:val="00EA0DFC"/>
    <w:rsid w:val="00EB7561"/>
    <w:rsid w:val="00EC31CF"/>
    <w:rsid w:val="00EC7F76"/>
    <w:rsid w:val="00ED2E3A"/>
    <w:rsid w:val="00EF2832"/>
    <w:rsid w:val="00EF286D"/>
    <w:rsid w:val="00EF5FB7"/>
    <w:rsid w:val="00F03711"/>
    <w:rsid w:val="00F1276A"/>
    <w:rsid w:val="00F162D9"/>
    <w:rsid w:val="00F16AD9"/>
    <w:rsid w:val="00F16C3F"/>
    <w:rsid w:val="00F234D8"/>
    <w:rsid w:val="00F26BCE"/>
    <w:rsid w:val="00F36416"/>
    <w:rsid w:val="00F41D92"/>
    <w:rsid w:val="00F44CB8"/>
    <w:rsid w:val="00F464CC"/>
    <w:rsid w:val="00F53561"/>
    <w:rsid w:val="00F550F0"/>
    <w:rsid w:val="00F63AB1"/>
    <w:rsid w:val="00F64477"/>
    <w:rsid w:val="00F6482D"/>
    <w:rsid w:val="00F67A13"/>
    <w:rsid w:val="00F704F4"/>
    <w:rsid w:val="00F706E9"/>
    <w:rsid w:val="00F729CF"/>
    <w:rsid w:val="00F82FEA"/>
    <w:rsid w:val="00F83C09"/>
    <w:rsid w:val="00F85788"/>
    <w:rsid w:val="00F859F0"/>
    <w:rsid w:val="00F87E22"/>
    <w:rsid w:val="00FB5A3B"/>
    <w:rsid w:val="00FC3094"/>
    <w:rsid w:val="00FC7012"/>
    <w:rsid w:val="00FD097D"/>
    <w:rsid w:val="00FD0B02"/>
    <w:rsid w:val="00FD19AE"/>
    <w:rsid w:val="00FD2512"/>
    <w:rsid w:val="00FD60FB"/>
    <w:rsid w:val="00FD615D"/>
    <w:rsid w:val="00FD6F55"/>
    <w:rsid w:val="00FE1AA8"/>
    <w:rsid w:val="00FE318E"/>
    <w:rsid w:val="00FE59E7"/>
    <w:rsid w:val="00FE6DA0"/>
    <w:rsid w:val="00FE782C"/>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50483BD0"/>
  <w15:chartTrackingRefBased/>
  <w15:docId w15:val="{FBE395AB-EC64-480D-803F-48F4BADC0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5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nhideWhenUsed/>
    <w:rsid w:val="008978F6"/>
    <w:pPr>
      <w:spacing w:line="240" w:lineRule="auto"/>
    </w:pPr>
    <w:rPr>
      <w:sz w:val="20"/>
      <w:szCs w:val="20"/>
    </w:rPr>
  </w:style>
  <w:style w:type="character" w:customStyle="1" w:styleId="FootnoteTextChar">
    <w:name w:val="Footnote Text Char"/>
    <w:basedOn w:val="DefaultParagraphFont"/>
    <w:link w:val="FootnoteText"/>
    <w:rsid w:val="008978F6"/>
    <w:rPr>
      <w:sz w:val="20"/>
      <w:szCs w:val="20"/>
    </w:rPr>
  </w:style>
  <w:style w:type="character" w:styleId="FootnoteReference">
    <w:name w:val="footnote reference"/>
    <w:basedOn w:val="DefaultParagraphFont"/>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aliases w:val="Numbered list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paragraph" w:customStyle="1" w:styleId="Default">
    <w:name w:val="Default"/>
    <w:rsid w:val="00D275E4"/>
    <w:pPr>
      <w:autoSpaceDE w:val="0"/>
      <w:autoSpaceDN w:val="0"/>
      <w:adjustRightInd w:val="0"/>
      <w:spacing w:after="0" w:line="240" w:lineRule="auto"/>
    </w:pPr>
    <w:rPr>
      <w:rFonts w:ascii="Arial" w:hAnsi="Arial" w:cs="Arial"/>
      <w:color w:val="000000"/>
      <w:sz w:val="24"/>
      <w:szCs w:val="24"/>
    </w:rPr>
  </w:style>
  <w:style w:type="table" w:styleId="GridTable4-Accent6">
    <w:name w:val="Grid Table 4 Accent 6"/>
    <w:basedOn w:val="TableNormal"/>
    <w:uiPriority w:val="49"/>
    <w:rsid w:val="0010328C"/>
    <w:pPr>
      <w:spacing w:after="0" w:line="240" w:lineRule="auto"/>
    </w:pPr>
    <w:tblPr>
      <w:tblStyleRowBandSize w:val="1"/>
      <w:tblStyleColBandSize w:val="1"/>
      <w:tblBorders>
        <w:top w:val="single" w:sz="4" w:space="0" w:color="FFD87A" w:themeColor="accent6" w:themeTint="99"/>
        <w:left w:val="single" w:sz="4" w:space="0" w:color="FFD87A" w:themeColor="accent6" w:themeTint="99"/>
        <w:bottom w:val="single" w:sz="4" w:space="0" w:color="FFD87A" w:themeColor="accent6" w:themeTint="99"/>
        <w:right w:val="single" w:sz="4" w:space="0" w:color="FFD87A" w:themeColor="accent6" w:themeTint="99"/>
        <w:insideH w:val="single" w:sz="4" w:space="0" w:color="FFD87A" w:themeColor="accent6" w:themeTint="99"/>
        <w:insideV w:val="single" w:sz="4" w:space="0" w:color="FFD87A" w:themeColor="accent6" w:themeTint="99"/>
      </w:tblBorders>
    </w:tblPr>
    <w:tblStylePr w:type="firstRow">
      <w:rPr>
        <w:b/>
        <w:bCs/>
        <w:color w:val="FFFFFF" w:themeColor="background1"/>
      </w:rPr>
      <w:tblPr/>
      <w:tcPr>
        <w:tcBorders>
          <w:top w:val="single" w:sz="4" w:space="0" w:color="FFBF22" w:themeColor="accent6"/>
          <w:left w:val="single" w:sz="4" w:space="0" w:color="FFBF22" w:themeColor="accent6"/>
          <w:bottom w:val="single" w:sz="4" w:space="0" w:color="FFBF22" w:themeColor="accent6"/>
          <w:right w:val="single" w:sz="4" w:space="0" w:color="FFBF22" w:themeColor="accent6"/>
          <w:insideH w:val="nil"/>
          <w:insideV w:val="nil"/>
        </w:tcBorders>
        <w:shd w:val="clear" w:color="auto" w:fill="FFBF22" w:themeFill="accent6"/>
      </w:tcPr>
    </w:tblStylePr>
    <w:tblStylePr w:type="lastRow">
      <w:rPr>
        <w:b/>
        <w:bCs/>
      </w:rPr>
      <w:tblPr/>
      <w:tcPr>
        <w:tcBorders>
          <w:top w:val="double" w:sz="4" w:space="0" w:color="FFBF22" w:themeColor="accent6"/>
        </w:tcBorders>
      </w:tcPr>
    </w:tblStylePr>
    <w:tblStylePr w:type="firstCol">
      <w:rPr>
        <w:b/>
        <w:bCs/>
      </w:rPr>
    </w:tblStylePr>
    <w:tblStylePr w:type="lastCol">
      <w:rPr>
        <w:b/>
        <w:bCs/>
      </w:rPr>
    </w:tblStylePr>
    <w:tblStylePr w:type="band1Vert">
      <w:tblPr/>
      <w:tcPr>
        <w:shd w:val="clear" w:color="auto" w:fill="FFF2D2" w:themeFill="accent6" w:themeFillTint="33"/>
      </w:tcPr>
    </w:tblStylePr>
    <w:tblStylePr w:type="band1Horz">
      <w:tblPr/>
      <w:tcPr>
        <w:shd w:val="clear" w:color="auto" w:fill="FFF2D2" w:themeFill="accent6" w:themeFillTint="33"/>
      </w:tcPr>
    </w:tblStylePr>
  </w:style>
  <w:style w:type="character" w:styleId="UnresolvedMention">
    <w:name w:val="Unresolved Mention"/>
    <w:basedOn w:val="DefaultParagraphFont"/>
    <w:uiPriority w:val="99"/>
    <w:unhideWhenUsed/>
    <w:rsid w:val="008E1179"/>
    <w:rPr>
      <w:color w:val="605E5C"/>
      <w:shd w:val="clear" w:color="auto" w:fill="E1DFDD"/>
    </w:rPr>
  </w:style>
  <w:style w:type="paragraph" w:customStyle="1" w:styleId="xmsonormal">
    <w:name w:val="x_msonormal"/>
    <w:basedOn w:val="Normal"/>
    <w:rsid w:val="00AE359F"/>
    <w:pPr>
      <w:spacing w:line="240" w:lineRule="auto"/>
    </w:pPr>
    <w:rPr>
      <w:rFonts w:ascii="Calibri" w:hAnsi="Calibri" w:cs="Calibri"/>
      <w:sz w:val="22"/>
      <w:lang w:eastAsia="en-GB"/>
    </w:rPr>
  </w:style>
  <w:style w:type="paragraph" w:customStyle="1" w:styleId="xmsolistparagraph">
    <w:name w:val="x_msolistparagraph"/>
    <w:basedOn w:val="Normal"/>
    <w:rsid w:val="00AE359F"/>
    <w:pPr>
      <w:spacing w:line="240" w:lineRule="auto"/>
      <w:ind w:left="720"/>
    </w:pPr>
    <w:rPr>
      <w:rFonts w:ascii="Calibri" w:hAnsi="Calibri" w:cs="Calibri"/>
      <w:sz w:val="22"/>
      <w:lang w:eastAsia="en-GB"/>
    </w:rPr>
  </w:style>
  <w:style w:type="table" w:styleId="GridTable4-Accent1">
    <w:name w:val="Grid Table 4 Accent 1"/>
    <w:basedOn w:val="TableNormal"/>
    <w:uiPriority w:val="49"/>
    <w:rsid w:val="00AD40FD"/>
    <w:pPr>
      <w:spacing w:after="0" w:line="240" w:lineRule="auto"/>
    </w:pPr>
    <w:rPr>
      <w:sz w:val="20"/>
      <w:szCs w:val="20"/>
      <w:lang w:val="en-NZ"/>
    </w:rPr>
    <w:tblPr>
      <w:tblStyleRowBandSize w:val="1"/>
      <w:tblStyleColBandSize w:val="1"/>
      <w:tblBorders>
        <w:top w:val="single" w:sz="4" w:space="0" w:color="F7A27A" w:themeColor="accent1" w:themeTint="99"/>
        <w:left w:val="single" w:sz="4" w:space="0" w:color="F7A27A" w:themeColor="accent1" w:themeTint="99"/>
        <w:bottom w:val="single" w:sz="4" w:space="0" w:color="F7A27A" w:themeColor="accent1" w:themeTint="99"/>
        <w:right w:val="single" w:sz="4" w:space="0" w:color="F7A27A" w:themeColor="accent1" w:themeTint="99"/>
        <w:insideH w:val="single" w:sz="4" w:space="0" w:color="F7A27A" w:themeColor="accent1" w:themeTint="99"/>
        <w:insideV w:val="single" w:sz="4" w:space="0" w:color="F7A27A" w:themeColor="accent1" w:themeTint="99"/>
      </w:tblBorders>
    </w:tblPr>
    <w:tblStylePr w:type="firstRow">
      <w:rPr>
        <w:b/>
        <w:bCs/>
        <w:color w:val="FFFFFF" w:themeColor="background1"/>
      </w:rPr>
      <w:tblPr/>
      <w:tcPr>
        <w:tcBorders>
          <w:top w:val="single" w:sz="4" w:space="0" w:color="F26522" w:themeColor="accent1"/>
          <w:left w:val="single" w:sz="4" w:space="0" w:color="F26522" w:themeColor="accent1"/>
          <w:bottom w:val="single" w:sz="4" w:space="0" w:color="F26522" w:themeColor="accent1"/>
          <w:right w:val="single" w:sz="4" w:space="0" w:color="F26522" w:themeColor="accent1"/>
          <w:insideH w:val="nil"/>
          <w:insideV w:val="nil"/>
        </w:tcBorders>
        <w:shd w:val="clear" w:color="auto" w:fill="F26522" w:themeFill="accent1"/>
      </w:tcPr>
    </w:tblStylePr>
    <w:tblStylePr w:type="lastRow">
      <w:rPr>
        <w:b/>
        <w:bCs/>
      </w:rPr>
      <w:tblPr/>
      <w:tcPr>
        <w:tcBorders>
          <w:top w:val="double" w:sz="4" w:space="0" w:color="F26522" w:themeColor="accent1"/>
        </w:tcBorders>
      </w:tcPr>
    </w:tblStylePr>
    <w:tblStylePr w:type="firstCol">
      <w:rPr>
        <w:b/>
        <w:bCs/>
      </w:rPr>
    </w:tblStylePr>
    <w:tblStylePr w:type="lastCol">
      <w:rPr>
        <w:b/>
        <w:bCs/>
      </w:rPr>
    </w:tblStylePr>
    <w:tblStylePr w:type="band1Vert">
      <w:tblPr/>
      <w:tcPr>
        <w:shd w:val="clear" w:color="auto" w:fill="FCE0D2" w:themeFill="accent1" w:themeFillTint="33"/>
      </w:tcPr>
    </w:tblStylePr>
    <w:tblStylePr w:type="band1Horz">
      <w:tblPr/>
      <w:tcPr>
        <w:shd w:val="clear" w:color="auto" w:fill="FCE0D2" w:themeFill="accent1" w:themeFillTint="33"/>
      </w:tcPr>
    </w:tblStylePr>
  </w:style>
  <w:style w:type="paragraph" w:customStyle="1" w:styleId="Body">
    <w:name w:val="Body"/>
    <w:qFormat/>
    <w:rsid w:val="00AD40FD"/>
    <w:pPr>
      <w:spacing w:after="240" w:line="240" w:lineRule="auto"/>
    </w:pPr>
    <w:rPr>
      <w:rFonts w:ascii="Arial" w:hAnsi="Arial" w:cs="Arial"/>
      <w:color w:val="454545" w:themeColor="text1"/>
      <w:sz w:val="20"/>
      <w:szCs w:val="18"/>
    </w:rPr>
  </w:style>
  <w:style w:type="paragraph" w:customStyle="1" w:styleId="Bullet">
    <w:name w:val="Bullet"/>
    <w:basedOn w:val="Normal"/>
    <w:qFormat/>
    <w:rsid w:val="00AD40FD"/>
    <w:pPr>
      <w:numPr>
        <w:numId w:val="69"/>
      </w:numPr>
      <w:spacing w:after="120" w:line="240" w:lineRule="auto"/>
      <w:ind w:left="357" w:hanging="357"/>
    </w:pPr>
    <w:rPr>
      <w:rFonts w:ascii="Arial" w:eastAsia="Times New Roman" w:hAnsi="Arial" w:cs="Times New Roman"/>
      <w:color w:val="454545" w:themeColor="text1"/>
      <w:sz w:val="20"/>
      <w:szCs w:val="24"/>
      <w:lang w:eastAsia="en-GB"/>
    </w:rPr>
  </w:style>
  <w:style w:type="character" w:styleId="Mention">
    <w:name w:val="Mention"/>
    <w:basedOn w:val="DefaultParagraphFont"/>
    <w:uiPriority w:val="99"/>
    <w:unhideWhenUsed/>
    <w:rsid w:val="000B226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872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34364650">
      <w:bodyDiv w:val="1"/>
      <w:marLeft w:val="0"/>
      <w:marRight w:val="0"/>
      <w:marTop w:val="0"/>
      <w:marBottom w:val="0"/>
      <w:divBdr>
        <w:top w:val="none" w:sz="0" w:space="0" w:color="auto"/>
        <w:left w:val="none" w:sz="0" w:space="0" w:color="auto"/>
        <w:bottom w:val="none" w:sz="0" w:space="0" w:color="auto"/>
        <w:right w:val="none" w:sz="0" w:space="0" w:color="auto"/>
      </w:divBdr>
    </w:div>
    <w:div w:id="279990527">
      <w:bodyDiv w:val="1"/>
      <w:marLeft w:val="0"/>
      <w:marRight w:val="0"/>
      <w:marTop w:val="0"/>
      <w:marBottom w:val="0"/>
      <w:divBdr>
        <w:top w:val="none" w:sz="0" w:space="0" w:color="auto"/>
        <w:left w:val="none" w:sz="0" w:space="0" w:color="auto"/>
        <w:bottom w:val="none" w:sz="0" w:space="0" w:color="auto"/>
        <w:right w:val="none" w:sz="0" w:space="0" w:color="auto"/>
      </w:divBdr>
    </w:div>
    <w:div w:id="288053175">
      <w:bodyDiv w:val="1"/>
      <w:marLeft w:val="0"/>
      <w:marRight w:val="0"/>
      <w:marTop w:val="0"/>
      <w:marBottom w:val="0"/>
      <w:divBdr>
        <w:top w:val="none" w:sz="0" w:space="0" w:color="auto"/>
        <w:left w:val="none" w:sz="0" w:space="0" w:color="auto"/>
        <w:bottom w:val="none" w:sz="0" w:space="0" w:color="auto"/>
        <w:right w:val="none" w:sz="0" w:space="0" w:color="auto"/>
      </w:divBdr>
    </w:div>
    <w:div w:id="321006802">
      <w:bodyDiv w:val="1"/>
      <w:marLeft w:val="0"/>
      <w:marRight w:val="0"/>
      <w:marTop w:val="0"/>
      <w:marBottom w:val="0"/>
      <w:divBdr>
        <w:top w:val="none" w:sz="0" w:space="0" w:color="auto"/>
        <w:left w:val="none" w:sz="0" w:space="0" w:color="auto"/>
        <w:bottom w:val="none" w:sz="0" w:space="0" w:color="auto"/>
        <w:right w:val="none" w:sz="0" w:space="0" w:color="auto"/>
      </w:divBdr>
    </w:div>
    <w:div w:id="37030707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37986247">
      <w:bodyDiv w:val="1"/>
      <w:marLeft w:val="0"/>
      <w:marRight w:val="0"/>
      <w:marTop w:val="0"/>
      <w:marBottom w:val="0"/>
      <w:divBdr>
        <w:top w:val="none" w:sz="0" w:space="0" w:color="auto"/>
        <w:left w:val="none" w:sz="0" w:space="0" w:color="auto"/>
        <w:bottom w:val="none" w:sz="0" w:space="0" w:color="auto"/>
        <w:right w:val="none" w:sz="0" w:space="0" w:color="auto"/>
      </w:divBdr>
    </w:div>
    <w:div w:id="444807456">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05898142">
      <w:bodyDiv w:val="1"/>
      <w:marLeft w:val="0"/>
      <w:marRight w:val="0"/>
      <w:marTop w:val="0"/>
      <w:marBottom w:val="0"/>
      <w:divBdr>
        <w:top w:val="none" w:sz="0" w:space="0" w:color="auto"/>
        <w:left w:val="none" w:sz="0" w:space="0" w:color="auto"/>
        <w:bottom w:val="none" w:sz="0" w:space="0" w:color="auto"/>
        <w:right w:val="none" w:sz="0" w:space="0" w:color="auto"/>
      </w:divBdr>
    </w:div>
    <w:div w:id="524946716">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48955370">
      <w:bodyDiv w:val="1"/>
      <w:marLeft w:val="0"/>
      <w:marRight w:val="0"/>
      <w:marTop w:val="0"/>
      <w:marBottom w:val="0"/>
      <w:divBdr>
        <w:top w:val="none" w:sz="0" w:space="0" w:color="auto"/>
        <w:left w:val="none" w:sz="0" w:space="0" w:color="auto"/>
        <w:bottom w:val="none" w:sz="0" w:space="0" w:color="auto"/>
        <w:right w:val="none" w:sz="0" w:space="0" w:color="auto"/>
      </w:divBdr>
      <w:divsChild>
        <w:div w:id="1328703566">
          <w:marLeft w:val="2160"/>
          <w:marRight w:val="0"/>
          <w:marTop w:val="0"/>
          <w:marBottom w:val="0"/>
          <w:divBdr>
            <w:top w:val="none" w:sz="0" w:space="0" w:color="auto"/>
            <w:left w:val="none" w:sz="0" w:space="0" w:color="auto"/>
            <w:bottom w:val="none" w:sz="0" w:space="0" w:color="auto"/>
            <w:right w:val="none" w:sz="0" w:space="0" w:color="auto"/>
          </w:divBdr>
        </w:div>
        <w:div w:id="860558562">
          <w:marLeft w:val="2160"/>
          <w:marRight w:val="0"/>
          <w:marTop w:val="0"/>
          <w:marBottom w:val="0"/>
          <w:divBdr>
            <w:top w:val="none" w:sz="0" w:space="0" w:color="auto"/>
            <w:left w:val="none" w:sz="0" w:space="0" w:color="auto"/>
            <w:bottom w:val="none" w:sz="0" w:space="0" w:color="auto"/>
            <w:right w:val="none" w:sz="0" w:space="0" w:color="auto"/>
          </w:divBdr>
        </w:div>
        <w:div w:id="1659768106">
          <w:marLeft w:val="2160"/>
          <w:marRight w:val="0"/>
          <w:marTop w:val="0"/>
          <w:marBottom w:val="0"/>
          <w:divBdr>
            <w:top w:val="none" w:sz="0" w:space="0" w:color="auto"/>
            <w:left w:val="none" w:sz="0" w:space="0" w:color="auto"/>
            <w:bottom w:val="none" w:sz="0" w:space="0" w:color="auto"/>
            <w:right w:val="none" w:sz="0" w:space="0" w:color="auto"/>
          </w:divBdr>
        </w:div>
        <w:div w:id="1979218626">
          <w:marLeft w:val="2160"/>
          <w:marRight w:val="0"/>
          <w:marTop w:val="0"/>
          <w:marBottom w:val="0"/>
          <w:divBdr>
            <w:top w:val="none" w:sz="0" w:space="0" w:color="auto"/>
            <w:left w:val="none" w:sz="0" w:space="0" w:color="auto"/>
            <w:bottom w:val="none" w:sz="0" w:space="0" w:color="auto"/>
            <w:right w:val="none" w:sz="0" w:space="0" w:color="auto"/>
          </w:divBdr>
        </w:div>
        <w:div w:id="413286494">
          <w:marLeft w:val="2160"/>
          <w:marRight w:val="0"/>
          <w:marTop w:val="0"/>
          <w:marBottom w:val="0"/>
          <w:divBdr>
            <w:top w:val="none" w:sz="0" w:space="0" w:color="auto"/>
            <w:left w:val="none" w:sz="0" w:space="0" w:color="auto"/>
            <w:bottom w:val="none" w:sz="0" w:space="0" w:color="auto"/>
            <w:right w:val="none" w:sz="0" w:space="0" w:color="auto"/>
          </w:divBdr>
        </w:div>
        <w:div w:id="1848668198">
          <w:marLeft w:val="2160"/>
          <w:marRight w:val="0"/>
          <w:marTop w:val="0"/>
          <w:marBottom w:val="0"/>
          <w:divBdr>
            <w:top w:val="none" w:sz="0" w:space="0" w:color="auto"/>
            <w:left w:val="none" w:sz="0" w:space="0" w:color="auto"/>
            <w:bottom w:val="none" w:sz="0" w:space="0" w:color="auto"/>
            <w:right w:val="none" w:sz="0" w:space="0" w:color="auto"/>
          </w:divBdr>
        </w:div>
        <w:div w:id="1424841693">
          <w:marLeft w:val="720"/>
          <w:marRight w:val="0"/>
          <w:marTop w:val="0"/>
          <w:marBottom w:val="0"/>
          <w:divBdr>
            <w:top w:val="none" w:sz="0" w:space="0" w:color="auto"/>
            <w:left w:val="none" w:sz="0" w:space="0" w:color="auto"/>
            <w:bottom w:val="none" w:sz="0" w:space="0" w:color="auto"/>
            <w:right w:val="none" w:sz="0" w:space="0" w:color="auto"/>
          </w:divBdr>
        </w:div>
        <w:div w:id="1337271229">
          <w:marLeft w:val="720"/>
          <w:marRight w:val="0"/>
          <w:marTop w:val="0"/>
          <w:marBottom w:val="0"/>
          <w:divBdr>
            <w:top w:val="none" w:sz="0" w:space="0" w:color="auto"/>
            <w:left w:val="none" w:sz="0" w:space="0" w:color="auto"/>
            <w:bottom w:val="none" w:sz="0" w:space="0" w:color="auto"/>
            <w:right w:val="none" w:sz="0" w:space="0" w:color="auto"/>
          </w:divBdr>
        </w:div>
      </w:divsChild>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16642641">
      <w:bodyDiv w:val="1"/>
      <w:marLeft w:val="0"/>
      <w:marRight w:val="0"/>
      <w:marTop w:val="0"/>
      <w:marBottom w:val="0"/>
      <w:divBdr>
        <w:top w:val="none" w:sz="0" w:space="0" w:color="auto"/>
        <w:left w:val="none" w:sz="0" w:space="0" w:color="auto"/>
        <w:bottom w:val="none" w:sz="0" w:space="0" w:color="auto"/>
        <w:right w:val="none" w:sz="0" w:space="0" w:color="auto"/>
      </w:divBdr>
    </w:div>
    <w:div w:id="65726625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1369411">
      <w:bodyDiv w:val="1"/>
      <w:marLeft w:val="0"/>
      <w:marRight w:val="0"/>
      <w:marTop w:val="0"/>
      <w:marBottom w:val="0"/>
      <w:divBdr>
        <w:top w:val="none" w:sz="0" w:space="0" w:color="auto"/>
        <w:left w:val="none" w:sz="0" w:space="0" w:color="auto"/>
        <w:bottom w:val="none" w:sz="0" w:space="0" w:color="auto"/>
        <w:right w:val="none" w:sz="0" w:space="0" w:color="auto"/>
      </w:divBdr>
    </w:div>
    <w:div w:id="785855719">
      <w:bodyDiv w:val="1"/>
      <w:marLeft w:val="0"/>
      <w:marRight w:val="0"/>
      <w:marTop w:val="0"/>
      <w:marBottom w:val="0"/>
      <w:divBdr>
        <w:top w:val="none" w:sz="0" w:space="0" w:color="auto"/>
        <w:left w:val="none" w:sz="0" w:space="0" w:color="auto"/>
        <w:bottom w:val="none" w:sz="0" w:space="0" w:color="auto"/>
        <w:right w:val="none" w:sz="0" w:space="0" w:color="auto"/>
      </w:divBdr>
    </w:div>
    <w:div w:id="830104793">
      <w:bodyDiv w:val="1"/>
      <w:marLeft w:val="0"/>
      <w:marRight w:val="0"/>
      <w:marTop w:val="0"/>
      <w:marBottom w:val="0"/>
      <w:divBdr>
        <w:top w:val="none" w:sz="0" w:space="0" w:color="auto"/>
        <w:left w:val="none" w:sz="0" w:space="0" w:color="auto"/>
        <w:bottom w:val="none" w:sz="0" w:space="0" w:color="auto"/>
        <w:right w:val="none" w:sz="0" w:space="0" w:color="auto"/>
      </w:divBdr>
    </w:div>
    <w:div w:id="848443654">
      <w:bodyDiv w:val="1"/>
      <w:marLeft w:val="0"/>
      <w:marRight w:val="0"/>
      <w:marTop w:val="0"/>
      <w:marBottom w:val="0"/>
      <w:divBdr>
        <w:top w:val="none" w:sz="0" w:space="0" w:color="auto"/>
        <w:left w:val="none" w:sz="0" w:space="0" w:color="auto"/>
        <w:bottom w:val="none" w:sz="0" w:space="0" w:color="auto"/>
        <w:right w:val="none" w:sz="0" w:space="0" w:color="auto"/>
      </w:divBdr>
    </w:div>
    <w:div w:id="849684792">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31809028">
      <w:bodyDiv w:val="1"/>
      <w:marLeft w:val="0"/>
      <w:marRight w:val="0"/>
      <w:marTop w:val="0"/>
      <w:marBottom w:val="0"/>
      <w:divBdr>
        <w:top w:val="none" w:sz="0" w:space="0" w:color="auto"/>
        <w:left w:val="none" w:sz="0" w:space="0" w:color="auto"/>
        <w:bottom w:val="none" w:sz="0" w:space="0" w:color="auto"/>
        <w:right w:val="none" w:sz="0" w:space="0" w:color="auto"/>
      </w:divBdr>
    </w:div>
    <w:div w:id="1147893046">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00497358">
      <w:bodyDiv w:val="1"/>
      <w:marLeft w:val="0"/>
      <w:marRight w:val="0"/>
      <w:marTop w:val="0"/>
      <w:marBottom w:val="0"/>
      <w:divBdr>
        <w:top w:val="none" w:sz="0" w:space="0" w:color="auto"/>
        <w:left w:val="none" w:sz="0" w:space="0" w:color="auto"/>
        <w:bottom w:val="none" w:sz="0" w:space="0" w:color="auto"/>
        <w:right w:val="none" w:sz="0" w:space="0" w:color="auto"/>
      </w:divBdr>
    </w:div>
    <w:div w:id="1355687595">
      <w:bodyDiv w:val="1"/>
      <w:marLeft w:val="0"/>
      <w:marRight w:val="0"/>
      <w:marTop w:val="0"/>
      <w:marBottom w:val="0"/>
      <w:divBdr>
        <w:top w:val="none" w:sz="0" w:space="0" w:color="auto"/>
        <w:left w:val="none" w:sz="0" w:space="0" w:color="auto"/>
        <w:bottom w:val="none" w:sz="0" w:space="0" w:color="auto"/>
        <w:right w:val="none" w:sz="0" w:space="0" w:color="auto"/>
      </w:divBdr>
    </w:div>
    <w:div w:id="1369178861">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56909508">
      <w:bodyDiv w:val="1"/>
      <w:marLeft w:val="0"/>
      <w:marRight w:val="0"/>
      <w:marTop w:val="0"/>
      <w:marBottom w:val="0"/>
      <w:divBdr>
        <w:top w:val="none" w:sz="0" w:space="0" w:color="auto"/>
        <w:left w:val="none" w:sz="0" w:space="0" w:color="auto"/>
        <w:bottom w:val="none" w:sz="0" w:space="0" w:color="auto"/>
        <w:right w:val="none" w:sz="0" w:space="0" w:color="auto"/>
      </w:divBdr>
    </w:div>
    <w:div w:id="1720935295">
      <w:bodyDiv w:val="1"/>
      <w:marLeft w:val="0"/>
      <w:marRight w:val="0"/>
      <w:marTop w:val="0"/>
      <w:marBottom w:val="0"/>
      <w:divBdr>
        <w:top w:val="none" w:sz="0" w:space="0" w:color="auto"/>
        <w:left w:val="none" w:sz="0" w:space="0" w:color="auto"/>
        <w:bottom w:val="none" w:sz="0" w:space="0" w:color="auto"/>
        <w:right w:val="none" w:sz="0" w:space="0" w:color="auto"/>
      </w:divBdr>
    </w:div>
    <w:div w:id="1749811497">
      <w:bodyDiv w:val="1"/>
      <w:marLeft w:val="0"/>
      <w:marRight w:val="0"/>
      <w:marTop w:val="0"/>
      <w:marBottom w:val="0"/>
      <w:divBdr>
        <w:top w:val="none" w:sz="0" w:space="0" w:color="auto"/>
        <w:left w:val="none" w:sz="0" w:space="0" w:color="auto"/>
        <w:bottom w:val="none" w:sz="0" w:space="0" w:color="auto"/>
        <w:right w:val="none" w:sz="0" w:space="0" w:color="auto"/>
      </w:divBdr>
    </w:div>
    <w:div w:id="1808159619">
      <w:bodyDiv w:val="1"/>
      <w:marLeft w:val="0"/>
      <w:marRight w:val="0"/>
      <w:marTop w:val="0"/>
      <w:marBottom w:val="0"/>
      <w:divBdr>
        <w:top w:val="none" w:sz="0" w:space="0" w:color="auto"/>
        <w:left w:val="none" w:sz="0" w:space="0" w:color="auto"/>
        <w:bottom w:val="none" w:sz="0" w:space="0" w:color="auto"/>
        <w:right w:val="none" w:sz="0" w:space="0" w:color="auto"/>
      </w:divBdr>
    </w:div>
    <w:div w:id="1823423184">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1879704408">
      <w:bodyDiv w:val="1"/>
      <w:marLeft w:val="0"/>
      <w:marRight w:val="0"/>
      <w:marTop w:val="0"/>
      <w:marBottom w:val="0"/>
      <w:divBdr>
        <w:top w:val="none" w:sz="0" w:space="0" w:color="auto"/>
        <w:left w:val="none" w:sz="0" w:space="0" w:color="auto"/>
        <w:bottom w:val="none" w:sz="0" w:space="0" w:color="auto"/>
        <w:right w:val="none" w:sz="0" w:space="0" w:color="auto"/>
      </w:divBdr>
    </w:div>
    <w:div w:id="1885603291">
      <w:bodyDiv w:val="1"/>
      <w:marLeft w:val="0"/>
      <w:marRight w:val="0"/>
      <w:marTop w:val="0"/>
      <w:marBottom w:val="0"/>
      <w:divBdr>
        <w:top w:val="none" w:sz="0" w:space="0" w:color="auto"/>
        <w:left w:val="none" w:sz="0" w:space="0" w:color="auto"/>
        <w:bottom w:val="none" w:sz="0" w:space="0" w:color="auto"/>
        <w:right w:val="none" w:sz="0" w:space="0" w:color="auto"/>
      </w:divBdr>
    </w:div>
    <w:div w:id="202690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nationalgrideso.com/document/179891/downloa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nationalgrideso.com/document/179891/download" TargetMode="External"/><Relationship Id="rId26" Type="http://schemas.openxmlformats.org/officeDocument/2006/relationships/image" Target="media/image5.png"/><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nationalgrideso.com/document/182121/download" TargetMode="External"/><Relationship Id="rId34" Type="http://schemas.openxmlformats.org/officeDocument/2006/relationships/image" Target="media/image10.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nationalgrideso.com/document/182121/download" TargetMode="External"/><Relationship Id="rId25" Type="http://schemas.openxmlformats.org/officeDocument/2006/relationships/image" Target="media/image4.png"/><Relationship Id="rId33" Type="http://schemas.openxmlformats.org/officeDocument/2006/relationships/image" Target="media/image9.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aul.mott1@nationalgrideso.com" TargetMode="External"/><Relationship Id="rId20" Type="http://schemas.openxmlformats.org/officeDocument/2006/relationships/hyperlink" Target="https://www.nationalgrideso.com/industry-information/codes/connection-and-use-system-code-cusc-old/modifications/cmp353-stabilising" TargetMode="External"/><Relationship Id="rId29" Type="http://schemas.openxmlformats.org/officeDocument/2006/relationships/hyperlink" Target="https://www.nationalgrideso.com/document/204196/download"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3.emf"/><Relationship Id="rId32" Type="http://schemas.openxmlformats.org/officeDocument/2006/relationships/hyperlink" Target="https://www.nationalgrideso.com/industry-information/codes/connection-and-use-system-code-cusc-old/modifications/cmp353-stabilising" TargetMode="External"/><Relationship Id="rId37" Type="http://schemas.openxmlformats.org/officeDocument/2006/relationships/footer" Target="footer1.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nsillito@peakgen.com" TargetMode="Externa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nationalgrideso.com/industry-information/codes/connection-and-use-system-code-cusc-old/modifications/cmp353-stabilising" TargetMode="External"/><Relationship Id="rId31" Type="http://schemas.openxmlformats.org/officeDocument/2006/relationships/image" Target="cid:image001.png@01D98FE2.22EFEBF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nationalgrideso.com/industry-information/codes/connection-and-use-system-code-cusc-old/modifications/cmp353-stabilising" TargetMode="External"/><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image" Target="media/image11.svg"/></Relationships>
</file>

<file path=word/_rels/footnotes.xml.rels><?xml version="1.0" encoding="UTF-8" standalone="yes"?>
<Relationships xmlns="http://schemas.openxmlformats.org/package/2006/relationships"><Relationship Id="rId1" Type="http://schemas.openxmlformats.org/officeDocument/2006/relationships/hyperlink" Target="https://www.spenergynetworks.co.uk/pages/transmission_connection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ly.musaka\National%20Grid\Code%20Administrator%20-%20Team%20documents\SOPs%20and%20Templates\Modification%20and%20Panel%20templates\2.%20Report%20templates\Workgroup%20Report%20template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BD31CEC0E74D44939D0B2E2C6393E5"/>
        <w:category>
          <w:name w:val="General"/>
          <w:gallery w:val="placeholder"/>
        </w:category>
        <w:types>
          <w:type w:val="bbPlcHdr"/>
        </w:types>
        <w:behaviors>
          <w:behavior w:val="content"/>
        </w:behaviors>
        <w:guid w:val="{F2A7483D-268F-4A62-BB75-C89BC23417F1}"/>
      </w:docPartPr>
      <w:docPartBody>
        <w:p w:rsidR="00AA02AA" w:rsidRDefault="00A63CCB" w:rsidP="00A63CCB">
          <w:pPr>
            <w:pStyle w:val="C4BD31CEC0E74D44939D0B2E2C6393E5"/>
          </w:pPr>
          <w:r w:rsidRPr="00625C74">
            <w:rPr>
              <w:rStyle w:val="PlaceholderText"/>
            </w:rPr>
            <w:t>Click or tap here to enter text.</w:t>
          </w:r>
        </w:p>
      </w:docPartBody>
    </w:docPart>
    <w:docPart>
      <w:docPartPr>
        <w:name w:val="E1AABD785C5A425F8330F2CA8374A4B3"/>
        <w:category>
          <w:name w:val="General"/>
          <w:gallery w:val="placeholder"/>
        </w:category>
        <w:types>
          <w:type w:val="bbPlcHdr"/>
        </w:types>
        <w:behaviors>
          <w:behavior w:val="content"/>
        </w:behaviors>
        <w:guid w:val="{84522A26-24A6-4572-A5D5-4F29869DFCCF}"/>
      </w:docPartPr>
      <w:docPartBody>
        <w:p w:rsidR="00AA02AA" w:rsidRDefault="00A63CCB" w:rsidP="00A63CCB">
          <w:pPr>
            <w:pStyle w:val="E1AABD785C5A425F8330F2CA8374A4B3"/>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FC6BA493A4FC45AC8712AA8787544877"/>
        <w:category>
          <w:name w:val="General"/>
          <w:gallery w:val="placeholder"/>
        </w:category>
        <w:types>
          <w:type w:val="bbPlcHdr"/>
        </w:types>
        <w:behaviors>
          <w:behavior w:val="content"/>
        </w:behaviors>
        <w:guid w:val="{5C8A457F-28D6-4705-A9ED-075B545E1630}"/>
      </w:docPartPr>
      <w:docPartBody>
        <w:p w:rsidR="00AA02AA" w:rsidRDefault="00A63CCB" w:rsidP="00A63CCB">
          <w:pPr>
            <w:pStyle w:val="FC6BA493A4FC45AC8712AA8787544877"/>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64C25B15BAF74253A2E0C29B7BE254AF"/>
        <w:category>
          <w:name w:val="General"/>
          <w:gallery w:val="placeholder"/>
        </w:category>
        <w:types>
          <w:type w:val="bbPlcHdr"/>
        </w:types>
        <w:behaviors>
          <w:behavior w:val="content"/>
        </w:behaviors>
        <w:guid w:val="{2AA54BE5-308E-4518-97D6-D1AEA47DCC68}"/>
      </w:docPartPr>
      <w:docPartBody>
        <w:p w:rsidR="00AA02AA" w:rsidRDefault="00A63CCB" w:rsidP="00A63CCB">
          <w:pPr>
            <w:pStyle w:val="64C25B15BAF74253A2E0C29B7BE254AF"/>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343DDB0172274C36ACC73EB103C7B96B"/>
        <w:category>
          <w:name w:val="General"/>
          <w:gallery w:val="placeholder"/>
        </w:category>
        <w:types>
          <w:type w:val="bbPlcHdr"/>
        </w:types>
        <w:behaviors>
          <w:behavior w:val="content"/>
        </w:behaviors>
        <w:guid w:val="{58EAA55E-F21D-4861-9E7F-3826EC352192}"/>
      </w:docPartPr>
      <w:docPartBody>
        <w:p w:rsidR="00A63CCB" w:rsidRPr="002A4279" w:rsidRDefault="00A63CCB" w:rsidP="00F26F17">
          <w:pPr>
            <w:rPr>
              <w:rStyle w:val="PlaceholderText"/>
            </w:rPr>
          </w:pPr>
          <w:r w:rsidRPr="002A4279">
            <w:rPr>
              <w:rStyle w:val="PlaceholderText"/>
            </w:rPr>
            <w:t xml:space="preserve">[Detail the proposed legal text or proposed route to finalise the legal text. </w:t>
          </w:r>
        </w:p>
        <w:p w:rsidR="00AA02AA" w:rsidRDefault="00A63CCB" w:rsidP="00A63CCB">
          <w:pPr>
            <w:pStyle w:val="343DDB0172274C36ACC73EB103C7B96B"/>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B83C992453D840C5BE84C5A7D6EBBA46"/>
        <w:category>
          <w:name w:val="General"/>
          <w:gallery w:val="placeholder"/>
        </w:category>
        <w:types>
          <w:type w:val="bbPlcHdr"/>
        </w:types>
        <w:behaviors>
          <w:behavior w:val="content"/>
        </w:behaviors>
        <w:guid w:val="{147C6B30-0C70-4D62-A323-E71A66D9A4E5}"/>
      </w:docPartPr>
      <w:docPartBody>
        <w:p w:rsidR="00AA02AA" w:rsidRDefault="00A63CCB" w:rsidP="00A63CCB">
          <w:pPr>
            <w:pStyle w:val="B83C992453D840C5BE84C5A7D6EBBA46"/>
          </w:pPr>
          <w:r w:rsidRPr="00625C74">
            <w:rPr>
              <w:rStyle w:val="PlaceholderText"/>
            </w:rPr>
            <w:t>Choose an item.</w:t>
          </w:r>
        </w:p>
      </w:docPartBody>
    </w:docPart>
    <w:docPart>
      <w:docPartPr>
        <w:name w:val="A7B68B30807D4BE7B3EF00C2F2584D63"/>
        <w:category>
          <w:name w:val="General"/>
          <w:gallery w:val="placeholder"/>
        </w:category>
        <w:types>
          <w:type w:val="bbPlcHdr"/>
        </w:types>
        <w:behaviors>
          <w:behavior w:val="content"/>
        </w:behaviors>
        <w:guid w:val="{1D981D11-5D8F-4FB6-841B-6B90613DFA74}"/>
      </w:docPartPr>
      <w:docPartBody>
        <w:p w:rsidR="00AA02AA" w:rsidRDefault="00A63CCB" w:rsidP="00A63CCB">
          <w:pPr>
            <w:pStyle w:val="A7B68B30807D4BE7B3EF00C2F2584D63"/>
          </w:pPr>
          <w:r w:rsidRPr="00625C74">
            <w:rPr>
              <w:rStyle w:val="PlaceholderText"/>
            </w:rPr>
            <w:t>Choose an item.</w:t>
          </w:r>
        </w:p>
      </w:docPartBody>
    </w:docPart>
    <w:docPart>
      <w:docPartPr>
        <w:name w:val="9737844879FC434EA38E2691E9D76A13"/>
        <w:category>
          <w:name w:val="General"/>
          <w:gallery w:val="placeholder"/>
        </w:category>
        <w:types>
          <w:type w:val="bbPlcHdr"/>
        </w:types>
        <w:behaviors>
          <w:behavior w:val="content"/>
        </w:behaviors>
        <w:guid w:val="{402E779B-BCB5-4B61-8E74-D531A9517CCD}"/>
      </w:docPartPr>
      <w:docPartBody>
        <w:p w:rsidR="00AA02AA" w:rsidRDefault="00A63CCB" w:rsidP="00A63CCB">
          <w:pPr>
            <w:pStyle w:val="9737844879FC434EA38E2691E9D76A13"/>
          </w:pPr>
          <w:r w:rsidRPr="00625C74">
            <w:rPr>
              <w:rStyle w:val="PlaceholderText"/>
            </w:rPr>
            <w:t>Choose an item.</w:t>
          </w:r>
        </w:p>
      </w:docPartBody>
    </w:docPart>
    <w:docPart>
      <w:docPartPr>
        <w:name w:val="ABBDB0C72EC64B9A9984325230ED5C5E"/>
        <w:category>
          <w:name w:val="General"/>
          <w:gallery w:val="placeholder"/>
        </w:category>
        <w:types>
          <w:type w:val="bbPlcHdr"/>
        </w:types>
        <w:behaviors>
          <w:behavior w:val="content"/>
        </w:behaviors>
        <w:guid w:val="{B6E1C169-864B-4AD0-910B-3BC601069417}"/>
      </w:docPartPr>
      <w:docPartBody>
        <w:p w:rsidR="00AA02AA" w:rsidRDefault="00A63CCB" w:rsidP="00A63CCB">
          <w:pPr>
            <w:pStyle w:val="ABBDB0C72EC64B9A9984325230ED5C5E"/>
          </w:pPr>
          <w:r>
            <w:rPr>
              <w:rStyle w:val="PlaceholderText"/>
            </w:rPr>
            <w:t>[Please provide your rationale]</w:t>
          </w:r>
        </w:p>
      </w:docPartBody>
    </w:docPart>
    <w:docPart>
      <w:docPartPr>
        <w:name w:val="2E0DB630900A4867AC8FB593F3773283"/>
        <w:category>
          <w:name w:val="General"/>
          <w:gallery w:val="placeholder"/>
        </w:category>
        <w:types>
          <w:type w:val="bbPlcHdr"/>
        </w:types>
        <w:behaviors>
          <w:behavior w:val="content"/>
        </w:behaviors>
        <w:guid w:val="{B6F97FCC-CFEC-4F64-B17A-49823E5F1839}"/>
      </w:docPartPr>
      <w:docPartBody>
        <w:p w:rsidR="00AA02AA" w:rsidRDefault="00A63CCB" w:rsidP="00A63CCB">
          <w:pPr>
            <w:pStyle w:val="2E0DB630900A4867AC8FB593F3773283"/>
          </w:pPr>
          <w:r w:rsidRPr="00625C74">
            <w:rPr>
              <w:rStyle w:val="PlaceholderText"/>
            </w:rPr>
            <w:t>Choose an item.</w:t>
          </w:r>
        </w:p>
      </w:docPartBody>
    </w:docPart>
    <w:docPart>
      <w:docPartPr>
        <w:name w:val="5AAFEC2914334EF38CA069A5A6B39FCC"/>
        <w:category>
          <w:name w:val="General"/>
          <w:gallery w:val="placeholder"/>
        </w:category>
        <w:types>
          <w:type w:val="bbPlcHdr"/>
        </w:types>
        <w:behaviors>
          <w:behavior w:val="content"/>
        </w:behaviors>
        <w:guid w:val="{06988CC2-92C7-43B8-8F2C-FE15DE867ABA}"/>
      </w:docPartPr>
      <w:docPartBody>
        <w:p w:rsidR="00AA02AA" w:rsidRDefault="00A63CCB" w:rsidP="00A63CCB">
          <w:pPr>
            <w:pStyle w:val="5AAFEC2914334EF38CA069A5A6B39FCC"/>
          </w:pPr>
          <w:r w:rsidRPr="00625C74">
            <w:rPr>
              <w:rStyle w:val="PlaceholderText"/>
            </w:rPr>
            <w:t>Choose an item.</w:t>
          </w:r>
        </w:p>
      </w:docPartBody>
    </w:docPart>
    <w:docPart>
      <w:docPartPr>
        <w:name w:val="D0165540ADC74DED84288DAB78FA4FCF"/>
        <w:category>
          <w:name w:val="General"/>
          <w:gallery w:val="placeholder"/>
        </w:category>
        <w:types>
          <w:type w:val="bbPlcHdr"/>
        </w:types>
        <w:behaviors>
          <w:behavior w:val="content"/>
        </w:behaviors>
        <w:guid w:val="{396BA2CD-C4BB-49B4-B231-ECAF34F66F62}"/>
      </w:docPartPr>
      <w:docPartBody>
        <w:p w:rsidR="00AA02AA" w:rsidRDefault="00A63CCB" w:rsidP="00A63CCB">
          <w:pPr>
            <w:pStyle w:val="D0165540ADC74DED84288DAB78FA4FCF"/>
          </w:pPr>
          <w:r>
            <w:rPr>
              <w:rStyle w:val="PlaceholderText"/>
            </w:rPr>
            <w:t>[Please provide your rationale]</w:t>
          </w:r>
        </w:p>
      </w:docPartBody>
    </w:docPart>
    <w:docPart>
      <w:docPartPr>
        <w:name w:val="CC03B856730441D3AF7C3B5AA80E9F71"/>
        <w:category>
          <w:name w:val="General"/>
          <w:gallery w:val="placeholder"/>
        </w:category>
        <w:types>
          <w:type w:val="bbPlcHdr"/>
        </w:types>
        <w:behaviors>
          <w:behavior w:val="content"/>
        </w:behaviors>
        <w:guid w:val="{1B307B1A-E681-4A37-84EE-6B5DA603F97C}"/>
      </w:docPartPr>
      <w:docPartBody>
        <w:p w:rsidR="00AA02AA" w:rsidRDefault="00A63CCB" w:rsidP="00A63CCB">
          <w:pPr>
            <w:pStyle w:val="CC03B856730441D3AF7C3B5AA80E9F71"/>
          </w:pPr>
          <w:r w:rsidRPr="00625C74">
            <w:rPr>
              <w:rStyle w:val="PlaceholderText"/>
            </w:rPr>
            <w:t>Choose an item.</w:t>
          </w:r>
        </w:p>
      </w:docPartBody>
    </w:docPart>
    <w:docPart>
      <w:docPartPr>
        <w:name w:val="4418ABE097F04C5DA69DB2BD64DD3238"/>
        <w:category>
          <w:name w:val="General"/>
          <w:gallery w:val="placeholder"/>
        </w:category>
        <w:types>
          <w:type w:val="bbPlcHdr"/>
        </w:types>
        <w:behaviors>
          <w:behavior w:val="content"/>
        </w:behaviors>
        <w:guid w:val="{0AF74C8D-74BC-493C-886B-67A576114B72}"/>
      </w:docPartPr>
      <w:docPartBody>
        <w:p w:rsidR="00AA02AA" w:rsidRDefault="00A63CCB" w:rsidP="00A63CCB">
          <w:pPr>
            <w:pStyle w:val="4418ABE097F04C5DA69DB2BD64DD3238"/>
          </w:pPr>
          <w:r>
            <w:rPr>
              <w:rStyle w:val="PlaceholderText"/>
            </w:rPr>
            <w:t>[Please provide your rationale]</w:t>
          </w:r>
        </w:p>
      </w:docPartBody>
    </w:docPart>
    <w:docPart>
      <w:docPartPr>
        <w:name w:val="0A143786AB694C7AB8898FF194558034"/>
        <w:category>
          <w:name w:val="General"/>
          <w:gallery w:val="placeholder"/>
        </w:category>
        <w:types>
          <w:type w:val="bbPlcHdr"/>
        </w:types>
        <w:behaviors>
          <w:behavior w:val="content"/>
        </w:behaviors>
        <w:guid w:val="{B409C625-31B8-4FD5-B637-0E8ED62CE7AC}"/>
      </w:docPartPr>
      <w:docPartBody>
        <w:p w:rsidR="00AA02AA" w:rsidRDefault="00A63CCB" w:rsidP="00A63CCB">
          <w:pPr>
            <w:pStyle w:val="0A143786AB694C7AB8898FF194558034"/>
          </w:pPr>
          <w:r w:rsidRPr="00625C74">
            <w:rPr>
              <w:rStyle w:val="PlaceholderText"/>
            </w:rPr>
            <w:t>Choose an item.</w:t>
          </w:r>
        </w:p>
      </w:docPartBody>
    </w:docPart>
    <w:docPart>
      <w:docPartPr>
        <w:name w:val="100876469E494957B27B0D7B0A7E1677"/>
        <w:category>
          <w:name w:val="General"/>
          <w:gallery w:val="placeholder"/>
        </w:category>
        <w:types>
          <w:type w:val="bbPlcHdr"/>
        </w:types>
        <w:behaviors>
          <w:behavior w:val="content"/>
        </w:behaviors>
        <w:guid w:val="{7234D0F8-010C-4F43-BFB5-145E6C4E90DA}"/>
      </w:docPartPr>
      <w:docPartBody>
        <w:p w:rsidR="00AA02AA" w:rsidRDefault="00A63CCB" w:rsidP="00A63CCB">
          <w:pPr>
            <w:pStyle w:val="100876469E494957B27B0D7B0A7E1677"/>
          </w:pPr>
          <w:r>
            <w:rPr>
              <w:rStyle w:val="PlaceholderText"/>
            </w:rPr>
            <w:t>[Please provide your rationale]</w:t>
          </w:r>
        </w:p>
      </w:docPartBody>
    </w:docPart>
    <w:docPart>
      <w:docPartPr>
        <w:name w:val="51518B3F78C34947914D961497C99C3B"/>
        <w:category>
          <w:name w:val="General"/>
          <w:gallery w:val="placeholder"/>
        </w:category>
        <w:types>
          <w:type w:val="bbPlcHdr"/>
        </w:types>
        <w:behaviors>
          <w:behavior w:val="content"/>
        </w:behaviors>
        <w:guid w:val="{ECC0D3B7-B998-4A48-83B5-92FB003455D2}"/>
      </w:docPartPr>
      <w:docPartBody>
        <w:p w:rsidR="00AA02AA" w:rsidRDefault="00A63CCB" w:rsidP="00A63CCB">
          <w:pPr>
            <w:pStyle w:val="51518B3F78C34947914D961497C99C3B"/>
          </w:pPr>
          <w:r>
            <w:rPr>
              <w:rStyle w:val="PlaceholderText"/>
            </w:rPr>
            <w:t>[Please provide your rationale]</w:t>
          </w:r>
        </w:p>
      </w:docPartBody>
    </w:docPart>
    <w:docPart>
      <w:docPartPr>
        <w:name w:val="C456435CE7B140B3A2502A98BC8CC9E2"/>
        <w:category>
          <w:name w:val="General"/>
          <w:gallery w:val="placeholder"/>
        </w:category>
        <w:types>
          <w:type w:val="bbPlcHdr"/>
        </w:types>
        <w:behaviors>
          <w:behavior w:val="content"/>
        </w:behaviors>
        <w:guid w:val="{7FD38800-86DD-40C0-8CC8-53B9FFF48211}"/>
      </w:docPartPr>
      <w:docPartBody>
        <w:p w:rsidR="00AA02AA" w:rsidRDefault="00A63CCB" w:rsidP="00A63CCB">
          <w:pPr>
            <w:pStyle w:val="C456435CE7B140B3A2502A98BC8CC9E2"/>
          </w:pPr>
          <w:r w:rsidRPr="00625C74">
            <w:rPr>
              <w:rStyle w:val="PlaceholderText"/>
            </w:rPr>
            <w:t>Choose an item.</w:t>
          </w:r>
        </w:p>
      </w:docPartBody>
    </w:docPart>
    <w:docPart>
      <w:docPartPr>
        <w:name w:val="3662ED7ADDBF43F1985A2C59BC5709DB"/>
        <w:category>
          <w:name w:val="General"/>
          <w:gallery w:val="placeholder"/>
        </w:category>
        <w:types>
          <w:type w:val="bbPlcHdr"/>
        </w:types>
        <w:behaviors>
          <w:behavior w:val="content"/>
        </w:behaviors>
        <w:guid w:val="{7B8C549F-E6A8-45FE-92E3-7FA703C0B8F8}"/>
      </w:docPartPr>
      <w:docPartBody>
        <w:p w:rsidR="00AA02AA" w:rsidRDefault="00A63CCB" w:rsidP="00A63CCB">
          <w:pPr>
            <w:pStyle w:val="3662ED7ADDBF43F1985A2C59BC5709DB"/>
          </w:pPr>
          <w:r w:rsidRPr="00625C74">
            <w:rPr>
              <w:rStyle w:val="PlaceholderText"/>
            </w:rPr>
            <w:t>Choose an item.</w:t>
          </w:r>
        </w:p>
      </w:docPartBody>
    </w:docPart>
    <w:docPart>
      <w:docPartPr>
        <w:name w:val="92B5DA013C034FFF8768B669D8A6420A"/>
        <w:category>
          <w:name w:val="General"/>
          <w:gallery w:val="placeholder"/>
        </w:category>
        <w:types>
          <w:type w:val="bbPlcHdr"/>
        </w:types>
        <w:behaviors>
          <w:behavior w:val="content"/>
        </w:behaviors>
        <w:guid w:val="{66ACD6F2-E040-42D1-B413-0577E02F8D1C}"/>
      </w:docPartPr>
      <w:docPartBody>
        <w:p w:rsidR="00AA02AA" w:rsidRDefault="00A63CCB" w:rsidP="00A63CCB">
          <w:pPr>
            <w:pStyle w:val="92B5DA013C034FFF8768B669D8A6420A"/>
          </w:pPr>
          <w:r>
            <w:rPr>
              <w:rStyle w:val="PlaceholderText"/>
            </w:rPr>
            <w:t>[Please provide your rationale]</w:t>
          </w:r>
        </w:p>
      </w:docPartBody>
    </w:docPart>
    <w:docPart>
      <w:docPartPr>
        <w:name w:val="220CB35D3DCC42DD8E5CA461C9ECAD81"/>
        <w:category>
          <w:name w:val="General"/>
          <w:gallery w:val="placeholder"/>
        </w:category>
        <w:types>
          <w:type w:val="bbPlcHdr"/>
        </w:types>
        <w:behaviors>
          <w:behavior w:val="content"/>
        </w:behaviors>
        <w:guid w:val="{4063C172-07D8-405A-A289-23211A5552D4}"/>
      </w:docPartPr>
      <w:docPartBody>
        <w:p w:rsidR="00AA02AA" w:rsidRDefault="00A63CCB" w:rsidP="00A63CCB">
          <w:pPr>
            <w:pStyle w:val="220CB35D3DCC42DD8E5CA461C9ECAD81"/>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65D3A218C7E74222961E45D7AC84718A"/>
        <w:category>
          <w:name w:val="General"/>
          <w:gallery w:val="placeholder"/>
        </w:category>
        <w:types>
          <w:type w:val="bbPlcHdr"/>
        </w:types>
        <w:behaviors>
          <w:behavior w:val="content"/>
        </w:behaviors>
        <w:guid w:val="{6806BAAF-1F79-4D35-B952-8216CFB1225E}"/>
      </w:docPartPr>
      <w:docPartBody>
        <w:p w:rsidR="00F043DC" w:rsidRDefault="00DE7BE4" w:rsidP="00DE7BE4">
          <w:pPr>
            <w:pStyle w:val="65D3A218C7E74222961E45D7AC84718A"/>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6C574C42F5774EBEBE8B258ADE48EEF6"/>
        <w:category>
          <w:name w:val="General"/>
          <w:gallery w:val="placeholder"/>
        </w:category>
        <w:types>
          <w:type w:val="bbPlcHdr"/>
        </w:types>
        <w:behaviors>
          <w:behavior w:val="content"/>
        </w:behaviors>
        <w:guid w:val="{755F5E8A-A916-4135-87CA-9EEF5AC57D03}"/>
      </w:docPartPr>
      <w:docPartBody>
        <w:p w:rsidR="00000000" w:rsidRDefault="00A63CCB">
          <w:pPr>
            <w:pStyle w:val="6C574C42F5774EBEBE8B258ADE48EEF6"/>
          </w:pPr>
          <w:r w:rsidRPr="00973D5A">
            <w:rPr>
              <w:rStyle w:val="PlaceholderText"/>
            </w:rPr>
            <w:t>youremail@.com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CCB"/>
    <w:rsid w:val="00002035"/>
    <w:rsid w:val="000124F5"/>
    <w:rsid w:val="000856CE"/>
    <w:rsid w:val="00092DB0"/>
    <w:rsid w:val="000B545E"/>
    <w:rsid w:val="000D4B15"/>
    <w:rsid w:val="00105AC7"/>
    <w:rsid w:val="001805A6"/>
    <w:rsid w:val="001F4FB9"/>
    <w:rsid w:val="002B602D"/>
    <w:rsid w:val="002E0D3B"/>
    <w:rsid w:val="003247E0"/>
    <w:rsid w:val="0033702D"/>
    <w:rsid w:val="003A7492"/>
    <w:rsid w:val="00401404"/>
    <w:rsid w:val="00434C47"/>
    <w:rsid w:val="00643BDF"/>
    <w:rsid w:val="007F3CC5"/>
    <w:rsid w:val="00811214"/>
    <w:rsid w:val="008615A7"/>
    <w:rsid w:val="00935D5E"/>
    <w:rsid w:val="00962E96"/>
    <w:rsid w:val="00973B0D"/>
    <w:rsid w:val="009B2404"/>
    <w:rsid w:val="00A63CCB"/>
    <w:rsid w:val="00AA02AA"/>
    <w:rsid w:val="00B63F03"/>
    <w:rsid w:val="00BC4C26"/>
    <w:rsid w:val="00C306CE"/>
    <w:rsid w:val="00C46B5D"/>
    <w:rsid w:val="00CF1292"/>
    <w:rsid w:val="00D043D8"/>
    <w:rsid w:val="00DE7BE4"/>
    <w:rsid w:val="00E01D7E"/>
    <w:rsid w:val="00E128E8"/>
    <w:rsid w:val="00E16322"/>
    <w:rsid w:val="00E5617D"/>
    <w:rsid w:val="00E617C7"/>
    <w:rsid w:val="00E66CAE"/>
    <w:rsid w:val="00EC75A3"/>
    <w:rsid w:val="00F043DC"/>
    <w:rsid w:val="00F50756"/>
    <w:rsid w:val="00FF14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7BE4"/>
    <w:rPr>
      <w:color w:val="808080"/>
    </w:rPr>
  </w:style>
  <w:style w:type="paragraph" w:customStyle="1" w:styleId="C4BD31CEC0E74D44939D0B2E2C6393E5">
    <w:name w:val="C4BD31CEC0E74D44939D0B2E2C6393E5"/>
    <w:rsid w:val="00A63CCB"/>
  </w:style>
  <w:style w:type="paragraph" w:customStyle="1" w:styleId="CAD1548EB3AC42A0A655E7CB44BF0B70">
    <w:name w:val="CAD1548EB3AC42A0A655E7CB44BF0B70"/>
    <w:rsid w:val="00A63CCB"/>
  </w:style>
  <w:style w:type="paragraph" w:customStyle="1" w:styleId="E1AABD785C5A425F8330F2CA8374A4B3">
    <w:name w:val="E1AABD785C5A425F8330F2CA8374A4B3"/>
    <w:rsid w:val="00A63CCB"/>
  </w:style>
  <w:style w:type="paragraph" w:customStyle="1" w:styleId="FC6BA493A4FC45AC8712AA8787544877">
    <w:name w:val="FC6BA493A4FC45AC8712AA8787544877"/>
    <w:rsid w:val="00A63CCB"/>
  </w:style>
  <w:style w:type="paragraph" w:customStyle="1" w:styleId="64C25B15BAF74253A2E0C29B7BE254AF">
    <w:name w:val="64C25B15BAF74253A2E0C29B7BE254AF"/>
    <w:rsid w:val="00A63CCB"/>
  </w:style>
  <w:style w:type="paragraph" w:customStyle="1" w:styleId="343DDB0172274C36ACC73EB103C7B96B">
    <w:name w:val="343DDB0172274C36ACC73EB103C7B96B"/>
    <w:rsid w:val="00A63CCB"/>
  </w:style>
  <w:style w:type="paragraph" w:customStyle="1" w:styleId="B83C992453D840C5BE84C5A7D6EBBA46">
    <w:name w:val="B83C992453D840C5BE84C5A7D6EBBA46"/>
    <w:rsid w:val="00A63CCB"/>
  </w:style>
  <w:style w:type="paragraph" w:customStyle="1" w:styleId="A7B68B30807D4BE7B3EF00C2F2584D63">
    <w:name w:val="A7B68B30807D4BE7B3EF00C2F2584D63"/>
    <w:rsid w:val="00A63CCB"/>
  </w:style>
  <w:style w:type="paragraph" w:customStyle="1" w:styleId="9737844879FC434EA38E2691E9D76A13">
    <w:name w:val="9737844879FC434EA38E2691E9D76A13"/>
    <w:rsid w:val="00A63CCB"/>
  </w:style>
  <w:style w:type="paragraph" w:customStyle="1" w:styleId="ABBDB0C72EC64B9A9984325230ED5C5E">
    <w:name w:val="ABBDB0C72EC64B9A9984325230ED5C5E"/>
    <w:rsid w:val="00A63CCB"/>
  </w:style>
  <w:style w:type="paragraph" w:customStyle="1" w:styleId="2E0DB630900A4867AC8FB593F3773283">
    <w:name w:val="2E0DB630900A4867AC8FB593F3773283"/>
    <w:rsid w:val="00A63CCB"/>
  </w:style>
  <w:style w:type="paragraph" w:customStyle="1" w:styleId="5AAFEC2914334EF38CA069A5A6B39FCC">
    <w:name w:val="5AAFEC2914334EF38CA069A5A6B39FCC"/>
    <w:rsid w:val="00A63CCB"/>
  </w:style>
  <w:style w:type="paragraph" w:customStyle="1" w:styleId="D0165540ADC74DED84288DAB78FA4FCF">
    <w:name w:val="D0165540ADC74DED84288DAB78FA4FCF"/>
    <w:rsid w:val="00A63CCB"/>
  </w:style>
  <w:style w:type="paragraph" w:customStyle="1" w:styleId="CC03B856730441D3AF7C3B5AA80E9F71">
    <w:name w:val="CC03B856730441D3AF7C3B5AA80E9F71"/>
    <w:rsid w:val="00A63CCB"/>
  </w:style>
  <w:style w:type="paragraph" w:customStyle="1" w:styleId="4418ABE097F04C5DA69DB2BD64DD3238">
    <w:name w:val="4418ABE097F04C5DA69DB2BD64DD3238"/>
    <w:rsid w:val="00A63CCB"/>
  </w:style>
  <w:style w:type="paragraph" w:customStyle="1" w:styleId="0A143786AB694C7AB8898FF194558034">
    <w:name w:val="0A143786AB694C7AB8898FF194558034"/>
    <w:rsid w:val="00A63CCB"/>
  </w:style>
  <w:style w:type="paragraph" w:customStyle="1" w:styleId="100876469E494957B27B0D7B0A7E1677">
    <w:name w:val="100876469E494957B27B0D7B0A7E1677"/>
    <w:rsid w:val="00A63CCB"/>
  </w:style>
  <w:style w:type="paragraph" w:customStyle="1" w:styleId="51518B3F78C34947914D961497C99C3B">
    <w:name w:val="51518B3F78C34947914D961497C99C3B"/>
    <w:rsid w:val="00A63CCB"/>
  </w:style>
  <w:style w:type="paragraph" w:customStyle="1" w:styleId="C456435CE7B140B3A2502A98BC8CC9E2">
    <w:name w:val="C456435CE7B140B3A2502A98BC8CC9E2"/>
    <w:rsid w:val="00A63CCB"/>
  </w:style>
  <w:style w:type="paragraph" w:customStyle="1" w:styleId="3662ED7ADDBF43F1985A2C59BC5709DB">
    <w:name w:val="3662ED7ADDBF43F1985A2C59BC5709DB"/>
    <w:rsid w:val="00A63CCB"/>
  </w:style>
  <w:style w:type="paragraph" w:customStyle="1" w:styleId="92B5DA013C034FFF8768B669D8A6420A">
    <w:name w:val="92B5DA013C034FFF8768B669D8A6420A"/>
    <w:rsid w:val="00A63CCB"/>
  </w:style>
  <w:style w:type="paragraph" w:customStyle="1" w:styleId="220CB35D3DCC42DD8E5CA461C9ECAD81">
    <w:name w:val="220CB35D3DCC42DD8E5CA461C9ECAD81"/>
    <w:rsid w:val="00A63CCB"/>
  </w:style>
  <w:style w:type="paragraph" w:customStyle="1" w:styleId="65D3A218C7E74222961E45D7AC84718A">
    <w:name w:val="65D3A218C7E74222961E45D7AC84718A"/>
    <w:rsid w:val="00DE7BE4"/>
  </w:style>
  <w:style w:type="paragraph" w:customStyle="1" w:styleId="641D00ECF20048B6BD47928B6EE63AE9">
    <w:name w:val="641D00ECF20048B6BD47928B6EE63AE9"/>
  </w:style>
  <w:style w:type="paragraph" w:customStyle="1" w:styleId="6C574C42F5774EBEBE8B258ADE48EEF6">
    <w:name w:val="6C574C42F5774EBEBE8B258ADE48E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4" ma:contentTypeDescription="Create a new document." ma:contentTypeScope="" ma:versionID="1cbfcfdde527fe9b6e72920116a42ce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c4888401255469519a94defa3faf5dd1"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2.xml><?xml version="1.0" encoding="utf-8"?>
<ds:datastoreItem xmlns:ds="http://schemas.openxmlformats.org/officeDocument/2006/customXml" ds:itemID="{20FC11AB-5D73-4B63-BBDF-EDBD51D18FF8}">
  <ds:schemaRefs>
    <ds:schemaRef ds:uri="http://purl.org/dc/terms/"/>
    <ds:schemaRef ds:uri="f71abe4e-f5ff-49cd-8eff-5f4949acc5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customXml/itemProps4.xml><?xml version="1.0" encoding="utf-8"?>
<ds:datastoreItem xmlns:ds="http://schemas.openxmlformats.org/officeDocument/2006/customXml" ds:itemID="{7C41EE28-5FB0-4691-BCE2-187025640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Workgroup Report templatev4.dotx</Template>
  <TotalTime>3</TotalTime>
  <Pages>38</Pages>
  <Words>11599</Words>
  <Characters>66117</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77561</CharactersWithSpaces>
  <SharedDoc>false</SharedDoc>
  <HLinks>
    <vt:vector size="246" baseType="variant">
      <vt:variant>
        <vt:i4>2883710</vt:i4>
      </vt:variant>
      <vt:variant>
        <vt:i4>180</vt:i4>
      </vt:variant>
      <vt:variant>
        <vt:i4>0</vt:i4>
      </vt:variant>
      <vt:variant>
        <vt:i4>5</vt:i4>
      </vt:variant>
      <vt:variant>
        <vt:lpwstr>https://www.nationalgrideso.com/industry-information/codes/connection-and-use-system-code-cusc-old/modifications/cmp353-stabilising</vt:lpwstr>
      </vt:variant>
      <vt:variant>
        <vt:lpwstr/>
      </vt:variant>
      <vt:variant>
        <vt:i4>5767260</vt:i4>
      </vt:variant>
      <vt:variant>
        <vt:i4>177</vt:i4>
      </vt:variant>
      <vt:variant>
        <vt:i4>0</vt:i4>
      </vt:variant>
      <vt:variant>
        <vt:i4>5</vt:i4>
      </vt:variant>
      <vt:variant>
        <vt:lpwstr>https://www.nationalgrideso.com/document/204196/download</vt:lpwstr>
      </vt:variant>
      <vt:variant>
        <vt:lpwstr/>
      </vt:variant>
      <vt:variant>
        <vt:i4>2883710</vt:i4>
      </vt:variant>
      <vt:variant>
        <vt:i4>174</vt:i4>
      </vt:variant>
      <vt:variant>
        <vt:i4>0</vt:i4>
      </vt:variant>
      <vt:variant>
        <vt:i4>5</vt:i4>
      </vt:variant>
      <vt:variant>
        <vt:lpwstr>https://www.nationalgrideso.com/industry-information/codes/connection-and-use-system-code-cusc-old/modifications/cmp353-stabilising</vt:lpwstr>
      </vt:variant>
      <vt:variant>
        <vt:lpwstr/>
      </vt:variant>
      <vt:variant>
        <vt:i4>5636179</vt:i4>
      </vt:variant>
      <vt:variant>
        <vt:i4>171</vt:i4>
      </vt:variant>
      <vt:variant>
        <vt:i4>0</vt:i4>
      </vt:variant>
      <vt:variant>
        <vt:i4>5</vt:i4>
      </vt:variant>
      <vt:variant>
        <vt:lpwstr>https://www.nationalgrideso.com/document/182121/download</vt:lpwstr>
      </vt:variant>
      <vt:variant>
        <vt:lpwstr/>
      </vt:variant>
      <vt:variant>
        <vt:i4>2883710</vt:i4>
      </vt:variant>
      <vt:variant>
        <vt:i4>168</vt:i4>
      </vt:variant>
      <vt:variant>
        <vt:i4>0</vt:i4>
      </vt:variant>
      <vt:variant>
        <vt:i4>5</vt:i4>
      </vt:variant>
      <vt:variant>
        <vt:lpwstr>https://www.nationalgrideso.com/industry-information/codes/connection-and-use-system-code-cusc-old/modifications/cmp353-stabilising</vt:lpwstr>
      </vt:variant>
      <vt:variant>
        <vt:lpwstr/>
      </vt:variant>
      <vt:variant>
        <vt:i4>2883710</vt:i4>
      </vt:variant>
      <vt:variant>
        <vt:i4>165</vt:i4>
      </vt:variant>
      <vt:variant>
        <vt:i4>0</vt:i4>
      </vt:variant>
      <vt:variant>
        <vt:i4>5</vt:i4>
      </vt:variant>
      <vt:variant>
        <vt:lpwstr>https://www.nationalgrideso.com/industry-information/codes/connection-and-use-system-code-cusc-old/modifications/cmp353-stabilising</vt:lpwstr>
      </vt:variant>
      <vt:variant>
        <vt:lpwstr/>
      </vt:variant>
      <vt:variant>
        <vt:i4>5636181</vt:i4>
      </vt:variant>
      <vt:variant>
        <vt:i4>162</vt:i4>
      </vt:variant>
      <vt:variant>
        <vt:i4>0</vt:i4>
      </vt:variant>
      <vt:variant>
        <vt:i4>5</vt:i4>
      </vt:variant>
      <vt:variant>
        <vt:lpwstr>https://www.nationalgrideso.com/document/179891/download</vt:lpwstr>
      </vt:variant>
      <vt:variant>
        <vt:lpwstr/>
      </vt:variant>
      <vt:variant>
        <vt:i4>5636179</vt:i4>
      </vt:variant>
      <vt:variant>
        <vt:i4>159</vt:i4>
      </vt:variant>
      <vt:variant>
        <vt:i4>0</vt:i4>
      </vt:variant>
      <vt:variant>
        <vt:i4>5</vt:i4>
      </vt:variant>
      <vt:variant>
        <vt:lpwstr>https://www.nationalgrideso.com/document/182121/download</vt:lpwstr>
      </vt:variant>
      <vt:variant>
        <vt:lpwstr/>
      </vt:variant>
      <vt:variant>
        <vt:i4>1179706</vt:i4>
      </vt:variant>
      <vt:variant>
        <vt:i4>152</vt:i4>
      </vt:variant>
      <vt:variant>
        <vt:i4>0</vt:i4>
      </vt:variant>
      <vt:variant>
        <vt:i4>5</vt:i4>
      </vt:variant>
      <vt:variant>
        <vt:lpwstr/>
      </vt:variant>
      <vt:variant>
        <vt:lpwstr>_Toc138232061</vt:lpwstr>
      </vt:variant>
      <vt:variant>
        <vt:i4>1179706</vt:i4>
      </vt:variant>
      <vt:variant>
        <vt:i4>146</vt:i4>
      </vt:variant>
      <vt:variant>
        <vt:i4>0</vt:i4>
      </vt:variant>
      <vt:variant>
        <vt:i4>5</vt:i4>
      </vt:variant>
      <vt:variant>
        <vt:lpwstr/>
      </vt:variant>
      <vt:variant>
        <vt:lpwstr>_Toc138232060</vt:lpwstr>
      </vt:variant>
      <vt:variant>
        <vt:i4>1114170</vt:i4>
      </vt:variant>
      <vt:variant>
        <vt:i4>140</vt:i4>
      </vt:variant>
      <vt:variant>
        <vt:i4>0</vt:i4>
      </vt:variant>
      <vt:variant>
        <vt:i4>5</vt:i4>
      </vt:variant>
      <vt:variant>
        <vt:lpwstr/>
      </vt:variant>
      <vt:variant>
        <vt:lpwstr>_Toc138232059</vt:lpwstr>
      </vt:variant>
      <vt:variant>
        <vt:i4>1114170</vt:i4>
      </vt:variant>
      <vt:variant>
        <vt:i4>134</vt:i4>
      </vt:variant>
      <vt:variant>
        <vt:i4>0</vt:i4>
      </vt:variant>
      <vt:variant>
        <vt:i4>5</vt:i4>
      </vt:variant>
      <vt:variant>
        <vt:lpwstr/>
      </vt:variant>
      <vt:variant>
        <vt:lpwstr>_Toc138232058</vt:lpwstr>
      </vt:variant>
      <vt:variant>
        <vt:i4>1114170</vt:i4>
      </vt:variant>
      <vt:variant>
        <vt:i4>128</vt:i4>
      </vt:variant>
      <vt:variant>
        <vt:i4>0</vt:i4>
      </vt:variant>
      <vt:variant>
        <vt:i4>5</vt:i4>
      </vt:variant>
      <vt:variant>
        <vt:lpwstr/>
      </vt:variant>
      <vt:variant>
        <vt:lpwstr>_Toc138232057</vt:lpwstr>
      </vt:variant>
      <vt:variant>
        <vt:i4>1114170</vt:i4>
      </vt:variant>
      <vt:variant>
        <vt:i4>122</vt:i4>
      </vt:variant>
      <vt:variant>
        <vt:i4>0</vt:i4>
      </vt:variant>
      <vt:variant>
        <vt:i4>5</vt:i4>
      </vt:variant>
      <vt:variant>
        <vt:lpwstr/>
      </vt:variant>
      <vt:variant>
        <vt:lpwstr>_Toc138232056</vt:lpwstr>
      </vt:variant>
      <vt:variant>
        <vt:i4>1114170</vt:i4>
      </vt:variant>
      <vt:variant>
        <vt:i4>116</vt:i4>
      </vt:variant>
      <vt:variant>
        <vt:i4>0</vt:i4>
      </vt:variant>
      <vt:variant>
        <vt:i4>5</vt:i4>
      </vt:variant>
      <vt:variant>
        <vt:lpwstr/>
      </vt:variant>
      <vt:variant>
        <vt:lpwstr>_Toc138232055</vt:lpwstr>
      </vt:variant>
      <vt:variant>
        <vt:i4>1114170</vt:i4>
      </vt:variant>
      <vt:variant>
        <vt:i4>110</vt:i4>
      </vt:variant>
      <vt:variant>
        <vt:i4>0</vt:i4>
      </vt:variant>
      <vt:variant>
        <vt:i4>5</vt:i4>
      </vt:variant>
      <vt:variant>
        <vt:lpwstr/>
      </vt:variant>
      <vt:variant>
        <vt:lpwstr>_Toc138232054</vt:lpwstr>
      </vt:variant>
      <vt:variant>
        <vt:i4>1114170</vt:i4>
      </vt:variant>
      <vt:variant>
        <vt:i4>104</vt:i4>
      </vt:variant>
      <vt:variant>
        <vt:i4>0</vt:i4>
      </vt:variant>
      <vt:variant>
        <vt:i4>5</vt:i4>
      </vt:variant>
      <vt:variant>
        <vt:lpwstr/>
      </vt:variant>
      <vt:variant>
        <vt:lpwstr>_Toc138232053</vt:lpwstr>
      </vt:variant>
      <vt:variant>
        <vt:i4>1114170</vt:i4>
      </vt:variant>
      <vt:variant>
        <vt:i4>98</vt:i4>
      </vt:variant>
      <vt:variant>
        <vt:i4>0</vt:i4>
      </vt:variant>
      <vt:variant>
        <vt:i4>5</vt:i4>
      </vt:variant>
      <vt:variant>
        <vt:lpwstr/>
      </vt:variant>
      <vt:variant>
        <vt:lpwstr>_Toc138232052</vt:lpwstr>
      </vt:variant>
      <vt:variant>
        <vt:i4>1114170</vt:i4>
      </vt:variant>
      <vt:variant>
        <vt:i4>92</vt:i4>
      </vt:variant>
      <vt:variant>
        <vt:i4>0</vt:i4>
      </vt:variant>
      <vt:variant>
        <vt:i4>5</vt:i4>
      </vt:variant>
      <vt:variant>
        <vt:lpwstr/>
      </vt:variant>
      <vt:variant>
        <vt:lpwstr>_Toc138232051</vt:lpwstr>
      </vt:variant>
      <vt:variant>
        <vt:i4>1114170</vt:i4>
      </vt:variant>
      <vt:variant>
        <vt:i4>86</vt:i4>
      </vt:variant>
      <vt:variant>
        <vt:i4>0</vt:i4>
      </vt:variant>
      <vt:variant>
        <vt:i4>5</vt:i4>
      </vt:variant>
      <vt:variant>
        <vt:lpwstr/>
      </vt:variant>
      <vt:variant>
        <vt:lpwstr>_Toc138232050</vt:lpwstr>
      </vt:variant>
      <vt:variant>
        <vt:i4>1048634</vt:i4>
      </vt:variant>
      <vt:variant>
        <vt:i4>80</vt:i4>
      </vt:variant>
      <vt:variant>
        <vt:i4>0</vt:i4>
      </vt:variant>
      <vt:variant>
        <vt:i4>5</vt:i4>
      </vt:variant>
      <vt:variant>
        <vt:lpwstr/>
      </vt:variant>
      <vt:variant>
        <vt:lpwstr>_Toc138232049</vt:lpwstr>
      </vt:variant>
      <vt:variant>
        <vt:i4>1048634</vt:i4>
      </vt:variant>
      <vt:variant>
        <vt:i4>74</vt:i4>
      </vt:variant>
      <vt:variant>
        <vt:i4>0</vt:i4>
      </vt:variant>
      <vt:variant>
        <vt:i4>5</vt:i4>
      </vt:variant>
      <vt:variant>
        <vt:lpwstr/>
      </vt:variant>
      <vt:variant>
        <vt:lpwstr>_Toc138232048</vt:lpwstr>
      </vt:variant>
      <vt:variant>
        <vt:i4>1048634</vt:i4>
      </vt:variant>
      <vt:variant>
        <vt:i4>68</vt:i4>
      </vt:variant>
      <vt:variant>
        <vt:i4>0</vt:i4>
      </vt:variant>
      <vt:variant>
        <vt:i4>5</vt:i4>
      </vt:variant>
      <vt:variant>
        <vt:lpwstr/>
      </vt:variant>
      <vt:variant>
        <vt:lpwstr>_Toc138232047</vt:lpwstr>
      </vt:variant>
      <vt:variant>
        <vt:i4>1048634</vt:i4>
      </vt:variant>
      <vt:variant>
        <vt:i4>62</vt:i4>
      </vt:variant>
      <vt:variant>
        <vt:i4>0</vt:i4>
      </vt:variant>
      <vt:variant>
        <vt:i4>5</vt:i4>
      </vt:variant>
      <vt:variant>
        <vt:lpwstr/>
      </vt:variant>
      <vt:variant>
        <vt:lpwstr>_Toc138232046</vt:lpwstr>
      </vt:variant>
      <vt:variant>
        <vt:i4>1048634</vt:i4>
      </vt:variant>
      <vt:variant>
        <vt:i4>56</vt:i4>
      </vt:variant>
      <vt:variant>
        <vt:i4>0</vt:i4>
      </vt:variant>
      <vt:variant>
        <vt:i4>5</vt:i4>
      </vt:variant>
      <vt:variant>
        <vt:lpwstr/>
      </vt:variant>
      <vt:variant>
        <vt:lpwstr>_Toc138232045</vt:lpwstr>
      </vt:variant>
      <vt:variant>
        <vt:i4>1048634</vt:i4>
      </vt:variant>
      <vt:variant>
        <vt:i4>50</vt:i4>
      </vt:variant>
      <vt:variant>
        <vt:i4>0</vt:i4>
      </vt:variant>
      <vt:variant>
        <vt:i4>5</vt:i4>
      </vt:variant>
      <vt:variant>
        <vt:lpwstr/>
      </vt:variant>
      <vt:variant>
        <vt:lpwstr>_Toc138232044</vt:lpwstr>
      </vt:variant>
      <vt:variant>
        <vt:i4>1048634</vt:i4>
      </vt:variant>
      <vt:variant>
        <vt:i4>44</vt:i4>
      </vt:variant>
      <vt:variant>
        <vt:i4>0</vt:i4>
      </vt:variant>
      <vt:variant>
        <vt:i4>5</vt:i4>
      </vt:variant>
      <vt:variant>
        <vt:lpwstr/>
      </vt:variant>
      <vt:variant>
        <vt:lpwstr>_Toc138232043</vt:lpwstr>
      </vt:variant>
      <vt:variant>
        <vt:i4>1048634</vt:i4>
      </vt:variant>
      <vt:variant>
        <vt:i4>38</vt:i4>
      </vt:variant>
      <vt:variant>
        <vt:i4>0</vt:i4>
      </vt:variant>
      <vt:variant>
        <vt:i4>5</vt:i4>
      </vt:variant>
      <vt:variant>
        <vt:lpwstr/>
      </vt:variant>
      <vt:variant>
        <vt:lpwstr>_Toc138232042</vt:lpwstr>
      </vt:variant>
      <vt:variant>
        <vt:i4>1048634</vt:i4>
      </vt:variant>
      <vt:variant>
        <vt:i4>32</vt:i4>
      </vt:variant>
      <vt:variant>
        <vt:i4>0</vt:i4>
      </vt:variant>
      <vt:variant>
        <vt:i4>5</vt:i4>
      </vt:variant>
      <vt:variant>
        <vt:lpwstr/>
      </vt:variant>
      <vt:variant>
        <vt:lpwstr>_Toc138232041</vt:lpwstr>
      </vt:variant>
      <vt:variant>
        <vt:i4>1048634</vt:i4>
      </vt:variant>
      <vt:variant>
        <vt:i4>26</vt:i4>
      </vt:variant>
      <vt:variant>
        <vt:i4>0</vt:i4>
      </vt:variant>
      <vt:variant>
        <vt:i4>5</vt:i4>
      </vt:variant>
      <vt:variant>
        <vt:lpwstr/>
      </vt:variant>
      <vt:variant>
        <vt:lpwstr>_Toc138232040</vt:lpwstr>
      </vt:variant>
      <vt:variant>
        <vt:i4>1507386</vt:i4>
      </vt:variant>
      <vt:variant>
        <vt:i4>20</vt:i4>
      </vt:variant>
      <vt:variant>
        <vt:i4>0</vt:i4>
      </vt:variant>
      <vt:variant>
        <vt:i4>5</vt:i4>
      </vt:variant>
      <vt:variant>
        <vt:lpwstr/>
      </vt:variant>
      <vt:variant>
        <vt:lpwstr>_Toc138232039</vt:lpwstr>
      </vt:variant>
      <vt:variant>
        <vt:i4>1507386</vt:i4>
      </vt:variant>
      <vt:variant>
        <vt:i4>14</vt:i4>
      </vt:variant>
      <vt:variant>
        <vt:i4>0</vt:i4>
      </vt:variant>
      <vt:variant>
        <vt:i4>5</vt:i4>
      </vt:variant>
      <vt:variant>
        <vt:lpwstr/>
      </vt:variant>
      <vt:variant>
        <vt:lpwstr>_Toc138232038</vt:lpwstr>
      </vt:variant>
      <vt:variant>
        <vt:i4>3932188</vt:i4>
      </vt:variant>
      <vt:variant>
        <vt:i4>9</vt:i4>
      </vt:variant>
      <vt:variant>
        <vt:i4>0</vt:i4>
      </vt:variant>
      <vt:variant>
        <vt:i4>5</vt:i4>
      </vt:variant>
      <vt:variant>
        <vt:lpwstr>mailto:Paul.mott1@nationalgrideso.com</vt:lpwstr>
      </vt:variant>
      <vt:variant>
        <vt:lpwstr/>
      </vt:variant>
      <vt:variant>
        <vt:i4>1507368</vt:i4>
      </vt:variant>
      <vt:variant>
        <vt:i4>6</vt:i4>
      </vt:variant>
      <vt:variant>
        <vt:i4>0</vt:i4>
      </vt:variant>
      <vt:variant>
        <vt:i4>5</vt:i4>
      </vt:variant>
      <vt:variant>
        <vt:lpwstr>mailto:nsillito@peakgen.com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110</vt:i4>
      </vt:variant>
      <vt:variant>
        <vt:i4>0</vt:i4>
      </vt:variant>
      <vt:variant>
        <vt:i4>0</vt:i4>
      </vt:variant>
      <vt:variant>
        <vt:i4>5</vt:i4>
      </vt:variant>
      <vt:variant>
        <vt:lpwstr>https://www.spenergynetworks.co.uk/pages/transmission_connections.aspx</vt:lpwstr>
      </vt:variant>
      <vt:variant>
        <vt:lpwstr/>
      </vt:variant>
      <vt:variant>
        <vt:i4>4456566</vt:i4>
      </vt:variant>
      <vt:variant>
        <vt:i4>9</vt:i4>
      </vt:variant>
      <vt:variant>
        <vt:i4>0</vt:i4>
      </vt:variant>
      <vt:variant>
        <vt:i4>5</vt:i4>
      </vt:variant>
      <vt:variant>
        <vt:lpwstr>mailto:matthew.paige-stimson@nationalgrid.com</vt:lpwstr>
      </vt:variant>
      <vt:variant>
        <vt:lpwstr/>
      </vt:variant>
      <vt:variant>
        <vt:i4>2424926</vt:i4>
      </vt:variant>
      <vt:variant>
        <vt:i4>6</vt:i4>
      </vt:variant>
      <vt:variant>
        <vt:i4>0</vt:i4>
      </vt:variant>
      <vt:variant>
        <vt:i4>5</vt:i4>
      </vt:variant>
      <vt:variant>
        <vt:lpwstr>mailto:Jo.Zhou@nationalgrideso.com</vt:lpwstr>
      </vt:variant>
      <vt:variant>
        <vt:lpwstr/>
      </vt:variant>
      <vt:variant>
        <vt:i4>5636181</vt:i4>
      </vt:variant>
      <vt:variant>
        <vt:i4>3</vt:i4>
      </vt:variant>
      <vt:variant>
        <vt:i4>0</vt:i4>
      </vt:variant>
      <vt:variant>
        <vt:i4>5</vt:i4>
      </vt:variant>
      <vt:variant>
        <vt:lpwstr>https://www.nationalgrideso.com/document/179891/download</vt:lpwstr>
      </vt:variant>
      <vt:variant>
        <vt:lpwstr/>
      </vt:variant>
      <vt:variant>
        <vt:i4>5373988</vt:i4>
      </vt:variant>
      <vt:variant>
        <vt:i4>0</vt:i4>
      </vt:variant>
      <vt:variant>
        <vt:i4>0</vt:i4>
      </vt:variant>
      <vt:variant>
        <vt:i4>5</vt:i4>
      </vt:variant>
      <vt:variant>
        <vt:lpwstr>mailto:Andrew.Hemus@nationalgrideso.com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Musaka(ESO), Sally</dc:creator>
  <cp:keywords/>
  <dc:description/>
  <cp:lastModifiedBy>Claire Huxley</cp:lastModifiedBy>
  <cp:revision>2</cp:revision>
  <dcterms:created xsi:type="dcterms:W3CDTF">2023-06-28T10:37:00Z</dcterms:created>
  <dcterms:modified xsi:type="dcterms:W3CDTF">2023-06-28T10:37:00Z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